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FF550" w14:textId="77777777" w:rsidR="00073D0B" w:rsidRPr="00906A2B" w:rsidRDefault="00073D0B" w:rsidP="004D562D">
      <w:pPr>
        <w:tabs>
          <w:tab w:val="left" w:pos="9356"/>
        </w:tabs>
        <w:jc w:val="both"/>
        <w:rPr>
          <w:rFonts w:ascii="Trebuchet MS" w:hAnsi="Trebuchet MS"/>
          <w:b/>
          <w:color w:val="7030A0"/>
          <w:sz w:val="20"/>
          <w:szCs w:val="20"/>
        </w:rPr>
      </w:pPr>
      <w:r w:rsidRPr="00906A2B">
        <w:rPr>
          <w:rFonts w:ascii="Trebuchet MS" w:hAnsi="Trebuchet MS"/>
          <w:b/>
          <w:color w:val="7030A0"/>
          <w:sz w:val="20"/>
          <w:szCs w:val="20"/>
        </w:rPr>
        <w:t>Programul Operaţional Regional 2014-2020</w:t>
      </w:r>
    </w:p>
    <w:p w14:paraId="5E72B1C3" w14:textId="77777777" w:rsidR="00073D0B" w:rsidRPr="000157FE" w:rsidRDefault="00073D0B">
      <w:pPr>
        <w:tabs>
          <w:tab w:val="left" w:pos="9356"/>
        </w:tabs>
        <w:jc w:val="both"/>
        <w:rPr>
          <w:rFonts w:ascii="Trebuchet MS" w:hAnsi="Trebuchet MS"/>
          <w:color w:val="7030A0"/>
          <w:sz w:val="20"/>
          <w:szCs w:val="20"/>
        </w:rPr>
      </w:pPr>
      <w:r w:rsidRPr="000157FE">
        <w:rPr>
          <w:rFonts w:ascii="Trebuchet MS" w:hAnsi="Trebuchet MS"/>
          <w:b/>
          <w:color w:val="7030A0"/>
          <w:sz w:val="20"/>
          <w:szCs w:val="20"/>
        </w:rPr>
        <w:t xml:space="preserve">Axa prioritară 8 - </w:t>
      </w:r>
      <w:r w:rsidRPr="000157FE">
        <w:rPr>
          <w:rFonts w:ascii="Trebuchet MS" w:hAnsi="Trebuchet MS"/>
          <w:color w:val="7030A0"/>
          <w:sz w:val="20"/>
          <w:szCs w:val="20"/>
        </w:rPr>
        <w:t>Dezvoltarea infrastructurii sanitare şi sociale</w:t>
      </w:r>
    </w:p>
    <w:p w14:paraId="711A6C6A" w14:textId="77777777" w:rsidR="00073D0B" w:rsidRPr="000157FE" w:rsidRDefault="00073D0B">
      <w:pPr>
        <w:tabs>
          <w:tab w:val="left" w:pos="9356"/>
        </w:tabs>
        <w:jc w:val="both"/>
        <w:rPr>
          <w:rFonts w:ascii="Trebuchet MS" w:hAnsi="Trebuchet MS"/>
          <w:color w:val="7030A0"/>
          <w:sz w:val="20"/>
          <w:szCs w:val="20"/>
        </w:rPr>
      </w:pPr>
      <w:r w:rsidRPr="000157FE">
        <w:rPr>
          <w:rFonts w:ascii="Trebuchet MS" w:hAnsi="Trebuchet MS"/>
          <w:b/>
          <w:color w:val="7030A0"/>
          <w:sz w:val="20"/>
          <w:szCs w:val="20"/>
        </w:rPr>
        <w:t xml:space="preserve">Prioritatea de investiții 8.1 – </w:t>
      </w:r>
      <w:r w:rsidRPr="000157FE">
        <w:rPr>
          <w:rFonts w:ascii="Trebuchet MS" w:hAnsi="Trebuchet MS"/>
          <w:color w:val="7030A0"/>
          <w:sz w:val="20"/>
          <w:szCs w:val="20"/>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comunități</w:t>
      </w:r>
    </w:p>
    <w:p w14:paraId="1DBE11E6" w14:textId="77777777" w:rsidR="00073D0B" w:rsidRPr="000157FE" w:rsidRDefault="00073D0B">
      <w:pPr>
        <w:tabs>
          <w:tab w:val="left" w:pos="9356"/>
        </w:tabs>
        <w:jc w:val="both"/>
        <w:rPr>
          <w:rFonts w:ascii="Trebuchet MS" w:hAnsi="Trebuchet MS"/>
          <w:b/>
          <w:color w:val="7030A0"/>
          <w:sz w:val="20"/>
          <w:szCs w:val="20"/>
        </w:rPr>
      </w:pPr>
    </w:p>
    <w:p w14:paraId="1FC173E8" w14:textId="77777777" w:rsidR="00073D0B" w:rsidRPr="000157FE" w:rsidRDefault="00073D0B">
      <w:pPr>
        <w:tabs>
          <w:tab w:val="left" w:pos="9356"/>
        </w:tabs>
        <w:jc w:val="both"/>
        <w:rPr>
          <w:rFonts w:ascii="Trebuchet MS" w:hAnsi="Trebuchet MS"/>
          <w:b/>
          <w:color w:val="7030A0"/>
          <w:sz w:val="20"/>
          <w:szCs w:val="20"/>
        </w:rPr>
      </w:pPr>
    </w:p>
    <w:p w14:paraId="5B884C78"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 xml:space="preserve">Apeluri </w:t>
      </w:r>
      <w:r w:rsidR="00BC00E8" w:rsidRPr="000157FE">
        <w:rPr>
          <w:rFonts w:ascii="Trebuchet MS" w:hAnsi="Trebuchet MS"/>
          <w:color w:val="7030A0"/>
          <w:sz w:val="20"/>
          <w:szCs w:val="20"/>
        </w:rPr>
        <w:t>p</w:t>
      </w:r>
      <w:r w:rsidRPr="000157FE">
        <w:rPr>
          <w:rFonts w:ascii="Trebuchet MS" w:hAnsi="Trebuchet MS"/>
          <w:color w:val="7030A0"/>
          <w:sz w:val="20"/>
          <w:szCs w:val="20"/>
        </w:rPr>
        <w:t>e</w:t>
      </w:r>
      <w:r w:rsidR="00BC00E8" w:rsidRPr="000157FE">
        <w:rPr>
          <w:rFonts w:ascii="Trebuchet MS" w:hAnsi="Trebuchet MS"/>
          <w:color w:val="7030A0"/>
          <w:sz w:val="20"/>
          <w:szCs w:val="20"/>
        </w:rPr>
        <w:t>ntru</w:t>
      </w:r>
      <w:r w:rsidRPr="000157FE">
        <w:rPr>
          <w:rFonts w:ascii="Trebuchet MS" w:hAnsi="Trebuchet MS"/>
          <w:color w:val="7030A0"/>
          <w:sz w:val="20"/>
          <w:szCs w:val="20"/>
        </w:rPr>
        <w:t xml:space="preserve"> proiecte</w:t>
      </w:r>
      <w:r w:rsidR="00BC00E8" w:rsidRPr="000157FE">
        <w:rPr>
          <w:rFonts w:ascii="Trebuchet MS" w:hAnsi="Trebuchet MS"/>
          <w:color w:val="7030A0"/>
          <w:sz w:val="20"/>
          <w:szCs w:val="20"/>
        </w:rPr>
        <w:t xml:space="preserve"> nefinalizate</w:t>
      </w:r>
    </w:p>
    <w:p w14:paraId="16EA727C"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p>
    <w:p w14:paraId="3B36BF30"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p>
    <w:p w14:paraId="3E515A7F"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r w:rsidRPr="000157FE">
        <w:rPr>
          <w:rFonts w:ascii="Trebuchet MS" w:hAnsi="Trebuchet MS"/>
          <w:b/>
          <w:color w:val="7030A0"/>
          <w:sz w:val="20"/>
          <w:szCs w:val="20"/>
        </w:rPr>
        <w:t>Operațiunea 8.1.A  Ambulatorii</w:t>
      </w:r>
    </w:p>
    <w:p w14:paraId="52098D9B" w14:textId="77777777" w:rsidR="00BC00E8" w:rsidRPr="000157FE" w:rsidRDefault="00BC00E8" w:rsidP="00F85E03">
      <w:pPr>
        <w:pBdr>
          <w:bottom w:val="single" w:sz="4" w:space="1" w:color="2E74B5"/>
        </w:pBdr>
        <w:tabs>
          <w:tab w:val="left" w:pos="9356"/>
        </w:tabs>
        <w:spacing w:after="0" w:line="240" w:lineRule="auto"/>
        <w:jc w:val="both"/>
        <w:rPr>
          <w:rFonts w:ascii="Trebuchet MS" w:hAnsi="Trebuchet MS"/>
          <w:b/>
          <w:color w:val="7030A0"/>
          <w:sz w:val="20"/>
          <w:szCs w:val="20"/>
        </w:rPr>
      </w:pPr>
      <w:r w:rsidRPr="000157FE">
        <w:rPr>
          <w:rFonts w:ascii="Trebuchet MS" w:hAnsi="Trebuchet MS"/>
          <w:b/>
          <w:color w:val="7030A0"/>
          <w:sz w:val="20"/>
          <w:szCs w:val="20"/>
        </w:rPr>
        <w:t>Operațiunea 8.2.B Unități de primiri urgențe</w:t>
      </w:r>
    </w:p>
    <w:p w14:paraId="538A5A7C"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7DBE2574"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02AFCE40"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2D883183"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5CE03446"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GHIDUL SOLICITANTULUI</w:t>
      </w:r>
    </w:p>
    <w:p w14:paraId="20424F6D"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CONDIȚII SPECIFICE DE ACCESARE A FONDURILOR</w:t>
      </w:r>
    </w:p>
    <w:p w14:paraId="2AEDD4F4"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010F4BA4"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42D5927E"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1661C34B"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3F8DD92E"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3FD197BF"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66B752A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21EAA97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4273D0B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701A9C79" w14:textId="77777777" w:rsidR="00073D0B" w:rsidRPr="000157FE" w:rsidRDefault="00073D0B">
      <w:pPr>
        <w:tabs>
          <w:tab w:val="left" w:pos="9356"/>
        </w:tabs>
        <w:jc w:val="both"/>
        <w:rPr>
          <w:rFonts w:ascii="Trebuchet MS" w:hAnsi="Trebuchet MS"/>
          <w:color w:val="2F5496"/>
          <w:sz w:val="20"/>
          <w:szCs w:val="20"/>
        </w:rPr>
      </w:pPr>
    </w:p>
    <w:p w14:paraId="47F1BD4D" w14:textId="77777777" w:rsidR="00073D0B" w:rsidRPr="000157FE" w:rsidRDefault="00073D0B">
      <w:pPr>
        <w:tabs>
          <w:tab w:val="left" w:pos="9356"/>
        </w:tabs>
        <w:jc w:val="both"/>
        <w:rPr>
          <w:rFonts w:ascii="Trebuchet MS" w:hAnsi="Trebuchet MS"/>
          <w:color w:val="2F5496"/>
          <w:sz w:val="20"/>
          <w:szCs w:val="20"/>
        </w:rPr>
      </w:pPr>
    </w:p>
    <w:p w14:paraId="1FF809D1" w14:textId="77777777" w:rsidR="00073D0B" w:rsidRPr="000157FE" w:rsidRDefault="00FB4A0D" w:rsidP="00F85E03">
      <w:pPr>
        <w:shd w:val="clear" w:color="auto" w:fill="7030A0"/>
        <w:tabs>
          <w:tab w:val="left" w:pos="9356"/>
        </w:tabs>
        <w:jc w:val="both"/>
        <w:rPr>
          <w:rFonts w:ascii="Trebuchet MS" w:hAnsi="Trebuchet MS"/>
          <w:b/>
          <w:color w:val="FFFFFF"/>
          <w:sz w:val="20"/>
          <w:szCs w:val="20"/>
        </w:rPr>
      </w:pPr>
      <w:r w:rsidRPr="000157FE">
        <w:rPr>
          <w:rFonts w:ascii="Trebuchet MS" w:hAnsi="Trebuchet MS"/>
          <w:b/>
          <w:color w:val="FFFFFF"/>
          <w:sz w:val="20"/>
          <w:szCs w:val="20"/>
        </w:rPr>
        <w:t xml:space="preserve">Draft </w:t>
      </w:r>
      <w:r w:rsidR="00404B9E" w:rsidRPr="000157FE">
        <w:rPr>
          <w:rFonts w:ascii="Trebuchet MS" w:hAnsi="Trebuchet MS"/>
          <w:b/>
          <w:color w:val="FFFFFF"/>
          <w:sz w:val="20"/>
          <w:szCs w:val="20"/>
        </w:rPr>
        <w:t xml:space="preserve">Aprilie  </w:t>
      </w:r>
      <w:r w:rsidR="00073D0B" w:rsidRPr="000157FE">
        <w:rPr>
          <w:rFonts w:ascii="Trebuchet MS" w:hAnsi="Trebuchet MS"/>
          <w:b/>
          <w:color w:val="FFFFFF"/>
          <w:sz w:val="20"/>
          <w:szCs w:val="20"/>
        </w:rPr>
        <w:t>2018</w:t>
      </w:r>
    </w:p>
    <w:p w14:paraId="099D5E69" w14:textId="77777777" w:rsidR="00073D0B" w:rsidRPr="000157FE" w:rsidRDefault="00073D0B" w:rsidP="00F85E03">
      <w:pPr>
        <w:tabs>
          <w:tab w:val="left" w:pos="9356"/>
        </w:tabs>
        <w:ind w:right="-23"/>
        <w:jc w:val="both"/>
        <w:rPr>
          <w:rFonts w:ascii="Trebuchet MS" w:hAnsi="Trebuchet MS"/>
          <w:b/>
          <w:sz w:val="20"/>
          <w:szCs w:val="20"/>
        </w:rPr>
      </w:pPr>
    </w:p>
    <w:p w14:paraId="753BA08F" w14:textId="77777777" w:rsidR="00FB4A0D" w:rsidRPr="000157FE" w:rsidRDefault="00FB4A0D" w:rsidP="00F85E03">
      <w:pPr>
        <w:tabs>
          <w:tab w:val="left" w:pos="9356"/>
        </w:tabs>
        <w:ind w:right="-23"/>
        <w:jc w:val="both"/>
        <w:rPr>
          <w:rFonts w:ascii="Trebuchet MS" w:hAnsi="Trebuchet MS"/>
          <w:b/>
          <w:sz w:val="20"/>
          <w:szCs w:val="20"/>
        </w:rPr>
      </w:pPr>
    </w:p>
    <w:p w14:paraId="0B8B738E" w14:textId="77777777" w:rsidR="00FB4A0D" w:rsidRPr="000157FE" w:rsidRDefault="00FB4A0D" w:rsidP="00F85E03">
      <w:pPr>
        <w:tabs>
          <w:tab w:val="left" w:pos="9356"/>
        </w:tabs>
        <w:ind w:right="-23"/>
        <w:jc w:val="both"/>
        <w:rPr>
          <w:rFonts w:ascii="Trebuchet MS" w:hAnsi="Trebuchet MS"/>
          <w:b/>
          <w:sz w:val="20"/>
          <w:szCs w:val="20"/>
        </w:rPr>
      </w:pPr>
    </w:p>
    <w:p w14:paraId="7FDCCDBF" w14:textId="77777777" w:rsidR="00073D0B" w:rsidRPr="000157FE" w:rsidRDefault="00073D0B" w:rsidP="00F85E03">
      <w:pPr>
        <w:tabs>
          <w:tab w:val="left" w:pos="9356"/>
        </w:tabs>
        <w:ind w:right="-23"/>
        <w:jc w:val="both"/>
        <w:rPr>
          <w:rFonts w:ascii="Trebuchet MS" w:hAnsi="Trebuchet MS"/>
          <w:b/>
          <w:sz w:val="20"/>
          <w:szCs w:val="20"/>
        </w:rPr>
      </w:pPr>
      <w:r w:rsidRPr="000157FE">
        <w:rPr>
          <w:rFonts w:ascii="Trebuchet MS" w:hAnsi="Trebuchet MS"/>
          <w:b/>
          <w:sz w:val="20"/>
          <w:szCs w:val="20"/>
        </w:rPr>
        <w:t>INTRODUCERE</w:t>
      </w:r>
    </w:p>
    <w:p w14:paraId="54CE1D4F" w14:textId="77777777" w:rsidR="00073D0B" w:rsidRPr="000157FE" w:rsidRDefault="00073D0B">
      <w:pPr>
        <w:tabs>
          <w:tab w:val="left" w:pos="9356"/>
        </w:tabs>
        <w:ind w:right="-23"/>
        <w:jc w:val="both"/>
        <w:rPr>
          <w:rFonts w:ascii="Trebuchet MS" w:hAnsi="Trebuchet MS"/>
          <w:color w:val="FF0000"/>
          <w:sz w:val="20"/>
          <w:szCs w:val="20"/>
        </w:rPr>
      </w:pPr>
      <w:r w:rsidRPr="000157FE">
        <w:rPr>
          <w:rFonts w:ascii="Trebuchet MS" w:hAnsi="Trebuchet MS"/>
          <w:sz w:val="20"/>
          <w:szCs w:val="20"/>
        </w:rPr>
        <w:t>Acest document reprezintă un îndrumar pentru apelurile de proiecte specificate mai sus.</w:t>
      </w:r>
    </w:p>
    <w:p w14:paraId="02474289"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Prezentul document, numit în continuare Ghid Specific, se adresează tuturor potențialilor solicitanți de finanțare  pentru Operațiunea A - Ambulatorii  a Obiectivului Specific 8.1,  </w:t>
      </w:r>
      <w:r w:rsidRPr="000157FE">
        <w:rPr>
          <w:rFonts w:ascii="Trebuchet MS" w:hAnsi="Trebuchet MS"/>
          <w:b/>
          <w:sz w:val="20"/>
          <w:szCs w:val="20"/>
        </w:rPr>
        <w:t xml:space="preserve">cu mențiunea că la acesta se </w:t>
      </w:r>
      <w:r w:rsidRPr="000157FE">
        <w:rPr>
          <w:rFonts w:ascii="Trebuchet MS" w:hAnsi="Trebuchet MS"/>
          <w:b/>
          <w:sz w:val="20"/>
          <w:szCs w:val="20"/>
        </w:rPr>
        <w:lastRenderedPageBreak/>
        <w:t>adaugă, acolo unde sunt indicate, prevederile Ghidul solicitantului - Condiții generale de accesare a fondurilor în cadrul POR 2014-2020, numit în continuare Ghidul General</w:t>
      </w:r>
      <w:r w:rsidRPr="000157FE">
        <w:rPr>
          <w:rFonts w:ascii="Trebuchet MS" w:hAnsi="Trebuchet MS"/>
          <w:sz w:val="20"/>
          <w:szCs w:val="20"/>
        </w:rPr>
        <w:t>.</w:t>
      </w:r>
    </w:p>
    <w:p w14:paraId="02D0254A" w14:textId="77777777" w:rsidR="00073D0B" w:rsidRPr="000157FE" w:rsidRDefault="00073D0B">
      <w:pPr>
        <w:tabs>
          <w:tab w:val="left" w:pos="9356"/>
        </w:tabs>
        <w:ind w:right="-23"/>
        <w:jc w:val="both"/>
        <w:rPr>
          <w:rFonts w:ascii="Trebuchet MS" w:hAnsi="Trebuchet MS"/>
          <w:b/>
          <w:sz w:val="20"/>
          <w:szCs w:val="20"/>
        </w:rPr>
      </w:pPr>
      <w:r w:rsidRPr="000157FE">
        <w:rPr>
          <w:rFonts w:ascii="Trebuchet MS" w:hAnsi="Trebuchet MS"/>
          <w:b/>
          <w:sz w:val="20"/>
          <w:szCs w:val="20"/>
        </w:rPr>
        <w:t>Apelurile de proiecte se lansează prin aplicația MySmis.</w:t>
      </w:r>
    </w:p>
    <w:p w14:paraId="06333F1C" w14:textId="77777777" w:rsidR="00FB4A0D" w:rsidRPr="000157FE" w:rsidRDefault="00073D0B">
      <w:pPr>
        <w:tabs>
          <w:tab w:val="left" w:pos="9356"/>
        </w:tabs>
        <w:ind w:right="-23"/>
        <w:jc w:val="both"/>
        <w:rPr>
          <w:rFonts w:ascii="Trebuchet MS" w:hAnsi="Trebuchet MS"/>
          <w:b/>
          <w:sz w:val="20"/>
          <w:szCs w:val="20"/>
          <w:highlight w:val="yellow"/>
        </w:rPr>
      </w:pPr>
      <w:r w:rsidRPr="000157FE">
        <w:rPr>
          <w:rFonts w:ascii="Trebuchet MS" w:hAnsi="Trebuchet MS"/>
          <w:sz w:val="20"/>
          <w:szCs w:val="20"/>
        </w:rPr>
        <w:t xml:space="preserve">Prezentul ghid constituie documentul în baza căruia se completează și se lansează în MYSMIS </w:t>
      </w:r>
      <w:r w:rsidR="00FB4A0D" w:rsidRPr="000157FE">
        <w:rPr>
          <w:rFonts w:ascii="Trebuchet MS" w:hAnsi="Trebuchet MS"/>
          <w:sz w:val="20"/>
          <w:szCs w:val="20"/>
        </w:rPr>
        <w:t xml:space="preserve">următoarele </w:t>
      </w:r>
      <w:r w:rsidRPr="000157FE">
        <w:rPr>
          <w:rFonts w:ascii="Trebuchet MS" w:hAnsi="Trebuchet MS"/>
          <w:sz w:val="20"/>
          <w:szCs w:val="20"/>
        </w:rPr>
        <w:t>apeluri de proiecte</w:t>
      </w:r>
      <w:r w:rsidR="00FB4A0D" w:rsidRPr="000157FE">
        <w:rPr>
          <w:rFonts w:ascii="Trebuchet MS" w:hAnsi="Trebuchet MS"/>
          <w:b/>
          <w:sz w:val="20"/>
          <w:szCs w:val="20"/>
          <w:highlight w:val="yellow"/>
        </w:rPr>
        <w:t>:</w:t>
      </w:r>
    </w:p>
    <w:p w14:paraId="7708DA9F" w14:textId="77777777" w:rsidR="00FB4A0D" w:rsidRPr="000157FE" w:rsidRDefault="00FB4A0D">
      <w:pPr>
        <w:tabs>
          <w:tab w:val="left" w:pos="9356"/>
        </w:tabs>
        <w:ind w:right="-23"/>
        <w:jc w:val="both"/>
        <w:rPr>
          <w:rFonts w:ascii="Trebuchet MS" w:hAnsi="Trebuchet MS"/>
          <w:b/>
          <w:sz w:val="20"/>
          <w:szCs w:val="20"/>
          <w:highlight w:val="yellow"/>
        </w:rPr>
      </w:pPr>
      <w:r w:rsidRPr="000157FE">
        <w:rPr>
          <w:rFonts w:ascii="Trebuchet MS" w:hAnsi="Trebuchet MS"/>
          <w:b/>
          <w:sz w:val="20"/>
          <w:szCs w:val="20"/>
          <w:highlight w:val="yellow"/>
        </w:rPr>
        <w:t>-</w:t>
      </w:r>
      <w:r w:rsidR="001A7900" w:rsidRPr="000157FE">
        <w:rPr>
          <w:rFonts w:ascii="Trebuchet MS" w:hAnsi="Trebuchet MS"/>
          <w:b/>
          <w:sz w:val="20"/>
          <w:szCs w:val="20"/>
          <w:highlight w:val="yellow"/>
        </w:rPr>
        <w:t xml:space="preserve"> POR/2018/8/8.1/</w:t>
      </w:r>
      <w:r w:rsidR="00860745" w:rsidRPr="000157FE">
        <w:rPr>
          <w:rFonts w:ascii="Trebuchet MS" w:hAnsi="Trebuchet MS"/>
          <w:b/>
          <w:sz w:val="20"/>
          <w:szCs w:val="20"/>
          <w:highlight w:val="yellow"/>
        </w:rPr>
        <w:t>1/8.1.A/7 regiuni - Nefinalizate</w:t>
      </w:r>
    </w:p>
    <w:p w14:paraId="29B80CF3" w14:textId="77777777" w:rsidR="00FB4A0D" w:rsidRPr="000157FE" w:rsidRDefault="00FB4A0D">
      <w:pPr>
        <w:tabs>
          <w:tab w:val="left" w:pos="9356"/>
        </w:tabs>
        <w:ind w:right="-23"/>
        <w:jc w:val="both"/>
        <w:rPr>
          <w:rFonts w:ascii="Trebuchet MS" w:hAnsi="Trebuchet MS"/>
          <w:b/>
          <w:sz w:val="20"/>
          <w:szCs w:val="20"/>
          <w:highlight w:val="yellow"/>
        </w:rPr>
      </w:pPr>
      <w:r w:rsidRPr="000157FE">
        <w:rPr>
          <w:rFonts w:ascii="Trebuchet MS" w:hAnsi="Trebuchet MS"/>
          <w:b/>
          <w:sz w:val="20"/>
          <w:szCs w:val="20"/>
          <w:highlight w:val="yellow"/>
        </w:rPr>
        <w:t>-</w:t>
      </w:r>
      <w:r w:rsidR="00860745" w:rsidRPr="000157FE">
        <w:rPr>
          <w:rFonts w:ascii="Trebuchet MS" w:hAnsi="Trebuchet MS"/>
          <w:b/>
          <w:sz w:val="20"/>
          <w:szCs w:val="20"/>
          <w:highlight w:val="yellow"/>
        </w:rPr>
        <w:t xml:space="preserve"> POR/2018/8/8.1/1/8.1.A/ITI - Nefinalizate</w:t>
      </w:r>
    </w:p>
    <w:p w14:paraId="14D58465" w14:textId="77777777" w:rsidR="00860745" w:rsidRPr="000157FE" w:rsidRDefault="00860745">
      <w:pPr>
        <w:tabs>
          <w:tab w:val="left" w:pos="9356"/>
        </w:tabs>
        <w:ind w:right="-23"/>
        <w:jc w:val="both"/>
        <w:rPr>
          <w:rFonts w:ascii="Trebuchet MS" w:hAnsi="Trebuchet MS"/>
          <w:b/>
          <w:sz w:val="20"/>
          <w:szCs w:val="20"/>
          <w:highlight w:val="yellow"/>
        </w:rPr>
      </w:pPr>
      <w:r w:rsidRPr="000157FE">
        <w:rPr>
          <w:rFonts w:ascii="Trebuchet MS" w:hAnsi="Trebuchet MS"/>
          <w:b/>
          <w:sz w:val="20"/>
          <w:szCs w:val="20"/>
          <w:highlight w:val="yellow"/>
        </w:rPr>
        <w:t>- POR/2018/8/8.1/1/8.2.B/7 regiuni - Nefinalizate</w:t>
      </w:r>
    </w:p>
    <w:p w14:paraId="5E44E06B" w14:textId="77777777" w:rsidR="00860745" w:rsidRPr="000157FE" w:rsidRDefault="00860745">
      <w:pPr>
        <w:tabs>
          <w:tab w:val="left" w:pos="9356"/>
        </w:tabs>
        <w:ind w:right="-23"/>
        <w:jc w:val="both"/>
        <w:rPr>
          <w:rFonts w:ascii="Trebuchet MS" w:hAnsi="Trebuchet MS"/>
          <w:b/>
          <w:sz w:val="20"/>
          <w:szCs w:val="20"/>
          <w:highlight w:val="yellow"/>
        </w:rPr>
      </w:pPr>
      <w:r w:rsidRPr="000157FE">
        <w:rPr>
          <w:rFonts w:ascii="Trebuchet MS" w:hAnsi="Trebuchet MS"/>
          <w:b/>
          <w:sz w:val="20"/>
          <w:szCs w:val="20"/>
          <w:highlight w:val="yellow"/>
        </w:rPr>
        <w:t>- POR/2018/8/8.1/1/8.2.B/ITI - Nefinalizate</w:t>
      </w:r>
    </w:p>
    <w:p w14:paraId="13625EE3"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Acest document prevalează asupra extraselor din ghid incluse în MySMIS.</w:t>
      </w:r>
    </w:p>
    <w:p w14:paraId="3FDEE12A"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Prevederile contractului de finanțare prevalează asupra extraselor din cadrul acestuia, menționate în ghid . </w:t>
      </w:r>
    </w:p>
    <w:p w14:paraId="6470D2A9"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Aspectele cuprinse în acest document ce derivă din Programul Operațional Regional 2014-2020 (numit în continuare POR) și modul său de implementare, vor fi interpretate exclusiv de către Ministerul Dezvoltării Regionale și Administrației Publice, în calitate de Autoritate de Management pentru Programul Operațional Regional (MDRAP – AMPOR) cu respectarea legislației în vigoare și folosind metoda de interpretare sistematică.</w:t>
      </w:r>
    </w:p>
    <w:p w14:paraId="574E8565"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Vă recomandăm ca înainte de a începe completarea cererii de finanțare să vă asiguraţi că aţi parcurs toate informaţiile prezentate în acest document, </w:t>
      </w:r>
      <w:r w:rsidRPr="000157FE">
        <w:rPr>
          <w:rFonts w:ascii="Trebuchet MS" w:hAnsi="Trebuchet MS"/>
          <w:b/>
          <w:sz w:val="20"/>
          <w:szCs w:val="20"/>
        </w:rPr>
        <w:t>precum şi toate prevederile din Ghidul General</w:t>
      </w:r>
      <w:r w:rsidRPr="000157FE">
        <w:rPr>
          <w:rFonts w:ascii="Trebuchet MS" w:hAnsi="Trebuchet MS"/>
          <w:sz w:val="20"/>
          <w:szCs w:val="20"/>
        </w:rPr>
        <w:t xml:space="preserve"> şi să vă asigurați că aţi înţeles toate aspectele legate de specificul intervenţiilor finanţate din POR, axa prioritară 8 - Dezvoltarea infrastructurii de sanitare şi sociale, </w:t>
      </w:r>
      <w:r w:rsidRPr="000157FE">
        <w:rPr>
          <w:rFonts w:ascii="Trebuchet MS" w:hAnsi="Trebuchet MS"/>
          <w:b/>
          <w:sz w:val="20"/>
          <w:szCs w:val="20"/>
        </w:rPr>
        <w:t>Obiectivul Specific 8.1 - Creșterea accesiblității serviciilor de sănătate, comunitare și a celor de nivel secundar, în special pentru zonele sărace și izolate</w:t>
      </w:r>
      <w:r w:rsidRPr="000157FE">
        <w:rPr>
          <w:rFonts w:ascii="Trebuchet MS" w:hAnsi="Trebuchet MS"/>
          <w:sz w:val="20"/>
          <w:szCs w:val="20"/>
        </w:rPr>
        <w:t>, Operațiunea A-Ambulatorii</w:t>
      </w:r>
    </w:p>
    <w:p w14:paraId="7A605206"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Vă recomandăm ca până la data limită de depunere a cererilor de finanţare în cadrul apelurilor de proiecte, să consultaţi periodic pagina de internet </w:t>
      </w:r>
      <w:hyperlink r:id="rId9" w:history="1">
        <w:r w:rsidRPr="000157FE">
          <w:rPr>
            <w:rStyle w:val="Hyperlink"/>
            <w:rFonts w:ascii="Trebuchet MS" w:hAnsi="Trebuchet MS"/>
            <w:sz w:val="20"/>
            <w:szCs w:val="20"/>
          </w:rPr>
          <w:t>www.inforegio.ro</w:t>
        </w:r>
      </w:hyperlink>
      <w:r w:rsidRPr="00906A2B">
        <w:rPr>
          <w:rFonts w:ascii="Trebuchet MS" w:hAnsi="Trebuchet MS"/>
          <w:sz w:val="20"/>
          <w:szCs w:val="20"/>
        </w:rPr>
        <w:t>, pentru a urmări eventualele modificări ale condiţiilor specifice și/sau generale, precum și alte c</w:t>
      </w:r>
      <w:r w:rsidRPr="000157FE">
        <w:rPr>
          <w:rFonts w:ascii="Trebuchet MS" w:hAnsi="Trebuchet MS"/>
          <w:sz w:val="20"/>
          <w:szCs w:val="20"/>
        </w:rPr>
        <w:t xml:space="preserve">omunicări / clarificări pentru accesarea fondurilor în cadrul POR. </w:t>
      </w:r>
    </w:p>
    <w:p w14:paraId="5C37A451" w14:textId="77777777" w:rsidR="00073D0B" w:rsidRPr="00906A2B" w:rsidRDefault="00073D0B">
      <w:pPr>
        <w:tabs>
          <w:tab w:val="left" w:pos="9356"/>
        </w:tabs>
        <w:ind w:right="-23"/>
        <w:jc w:val="both"/>
        <w:rPr>
          <w:rFonts w:ascii="Trebuchet MS" w:hAnsi="Trebuchet MS"/>
          <w:sz w:val="20"/>
          <w:szCs w:val="20"/>
        </w:rPr>
      </w:pPr>
      <w:r w:rsidRPr="000157FE">
        <w:rPr>
          <w:rFonts w:ascii="Trebuchet MS" w:hAnsi="Trebuchet MS"/>
          <w:bCs/>
          <w:sz w:val="20"/>
          <w:szCs w:val="20"/>
        </w:rPr>
        <w:t xml:space="preserve">În sensul prezentului </w:t>
      </w:r>
      <w:r w:rsidRPr="000157FE">
        <w:rPr>
          <w:rFonts w:ascii="Trebuchet MS" w:hAnsi="Trebuchet MS"/>
          <w:sz w:val="20"/>
          <w:szCs w:val="20"/>
        </w:rPr>
        <w:t xml:space="preserve">Ghid, termenul ” proiect ” reprezintă cererea de finanțare așa cum este definită în cadrul secțiunii 2.3 .  La sediul </w:t>
      </w:r>
      <w:r w:rsidRPr="000157FE">
        <w:rPr>
          <w:rFonts w:ascii="Trebuchet MS" w:hAnsi="Trebuchet MS"/>
          <w:b/>
          <w:sz w:val="20"/>
          <w:szCs w:val="20"/>
        </w:rPr>
        <w:t>Organismelor Intermediare POR</w:t>
      </w:r>
      <w:r w:rsidRPr="000157FE">
        <w:rPr>
          <w:rFonts w:ascii="Trebuchet MS" w:hAnsi="Trebuchet MS"/>
          <w:sz w:val="20"/>
          <w:szCs w:val="20"/>
        </w:rPr>
        <w:t xml:space="preserve"> (din cadrul Agențiilor pentru Dezvoltare Regională </w:t>
      </w:r>
      <w:hyperlink r:id="rId10" w:history="1">
        <w:r w:rsidRPr="000157FE">
          <w:rPr>
            <w:rStyle w:val="Hyperlink"/>
            <w:rFonts w:ascii="Trebuchet MS" w:hAnsi="Trebuchet MS"/>
            <w:sz w:val="20"/>
            <w:szCs w:val="20"/>
          </w:rPr>
          <w:t>http://www.inforegio.ro/ro/contact.html</w:t>
        </w:r>
      </w:hyperlink>
      <w:r w:rsidRPr="00906A2B">
        <w:rPr>
          <w:rFonts w:ascii="Trebuchet MS" w:hAnsi="Trebuchet MS"/>
          <w:sz w:val="20"/>
          <w:szCs w:val="20"/>
        </w:rPr>
        <w:t xml:space="preserve"> ), precum și la cel al </w:t>
      </w:r>
      <w:r w:rsidRPr="000157FE">
        <w:rPr>
          <w:rFonts w:ascii="Trebuchet MS" w:hAnsi="Trebuchet MS"/>
          <w:b/>
          <w:sz w:val="20"/>
          <w:szCs w:val="20"/>
        </w:rPr>
        <w:t>Asociației de Dezvoltare Intercomunitară ITI Delta Dunării</w:t>
      </w:r>
      <w:r w:rsidRPr="000157FE">
        <w:rPr>
          <w:rFonts w:ascii="Trebuchet MS" w:hAnsi="Trebuchet MS"/>
          <w:sz w:val="20"/>
          <w:szCs w:val="20"/>
        </w:rPr>
        <w:t xml:space="preserve"> (ADI ITI DD  </w:t>
      </w:r>
      <w:hyperlink r:id="rId11" w:history="1">
        <w:r w:rsidRPr="000157FE">
          <w:rPr>
            <w:rStyle w:val="Hyperlink"/>
            <w:rFonts w:ascii="Trebuchet MS" w:hAnsi="Trebuchet MS"/>
            <w:sz w:val="20"/>
            <w:szCs w:val="20"/>
          </w:rPr>
          <w:t>http://www.itideltadunarii.com</w:t>
        </w:r>
      </w:hyperlink>
      <w:r w:rsidRPr="00906A2B">
        <w:rPr>
          <w:rFonts w:ascii="Trebuchet MS" w:hAnsi="Trebuchet MS"/>
          <w:sz w:val="20"/>
          <w:szCs w:val="20"/>
        </w:rPr>
        <w:t xml:space="preserve"> ), funcţionează un birou de informare, unde solicitanţii pot fi asistaţi, în mod gratuit, în clarificarea unor aspecte legate de completarea şi pregătirea cererii de finanţare.</w:t>
      </w:r>
    </w:p>
    <w:p w14:paraId="5DA7A63E"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14:paraId="03A18B2B"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lastRenderedPageBreak/>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6764A0A6"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ADI-ITI DD are, de asemenea, un rol important în stimularea beneficiarilor la nivel local și în sprijinirea pregătirii proiectelor, precum și pentru a asigura prevenție în fază incipientă a oricăror probleme cu care se confruntă proiectele.</w:t>
      </w:r>
    </w:p>
    <w:p w14:paraId="1A73EAB5" w14:textId="77777777" w:rsidR="00073D0B" w:rsidRPr="000157FE" w:rsidRDefault="00073D0B">
      <w:pPr>
        <w:tabs>
          <w:tab w:val="left" w:pos="9356"/>
        </w:tabs>
        <w:ind w:right="-23"/>
        <w:jc w:val="both"/>
        <w:rPr>
          <w:rFonts w:ascii="Trebuchet MS" w:hAnsi="Trebuchet MS"/>
          <w:b/>
          <w:sz w:val="20"/>
          <w:szCs w:val="20"/>
        </w:rPr>
      </w:pPr>
      <w:r w:rsidRPr="000157FE">
        <w:rPr>
          <w:rFonts w:ascii="Trebuchet MS" w:hAnsi="Trebuchet MS"/>
          <w:b/>
          <w:sz w:val="20"/>
          <w:szCs w:val="20"/>
        </w:rPr>
        <w:t>Proiectele ITI DD vor urma procedura aplicabilă proiectelor aferente apelului naţional.</w:t>
      </w:r>
    </w:p>
    <w:p w14:paraId="6BFFD288"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14:paraId="503C8EC3"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Prezentul ghid stabilește condițiile de acordare a finanțării atât pentru proiectele implementate în Zona Investiţiei Teritoriale Integrate Delta Dunării, cât și pentru restul regiunilor de dezvoltare, cu excepţia regiunii Bucureşti-Ilfov.</w:t>
      </w:r>
    </w:p>
    <w:p w14:paraId="3E3DA349" w14:textId="77777777" w:rsidR="00073D0B" w:rsidRPr="000157FE" w:rsidRDefault="00073D0B">
      <w:pPr>
        <w:tabs>
          <w:tab w:val="left" w:pos="9356"/>
        </w:tabs>
        <w:jc w:val="both"/>
        <w:rPr>
          <w:rFonts w:ascii="Trebuchet MS" w:hAnsi="Trebuchet MS"/>
          <w:sz w:val="20"/>
          <w:szCs w:val="20"/>
        </w:rPr>
      </w:pPr>
    </w:p>
    <w:p w14:paraId="5DADF631" w14:textId="77777777" w:rsidR="00073D0B" w:rsidRPr="000157FE" w:rsidRDefault="00073D0B">
      <w:pPr>
        <w:tabs>
          <w:tab w:val="left" w:pos="9356"/>
        </w:tabs>
        <w:jc w:val="both"/>
        <w:rPr>
          <w:rFonts w:ascii="Trebuchet MS" w:hAnsi="Trebuchet MS"/>
          <w:sz w:val="20"/>
          <w:szCs w:val="20"/>
        </w:rPr>
      </w:pPr>
    </w:p>
    <w:p w14:paraId="75CAAB5C" w14:textId="77777777" w:rsidR="00073D0B" w:rsidRPr="000157FE" w:rsidRDefault="00073D0B">
      <w:pPr>
        <w:tabs>
          <w:tab w:val="left" w:pos="9356"/>
        </w:tabs>
        <w:jc w:val="both"/>
        <w:rPr>
          <w:rFonts w:ascii="Trebuchet MS" w:hAnsi="Trebuchet MS"/>
          <w:sz w:val="20"/>
          <w:szCs w:val="20"/>
        </w:rPr>
      </w:pPr>
    </w:p>
    <w:p w14:paraId="7B1CE865" w14:textId="77777777" w:rsidR="00073D0B" w:rsidRPr="000157FE" w:rsidRDefault="00073D0B">
      <w:pPr>
        <w:tabs>
          <w:tab w:val="left" w:pos="9356"/>
        </w:tabs>
        <w:jc w:val="both"/>
        <w:rPr>
          <w:rFonts w:ascii="Trebuchet MS" w:hAnsi="Trebuchet MS"/>
          <w:sz w:val="20"/>
          <w:szCs w:val="20"/>
        </w:rPr>
      </w:pPr>
    </w:p>
    <w:p w14:paraId="1F0C7430" w14:textId="77777777" w:rsidR="00073D0B" w:rsidRPr="000157FE" w:rsidRDefault="00073D0B">
      <w:pPr>
        <w:tabs>
          <w:tab w:val="left" w:pos="9356"/>
        </w:tabs>
        <w:jc w:val="both"/>
        <w:rPr>
          <w:rFonts w:ascii="Trebuchet MS" w:hAnsi="Trebuchet MS"/>
          <w:sz w:val="20"/>
          <w:szCs w:val="20"/>
        </w:rPr>
      </w:pPr>
    </w:p>
    <w:p w14:paraId="3BD214E7" w14:textId="77777777" w:rsidR="00073D0B" w:rsidRPr="000157FE" w:rsidRDefault="00073D0B">
      <w:pPr>
        <w:tabs>
          <w:tab w:val="left" w:pos="9356"/>
        </w:tabs>
        <w:jc w:val="both"/>
        <w:rPr>
          <w:rFonts w:ascii="Trebuchet MS" w:hAnsi="Trebuchet MS"/>
          <w:sz w:val="20"/>
          <w:szCs w:val="20"/>
        </w:rPr>
      </w:pPr>
    </w:p>
    <w:p w14:paraId="0578B5FE" w14:textId="77777777" w:rsidR="00073D0B" w:rsidRPr="000157FE" w:rsidRDefault="00073D0B">
      <w:pPr>
        <w:tabs>
          <w:tab w:val="left" w:pos="9356"/>
        </w:tabs>
        <w:jc w:val="both"/>
        <w:rPr>
          <w:rFonts w:ascii="Trebuchet MS" w:hAnsi="Trebuchet MS"/>
          <w:sz w:val="20"/>
          <w:szCs w:val="20"/>
        </w:rPr>
      </w:pPr>
    </w:p>
    <w:p w14:paraId="02EA7D1C" w14:textId="77777777" w:rsidR="00073D0B" w:rsidRPr="000157FE" w:rsidRDefault="00073D0B" w:rsidP="00C760C2">
      <w:pPr>
        <w:pStyle w:val="Heading1"/>
      </w:pPr>
      <w:bookmarkStart w:id="0" w:name="_Toc516595607"/>
      <w:bookmarkStart w:id="1" w:name="_Toc516661484"/>
      <w:r w:rsidRPr="000157FE">
        <w:t>Cuprins</w:t>
      </w:r>
      <w:bookmarkEnd w:id="0"/>
      <w:bookmarkEnd w:id="1"/>
    </w:p>
    <w:p w14:paraId="6441B17A" w14:textId="77777777" w:rsidR="00925395" w:rsidRDefault="00073D0B">
      <w:pPr>
        <w:pStyle w:val="TOC1"/>
        <w:rPr>
          <w:rFonts w:asciiTheme="minorHAnsi" w:eastAsiaTheme="minorEastAsia" w:hAnsiTheme="minorHAnsi" w:cstheme="minorBidi"/>
          <w:noProof/>
          <w:lang w:eastAsia="ro-RO"/>
        </w:rPr>
      </w:pPr>
      <w:r w:rsidRPr="00906A2B">
        <w:rPr>
          <w:rFonts w:ascii="Trebuchet MS" w:hAnsi="Trebuchet MS"/>
          <w:sz w:val="20"/>
          <w:szCs w:val="20"/>
        </w:rPr>
        <w:fldChar w:fldCharType="begin"/>
      </w:r>
      <w:r w:rsidRPr="000157FE">
        <w:rPr>
          <w:rFonts w:ascii="Trebuchet MS" w:hAnsi="Trebuchet MS"/>
          <w:sz w:val="20"/>
          <w:szCs w:val="20"/>
        </w:rPr>
        <w:instrText xml:space="preserve"> TOC \o "1-3" \h \z \u </w:instrText>
      </w:r>
      <w:r w:rsidRPr="00906A2B">
        <w:rPr>
          <w:rFonts w:ascii="Trebuchet MS" w:hAnsi="Trebuchet MS"/>
          <w:sz w:val="20"/>
          <w:szCs w:val="20"/>
        </w:rPr>
        <w:fldChar w:fldCharType="separate"/>
      </w:r>
      <w:hyperlink w:anchor="_Toc516661484" w:history="1">
        <w:r w:rsidR="00925395" w:rsidRPr="0093089C">
          <w:rPr>
            <w:rStyle w:val="Hyperlink"/>
            <w:noProof/>
          </w:rPr>
          <w:t>Cuprins</w:t>
        </w:r>
        <w:r w:rsidR="00925395">
          <w:rPr>
            <w:noProof/>
            <w:webHidden/>
          </w:rPr>
          <w:tab/>
        </w:r>
        <w:r w:rsidR="00925395">
          <w:rPr>
            <w:noProof/>
            <w:webHidden/>
          </w:rPr>
          <w:fldChar w:fldCharType="begin"/>
        </w:r>
        <w:r w:rsidR="00925395">
          <w:rPr>
            <w:noProof/>
            <w:webHidden/>
          </w:rPr>
          <w:instrText xml:space="preserve"> PAGEREF _Toc516661484 \h </w:instrText>
        </w:r>
        <w:r w:rsidR="00925395">
          <w:rPr>
            <w:noProof/>
            <w:webHidden/>
          </w:rPr>
        </w:r>
        <w:r w:rsidR="00925395">
          <w:rPr>
            <w:noProof/>
            <w:webHidden/>
          </w:rPr>
          <w:fldChar w:fldCharType="separate"/>
        </w:r>
        <w:r w:rsidR="00F82000">
          <w:rPr>
            <w:noProof/>
            <w:webHidden/>
          </w:rPr>
          <w:t>3</w:t>
        </w:r>
        <w:r w:rsidR="00925395">
          <w:rPr>
            <w:noProof/>
            <w:webHidden/>
          </w:rPr>
          <w:fldChar w:fldCharType="end"/>
        </w:r>
      </w:hyperlink>
    </w:p>
    <w:p w14:paraId="474288EF" w14:textId="77777777" w:rsidR="00925395" w:rsidRDefault="00E15BEE">
      <w:pPr>
        <w:pStyle w:val="TOC1"/>
        <w:rPr>
          <w:rFonts w:asciiTheme="minorHAnsi" w:eastAsiaTheme="minorEastAsia" w:hAnsiTheme="minorHAnsi" w:cstheme="minorBidi"/>
          <w:noProof/>
          <w:lang w:eastAsia="ro-RO"/>
        </w:rPr>
      </w:pPr>
      <w:hyperlink w:anchor="_Toc516661485" w:history="1">
        <w:r w:rsidR="00925395" w:rsidRPr="0093089C">
          <w:rPr>
            <w:rStyle w:val="Hyperlink"/>
            <w:noProof/>
          </w:rPr>
          <w:t>1. Informații despre axa prioritară și prioritatea de investiții</w:t>
        </w:r>
        <w:r w:rsidR="00925395">
          <w:rPr>
            <w:noProof/>
            <w:webHidden/>
          </w:rPr>
          <w:tab/>
        </w:r>
        <w:r w:rsidR="00925395">
          <w:rPr>
            <w:noProof/>
            <w:webHidden/>
          </w:rPr>
          <w:fldChar w:fldCharType="begin"/>
        </w:r>
        <w:r w:rsidR="00925395">
          <w:rPr>
            <w:noProof/>
            <w:webHidden/>
          </w:rPr>
          <w:instrText xml:space="preserve"> PAGEREF _Toc516661485 \h </w:instrText>
        </w:r>
        <w:r w:rsidR="00925395">
          <w:rPr>
            <w:noProof/>
            <w:webHidden/>
          </w:rPr>
        </w:r>
        <w:r w:rsidR="00925395">
          <w:rPr>
            <w:noProof/>
            <w:webHidden/>
          </w:rPr>
          <w:fldChar w:fldCharType="separate"/>
        </w:r>
        <w:r w:rsidR="00F82000">
          <w:rPr>
            <w:noProof/>
            <w:webHidden/>
          </w:rPr>
          <w:t>5</w:t>
        </w:r>
        <w:r w:rsidR="00925395">
          <w:rPr>
            <w:noProof/>
            <w:webHidden/>
          </w:rPr>
          <w:fldChar w:fldCharType="end"/>
        </w:r>
      </w:hyperlink>
    </w:p>
    <w:p w14:paraId="5E8C1D14" w14:textId="77777777" w:rsidR="00925395" w:rsidRDefault="00E15BEE">
      <w:pPr>
        <w:pStyle w:val="TOC2"/>
        <w:rPr>
          <w:rFonts w:asciiTheme="minorHAnsi" w:eastAsiaTheme="minorEastAsia" w:hAnsiTheme="minorHAnsi" w:cstheme="minorBidi"/>
          <w:sz w:val="22"/>
          <w:szCs w:val="22"/>
          <w:lang w:eastAsia="ro-RO"/>
        </w:rPr>
      </w:pPr>
      <w:hyperlink w:anchor="_Toc516661486" w:history="1">
        <w:r w:rsidR="00925395" w:rsidRPr="0093089C">
          <w:rPr>
            <w:rStyle w:val="Hyperlink"/>
          </w:rPr>
          <w:t>1.1.</w:t>
        </w:r>
        <w:r w:rsidR="00925395">
          <w:rPr>
            <w:rFonts w:asciiTheme="minorHAnsi" w:eastAsiaTheme="minorEastAsia" w:hAnsiTheme="minorHAnsi" w:cstheme="minorBidi"/>
            <w:sz w:val="22"/>
            <w:szCs w:val="22"/>
            <w:lang w:eastAsia="ro-RO"/>
          </w:rPr>
          <w:tab/>
        </w:r>
        <w:r w:rsidR="00925395" w:rsidRPr="0093089C">
          <w:rPr>
            <w:rStyle w:val="Hyperlink"/>
          </w:rPr>
          <w:t>Axa Prioritară, Prioritatea de Investiții, Obiectivele specifice, Acțiunile spijinite în cadrul axei prioritare/priorității de investiții/obiectivelor specifice/apelurilor</w:t>
        </w:r>
        <w:r w:rsidR="00925395">
          <w:rPr>
            <w:webHidden/>
          </w:rPr>
          <w:tab/>
        </w:r>
        <w:r w:rsidR="00925395">
          <w:rPr>
            <w:webHidden/>
          </w:rPr>
          <w:fldChar w:fldCharType="begin"/>
        </w:r>
        <w:r w:rsidR="00925395">
          <w:rPr>
            <w:webHidden/>
          </w:rPr>
          <w:instrText xml:space="preserve"> PAGEREF _Toc516661486 \h </w:instrText>
        </w:r>
        <w:r w:rsidR="00925395">
          <w:rPr>
            <w:webHidden/>
          </w:rPr>
        </w:r>
        <w:r w:rsidR="00925395">
          <w:rPr>
            <w:webHidden/>
          </w:rPr>
          <w:fldChar w:fldCharType="separate"/>
        </w:r>
        <w:r w:rsidR="00F82000">
          <w:rPr>
            <w:webHidden/>
          </w:rPr>
          <w:t>5</w:t>
        </w:r>
        <w:r w:rsidR="00925395">
          <w:rPr>
            <w:webHidden/>
          </w:rPr>
          <w:fldChar w:fldCharType="end"/>
        </w:r>
      </w:hyperlink>
    </w:p>
    <w:p w14:paraId="40446374" w14:textId="77777777" w:rsidR="00925395" w:rsidRDefault="00E15BEE">
      <w:pPr>
        <w:pStyle w:val="TOC2"/>
        <w:rPr>
          <w:rFonts w:asciiTheme="minorHAnsi" w:eastAsiaTheme="minorEastAsia" w:hAnsiTheme="minorHAnsi" w:cstheme="minorBidi"/>
          <w:sz w:val="22"/>
          <w:szCs w:val="22"/>
          <w:lang w:eastAsia="ro-RO"/>
        </w:rPr>
      </w:pPr>
      <w:hyperlink w:anchor="_Toc516661487" w:history="1">
        <w:r w:rsidR="00925395" w:rsidRPr="0093089C">
          <w:rPr>
            <w:rStyle w:val="Hyperlink"/>
          </w:rPr>
          <w:t>1.2.</w:t>
        </w:r>
        <w:r w:rsidR="00925395">
          <w:rPr>
            <w:rFonts w:asciiTheme="minorHAnsi" w:eastAsiaTheme="minorEastAsia" w:hAnsiTheme="minorHAnsi" w:cstheme="minorBidi"/>
            <w:sz w:val="22"/>
            <w:szCs w:val="22"/>
            <w:lang w:eastAsia="ro-RO"/>
          </w:rPr>
          <w:tab/>
        </w:r>
        <w:r w:rsidR="00925395" w:rsidRPr="0093089C">
          <w:rPr>
            <w:rStyle w:val="Hyperlink"/>
          </w:rPr>
          <w:t>Indicatorii priorității de investiție</w:t>
        </w:r>
        <w:r w:rsidR="00925395">
          <w:rPr>
            <w:webHidden/>
          </w:rPr>
          <w:tab/>
        </w:r>
        <w:r w:rsidR="00925395">
          <w:rPr>
            <w:webHidden/>
          </w:rPr>
          <w:fldChar w:fldCharType="begin"/>
        </w:r>
        <w:r w:rsidR="00925395">
          <w:rPr>
            <w:webHidden/>
          </w:rPr>
          <w:instrText xml:space="preserve"> PAGEREF _Toc516661487 \h </w:instrText>
        </w:r>
        <w:r w:rsidR="00925395">
          <w:rPr>
            <w:webHidden/>
          </w:rPr>
        </w:r>
        <w:r w:rsidR="00925395">
          <w:rPr>
            <w:webHidden/>
          </w:rPr>
          <w:fldChar w:fldCharType="separate"/>
        </w:r>
        <w:r w:rsidR="00F82000">
          <w:rPr>
            <w:webHidden/>
          </w:rPr>
          <w:t>7</w:t>
        </w:r>
        <w:r w:rsidR="00925395">
          <w:rPr>
            <w:webHidden/>
          </w:rPr>
          <w:fldChar w:fldCharType="end"/>
        </w:r>
      </w:hyperlink>
    </w:p>
    <w:p w14:paraId="1AA83528" w14:textId="77777777" w:rsidR="00925395" w:rsidRDefault="00E15BEE">
      <w:pPr>
        <w:pStyle w:val="TOC2"/>
        <w:rPr>
          <w:rFonts w:asciiTheme="minorHAnsi" w:eastAsiaTheme="minorEastAsia" w:hAnsiTheme="minorHAnsi" w:cstheme="minorBidi"/>
          <w:sz w:val="22"/>
          <w:szCs w:val="22"/>
          <w:lang w:eastAsia="ro-RO"/>
        </w:rPr>
      </w:pPr>
      <w:hyperlink w:anchor="_Toc516661488" w:history="1">
        <w:r w:rsidR="00925395" w:rsidRPr="0093089C">
          <w:rPr>
            <w:rStyle w:val="Hyperlink"/>
          </w:rPr>
          <w:t>1.3.</w:t>
        </w:r>
        <w:r w:rsidR="00925395">
          <w:rPr>
            <w:rFonts w:asciiTheme="minorHAnsi" w:eastAsiaTheme="minorEastAsia" w:hAnsiTheme="minorHAnsi" w:cstheme="minorBidi"/>
            <w:sz w:val="22"/>
            <w:szCs w:val="22"/>
            <w:lang w:eastAsia="ro-RO"/>
          </w:rPr>
          <w:tab/>
        </w:r>
        <w:r w:rsidR="00925395" w:rsidRPr="0093089C">
          <w:rPr>
            <w:rStyle w:val="Hyperlink"/>
          </w:rPr>
          <w:t>Indicatorii de proiect</w:t>
        </w:r>
        <w:r w:rsidR="00925395">
          <w:rPr>
            <w:webHidden/>
          </w:rPr>
          <w:tab/>
        </w:r>
        <w:r w:rsidR="00925395">
          <w:rPr>
            <w:webHidden/>
          </w:rPr>
          <w:fldChar w:fldCharType="begin"/>
        </w:r>
        <w:r w:rsidR="00925395">
          <w:rPr>
            <w:webHidden/>
          </w:rPr>
          <w:instrText xml:space="preserve"> PAGEREF _Toc516661488 \h </w:instrText>
        </w:r>
        <w:r w:rsidR="00925395">
          <w:rPr>
            <w:webHidden/>
          </w:rPr>
        </w:r>
        <w:r w:rsidR="00925395">
          <w:rPr>
            <w:webHidden/>
          </w:rPr>
          <w:fldChar w:fldCharType="separate"/>
        </w:r>
        <w:r w:rsidR="00F82000">
          <w:rPr>
            <w:webHidden/>
          </w:rPr>
          <w:t>8</w:t>
        </w:r>
        <w:r w:rsidR="00925395">
          <w:rPr>
            <w:webHidden/>
          </w:rPr>
          <w:fldChar w:fldCharType="end"/>
        </w:r>
      </w:hyperlink>
    </w:p>
    <w:p w14:paraId="420BF51B" w14:textId="77777777" w:rsidR="00925395" w:rsidRDefault="00E15BEE">
      <w:pPr>
        <w:pStyle w:val="TOC2"/>
        <w:rPr>
          <w:rFonts w:asciiTheme="minorHAnsi" w:eastAsiaTheme="minorEastAsia" w:hAnsiTheme="minorHAnsi" w:cstheme="minorBidi"/>
          <w:sz w:val="22"/>
          <w:szCs w:val="22"/>
          <w:lang w:eastAsia="ro-RO"/>
        </w:rPr>
      </w:pPr>
      <w:hyperlink w:anchor="_Toc516661489" w:history="1">
        <w:r w:rsidR="00925395" w:rsidRPr="0093089C">
          <w:rPr>
            <w:rStyle w:val="Hyperlink"/>
          </w:rPr>
          <w:t>1.7. Rata de cofinanțare acordată în cadrul prezentelor apeluri de proiecte</w:t>
        </w:r>
        <w:r w:rsidR="00925395">
          <w:rPr>
            <w:webHidden/>
          </w:rPr>
          <w:tab/>
        </w:r>
        <w:r w:rsidR="00925395">
          <w:rPr>
            <w:webHidden/>
          </w:rPr>
          <w:fldChar w:fldCharType="begin"/>
        </w:r>
        <w:r w:rsidR="00925395">
          <w:rPr>
            <w:webHidden/>
          </w:rPr>
          <w:instrText xml:space="preserve"> PAGEREF _Toc516661489 \h </w:instrText>
        </w:r>
        <w:r w:rsidR="00925395">
          <w:rPr>
            <w:webHidden/>
          </w:rPr>
        </w:r>
        <w:r w:rsidR="00925395">
          <w:rPr>
            <w:webHidden/>
          </w:rPr>
          <w:fldChar w:fldCharType="separate"/>
        </w:r>
        <w:r w:rsidR="00F82000">
          <w:rPr>
            <w:webHidden/>
          </w:rPr>
          <w:t>9</w:t>
        </w:r>
        <w:r w:rsidR="00925395">
          <w:rPr>
            <w:webHidden/>
          </w:rPr>
          <w:fldChar w:fldCharType="end"/>
        </w:r>
      </w:hyperlink>
    </w:p>
    <w:p w14:paraId="5FC6E1C7" w14:textId="77777777" w:rsidR="00925395" w:rsidRDefault="00E15BEE">
      <w:pPr>
        <w:pStyle w:val="TOC1"/>
        <w:rPr>
          <w:rFonts w:asciiTheme="minorHAnsi" w:eastAsiaTheme="minorEastAsia" w:hAnsiTheme="minorHAnsi" w:cstheme="minorBidi"/>
          <w:noProof/>
          <w:lang w:eastAsia="ro-RO"/>
        </w:rPr>
      </w:pPr>
      <w:hyperlink w:anchor="_Toc516661490" w:history="1">
        <w:r w:rsidR="00925395" w:rsidRPr="0093089C">
          <w:rPr>
            <w:rStyle w:val="Hyperlink"/>
            <w:noProof/>
          </w:rPr>
          <w:t>2. Informații despre apelurile  de proiecte</w:t>
        </w:r>
        <w:r w:rsidR="00925395">
          <w:rPr>
            <w:noProof/>
            <w:webHidden/>
          </w:rPr>
          <w:tab/>
        </w:r>
        <w:r w:rsidR="00925395">
          <w:rPr>
            <w:noProof/>
            <w:webHidden/>
          </w:rPr>
          <w:fldChar w:fldCharType="begin"/>
        </w:r>
        <w:r w:rsidR="00925395">
          <w:rPr>
            <w:noProof/>
            <w:webHidden/>
          </w:rPr>
          <w:instrText xml:space="preserve"> PAGEREF _Toc516661490 \h </w:instrText>
        </w:r>
        <w:r w:rsidR="00925395">
          <w:rPr>
            <w:noProof/>
            <w:webHidden/>
          </w:rPr>
        </w:r>
        <w:r w:rsidR="00925395">
          <w:rPr>
            <w:noProof/>
            <w:webHidden/>
          </w:rPr>
          <w:fldChar w:fldCharType="separate"/>
        </w:r>
        <w:r w:rsidR="00F82000">
          <w:rPr>
            <w:noProof/>
            <w:webHidden/>
          </w:rPr>
          <w:t>9</w:t>
        </w:r>
        <w:r w:rsidR="00925395">
          <w:rPr>
            <w:noProof/>
            <w:webHidden/>
          </w:rPr>
          <w:fldChar w:fldCharType="end"/>
        </w:r>
      </w:hyperlink>
    </w:p>
    <w:p w14:paraId="6BD06861" w14:textId="77777777" w:rsidR="00925395" w:rsidRDefault="00E15BEE">
      <w:pPr>
        <w:pStyle w:val="TOC2"/>
        <w:rPr>
          <w:rFonts w:asciiTheme="minorHAnsi" w:eastAsiaTheme="minorEastAsia" w:hAnsiTheme="minorHAnsi" w:cstheme="minorBidi"/>
          <w:sz w:val="22"/>
          <w:szCs w:val="22"/>
          <w:lang w:eastAsia="ro-RO"/>
        </w:rPr>
      </w:pPr>
      <w:hyperlink w:anchor="_Toc516661491" w:history="1">
        <w:r w:rsidR="00925395" w:rsidRPr="0093089C">
          <w:rPr>
            <w:rStyle w:val="Hyperlink"/>
          </w:rPr>
          <w:t>2.1 Tipul apelurilor de proiecte care se lansează</w:t>
        </w:r>
        <w:r w:rsidR="00925395">
          <w:rPr>
            <w:webHidden/>
          </w:rPr>
          <w:tab/>
        </w:r>
        <w:r w:rsidR="00925395">
          <w:rPr>
            <w:webHidden/>
          </w:rPr>
          <w:fldChar w:fldCharType="begin"/>
        </w:r>
        <w:r w:rsidR="00925395">
          <w:rPr>
            <w:webHidden/>
          </w:rPr>
          <w:instrText xml:space="preserve"> PAGEREF _Toc516661491 \h </w:instrText>
        </w:r>
        <w:r w:rsidR="00925395">
          <w:rPr>
            <w:webHidden/>
          </w:rPr>
        </w:r>
        <w:r w:rsidR="00925395">
          <w:rPr>
            <w:webHidden/>
          </w:rPr>
          <w:fldChar w:fldCharType="separate"/>
        </w:r>
        <w:r w:rsidR="00F82000">
          <w:rPr>
            <w:webHidden/>
          </w:rPr>
          <w:t>9</w:t>
        </w:r>
        <w:r w:rsidR="00925395">
          <w:rPr>
            <w:webHidden/>
          </w:rPr>
          <w:fldChar w:fldCharType="end"/>
        </w:r>
      </w:hyperlink>
    </w:p>
    <w:p w14:paraId="35415051" w14:textId="77777777" w:rsidR="00925395" w:rsidRDefault="00E15BEE">
      <w:pPr>
        <w:pStyle w:val="TOC2"/>
        <w:rPr>
          <w:rFonts w:asciiTheme="minorHAnsi" w:eastAsiaTheme="minorEastAsia" w:hAnsiTheme="minorHAnsi" w:cstheme="minorBidi"/>
          <w:sz w:val="22"/>
          <w:szCs w:val="22"/>
          <w:lang w:eastAsia="ro-RO"/>
        </w:rPr>
      </w:pPr>
      <w:hyperlink w:anchor="_Toc516661492" w:history="1">
        <w:r w:rsidR="00925395" w:rsidRPr="0093089C">
          <w:rPr>
            <w:rStyle w:val="Hyperlink"/>
          </w:rPr>
          <w:t>2.2 Perioada în care poate fi depusă cererea de finanțare</w:t>
        </w:r>
        <w:r w:rsidR="00925395">
          <w:rPr>
            <w:webHidden/>
          </w:rPr>
          <w:tab/>
        </w:r>
        <w:r w:rsidR="00925395">
          <w:rPr>
            <w:webHidden/>
          </w:rPr>
          <w:fldChar w:fldCharType="begin"/>
        </w:r>
        <w:r w:rsidR="00925395">
          <w:rPr>
            <w:webHidden/>
          </w:rPr>
          <w:instrText xml:space="preserve"> PAGEREF _Toc516661492 \h </w:instrText>
        </w:r>
        <w:r w:rsidR="00925395">
          <w:rPr>
            <w:webHidden/>
          </w:rPr>
        </w:r>
        <w:r w:rsidR="00925395">
          <w:rPr>
            <w:webHidden/>
          </w:rPr>
          <w:fldChar w:fldCharType="separate"/>
        </w:r>
        <w:r w:rsidR="00F82000">
          <w:rPr>
            <w:webHidden/>
          </w:rPr>
          <w:t>10</w:t>
        </w:r>
        <w:r w:rsidR="00925395">
          <w:rPr>
            <w:webHidden/>
          </w:rPr>
          <w:fldChar w:fldCharType="end"/>
        </w:r>
      </w:hyperlink>
    </w:p>
    <w:p w14:paraId="25B30FAA" w14:textId="77777777" w:rsidR="00925395" w:rsidRDefault="00E15BEE">
      <w:pPr>
        <w:pStyle w:val="TOC2"/>
        <w:rPr>
          <w:rFonts w:asciiTheme="minorHAnsi" w:eastAsiaTheme="minorEastAsia" w:hAnsiTheme="minorHAnsi" w:cstheme="minorBidi"/>
          <w:sz w:val="22"/>
          <w:szCs w:val="22"/>
          <w:lang w:eastAsia="ro-RO"/>
        </w:rPr>
      </w:pPr>
      <w:hyperlink w:anchor="_Toc516661493" w:history="1">
        <w:r w:rsidR="00925395" w:rsidRPr="0093089C">
          <w:rPr>
            <w:rStyle w:val="Hyperlink"/>
          </w:rPr>
          <w:t>2.3  Modalitatea de depunere și de completare a cererii de finanţare</w:t>
        </w:r>
        <w:r w:rsidR="00925395">
          <w:rPr>
            <w:webHidden/>
          </w:rPr>
          <w:tab/>
        </w:r>
        <w:r w:rsidR="00925395">
          <w:rPr>
            <w:webHidden/>
          </w:rPr>
          <w:fldChar w:fldCharType="begin"/>
        </w:r>
        <w:r w:rsidR="00925395">
          <w:rPr>
            <w:webHidden/>
          </w:rPr>
          <w:instrText xml:space="preserve"> PAGEREF _Toc516661493 \h </w:instrText>
        </w:r>
        <w:r w:rsidR="00925395">
          <w:rPr>
            <w:webHidden/>
          </w:rPr>
        </w:r>
        <w:r w:rsidR="00925395">
          <w:rPr>
            <w:webHidden/>
          </w:rPr>
          <w:fldChar w:fldCharType="separate"/>
        </w:r>
        <w:r w:rsidR="00F82000">
          <w:rPr>
            <w:webHidden/>
          </w:rPr>
          <w:t>10</w:t>
        </w:r>
        <w:r w:rsidR="00925395">
          <w:rPr>
            <w:webHidden/>
          </w:rPr>
          <w:fldChar w:fldCharType="end"/>
        </w:r>
      </w:hyperlink>
    </w:p>
    <w:p w14:paraId="616CB73C" w14:textId="77777777" w:rsidR="00925395" w:rsidRDefault="00E15BEE">
      <w:pPr>
        <w:pStyle w:val="TOC2"/>
        <w:rPr>
          <w:rFonts w:asciiTheme="minorHAnsi" w:eastAsiaTheme="minorEastAsia" w:hAnsiTheme="minorHAnsi" w:cstheme="minorBidi"/>
          <w:sz w:val="22"/>
          <w:szCs w:val="22"/>
          <w:lang w:eastAsia="ro-RO"/>
        </w:rPr>
      </w:pPr>
      <w:hyperlink w:anchor="_Toc516661494" w:history="1">
        <w:r w:rsidR="00925395" w:rsidRPr="0093089C">
          <w:rPr>
            <w:rStyle w:val="Hyperlink"/>
          </w:rPr>
          <w:t>2.4 Valoarea eligibilă minimă și maximă a unui cereri de finanțare</w:t>
        </w:r>
        <w:r w:rsidR="00925395">
          <w:rPr>
            <w:webHidden/>
          </w:rPr>
          <w:tab/>
        </w:r>
        <w:r w:rsidR="00925395">
          <w:rPr>
            <w:webHidden/>
          </w:rPr>
          <w:fldChar w:fldCharType="begin"/>
        </w:r>
        <w:r w:rsidR="00925395">
          <w:rPr>
            <w:webHidden/>
          </w:rPr>
          <w:instrText xml:space="preserve"> PAGEREF _Toc516661494 \h </w:instrText>
        </w:r>
        <w:r w:rsidR="00925395">
          <w:rPr>
            <w:webHidden/>
          </w:rPr>
        </w:r>
        <w:r w:rsidR="00925395">
          <w:rPr>
            <w:webHidden/>
          </w:rPr>
          <w:fldChar w:fldCharType="separate"/>
        </w:r>
        <w:r w:rsidR="00F82000">
          <w:rPr>
            <w:webHidden/>
          </w:rPr>
          <w:t>13</w:t>
        </w:r>
        <w:r w:rsidR="00925395">
          <w:rPr>
            <w:webHidden/>
          </w:rPr>
          <w:fldChar w:fldCharType="end"/>
        </w:r>
      </w:hyperlink>
    </w:p>
    <w:p w14:paraId="22BE67C5" w14:textId="77777777" w:rsidR="00925395" w:rsidRDefault="00E15BEE">
      <w:pPr>
        <w:pStyle w:val="TOC2"/>
        <w:rPr>
          <w:rFonts w:asciiTheme="minorHAnsi" w:eastAsiaTheme="minorEastAsia" w:hAnsiTheme="minorHAnsi" w:cstheme="minorBidi"/>
          <w:sz w:val="22"/>
          <w:szCs w:val="22"/>
          <w:lang w:eastAsia="ro-RO"/>
        </w:rPr>
      </w:pPr>
      <w:hyperlink w:anchor="_Toc516661495" w:history="1">
        <w:r w:rsidR="00925395" w:rsidRPr="0093089C">
          <w:rPr>
            <w:rStyle w:val="Hyperlink"/>
          </w:rPr>
          <w:t>2.5 Alocarea apelurilor de proiecte</w:t>
        </w:r>
        <w:r w:rsidR="00925395">
          <w:rPr>
            <w:webHidden/>
          </w:rPr>
          <w:tab/>
        </w:r>
        <w:r w:rsidR="00925395">
          <w:rPr>
            <w:webHidden/>
          </w:rPr>
          <w:fldChar w:fldCharType="begin"/>
        </w:r>
        <w:r w:rsidR="00925395">
          <w:rPr>
            <w:webHidden/>
          </w:rPr>
          <w:instrText xml:space="preserve"> PAGEREF _Toc516661495 \h </w:instrText>
        </w:r>
        <w:r w:rsidR="00925395">
          <w:rPr>
            <w:webHidden/>
          </w:rPr>
        </w:r>
        <w:r w:rsidR="00925395">
          <w:rPr>
            <w:webHidden/>
          </w:rPr>
          <w:fldChar w:fldCharType="separate"/>
        </w:r>
        <w:r w:rsidR="00F82000">
          <w:rPr>
            <w:webHidden/>
          </w:rPr>
          <w:t>14</w:t>
        </w:r>
        <w:r w:rsidR="00925395">
          <w:rPr>
            <w:webHidden/>
          </w:rPr>
          <w:fldChar w:fldCharType="end"/>
        </w:r>
      </w:hyperlink>
    </w:p>
    <w:p w14:paraId="7D9FA46A" w14:textId="77777777" w:rsidR="00925395" w:rsidRDefault="00E15BEE">
      <w:pPr>
        <w:pStyle w:val="TOC2"/>
        <w:rPr>
          <w:rFonts w:asciiTheme="minorHAnsi" w:eastAsiaTheme="minorEastAsia" w:hAnsiTheme="minorHAnsi" w:cstheme="minorBidi"/>
          <w:sz w:val="22"/>
          <w:szCs w:val="22"/>
          <w:lang w:eastAsia="ro-RO"/>
        </w:rPr>
      </w:pPr>
      <w:hyperlink w:anchor="_Toc516661496" w:history="1">
        <w:r w:rsidR="00925395" w:rsidRPr="0093089C">
          <w:rPr>
            <w:rStyle w:val="Hyperlink"/>
          </w:rPr>
          <w:t>2.6 Solicitanții la finanțare în cadrul prezentelor apeluri de proiecte</w:t>
        </w:r>
        <w:r w:rsidR="00925395">
          <w:rPr>
            <w:webHidden/>
          </w:rPr>
          <w:tab/>
        </w:r>
        <w:r w:rsidR="00925395">
          <w:rPr>
            <w:webHidden/>
          </w:rPr>
          <w:fldChar w:fldCharType="begin"/>
        </w:r>
        <w:r w:rsidR="00925395">
          <w:rPr>
            <w:webHidden/>
          </w:rPr>
          <w:instrText xml:space="preserve"> PAGEREF _Toc516661496 \h </w:instrText>
        </w:r>
        <w:r w:rsidR="00925395">
          <w:rPr>
            <w:webHidden/>
          </w:rPr>
        </w:r>
        <w:r w:rsidR="00925395">
          <w:rPr>
            <w:webHidden/>
          </w:rPr>
          <w:fldChar w:fldCharType="separate"/>
        </w:r>
        <w:r w:rsidR="00F82000">
          <w:rPr>
            <w:webHidden/>
          </w:rPr>
          <w:t>14</w:t>
        </w:r>
        <w:r w:rsidR="00925395">
          <w:rPr>
            <w:webHidden/>
          </w:rPr>
          <w:fldChar w:fldCharType="end"/>
        </w:r>
      </w:hyperlink>
    </w:p>
    <w:p w14:paraId="70736B05" w14:textId="77777777" w:rsidR="00925395" w:rsidRDefault="00E15BEE">
      <w:pPr>
        <w:pStyle w:val="TOC2"/>
        <w:rPr>
          <w:rFonts w:asciiTheme="minorHAnsi" w:eastAsiaTheme="minorEastAsia" w:hAnsiTheme="minorHAnsi" w:cstheme="minorBidi"/>
          <w:sz w:val="22"/>
          <w:szCs w:val="22"/>
          <w:lang w:eastAsia="ro-RO"/>
        </w:rPr>
      </w:pPr>
      <w:hyperlink w:anchor="_Toc516661497" w:history="1">
        <w:r w:rsidR="00925395" w:rsidRPr="0093089C">
          <w:rPr>
            <w:rStyle w:val="Hyperlink"/>
          </w:rPr>
          <w:t>2.7 Instrumente financiare/ Ajutorul de stat/ Proiecte generatoare de venituri nete</w:t>
        </w:r>
        <w:r w:rsidR="00925395">
          <w:rPr>
            <w:webHidden/>
          </w:rPr>
          <w:tab/>
        </w:r>
        <w:r w:rsidR="00925395">
          <w:rPr>
            <w:webHidden/>
          </w:rPr>
          <w:fldChar w:fldCharType="begin"/>
        </w:r>
        <w:r w:rsidR="00925395">
          <w:rPr>
            <w:webHidden/>
          </w:rPr>
          <w:instrText xml:space="preserve"> PAGEREF _Toc516661497 \h </w:instrText>
        </w:r>
        <w:r w:rsidR="00925395">
          <w:rPr>
            <w:webHidden/>
          </w:rPr>
        </w:r>
        <w:r w:rsidR="00925395">
          <w:rPr>
            <w:webHidden/>
          </w:rPr>
          <w:fldChar w:fldCharType="separate"/>
        </w:r>
        <w:r w:rsidR="00F82000">
          <w:rPr>
            <w:webHidden/>
          </w:rPr>
          <w:t>15</w:t>
        </w:r>
        <w:r w:rsidR="00925395">
          <w:rPr>
            <w:webHidden/>
          </w:rPr>
          <w:fldChar w:fldCharType="end"/>
        </w:r>
      </w:hyperlink>
    </w:p>
    <w:p w14:paraId="16DD8A0B" w14:textId="77777777" w:rsidR="00925395" w:rsidRDefault="00E15BEE">
      <w:pPr>
        <w:pStyle w:val="TOC1"/>
        <w:rPr>
          <w:rFonts w:asciiTheme="minorHAnsi" w:eastAsiaTheme="minorEastAsia" w:hAnsiTheme="minorHAnsi" w:cstheme="minorBidi"/>
          <w:noProof/>
          <w:lang w:eastAsia="ro-RO"/>
        </w:rPr>
      </w:pPr>
      <w:hyperlink w:anchor="_Toc516661498" w:history="1">
        <w:r w:rsidR="00925395" w:rsidRPr="0093089C">
          <w:rPr>
            <w:rStyle w:val="Hyperlink"/>
            <w:noProof/>
          </w:rPr>
          <w:t>3. Criterii de eligibilitate și selecție</w:t>
        </w:r>
        <w:r w:rsidR="00925395">
          <w:rPr>
            <w:noProof/>
            <w:webHidden/>
          </w:rPr>
          <w:tab/>
        </w:r>
        <w:r w:rsidR="00925395">
          <w:rPr>
            <w:noProof/>
            <w:webHidden/>
          </w:rPr>
          <w:fldChar w:fldCharType="begin"/>
        </w:r>
        <w:r w:rsidR="00925395">
          <w:rPr>
            <w:noProof/>
            <w:webHidden/>
          </w:rPr>
          <w:instrText xml:space="preserve"> PAGEREF _Toc516661498 \h </w:instrText>
        </w:r>
        <w:r w:rsidR="00925395">
          <w:rPr>
            <w:noProof/>
            <w:webHidden/>
          </w:rPr>
        </w:r>
        <w:r w:rsidR="00925395">
          <w:rPr>
            <w:noProof/>
            <w:webHidden/>
          </w:rPr>
          <w:fldChar w:fldCharType="separate"/>
        </w:r>
        <w:r w:rsidR="00F82000">
          <w:rPr>
            <w:noProof/>
            <w:webHidden/>
          </w:rPr>
          <w:t>16</w:t>
        </w:r>
        <w:r w:rsidR="00925395">
          <w:rPr>
            <w:noProof/>
            <w:webHidden/>
          </w:rPr>
          <w:fldChar w:fldCharType="end"/>
        </w:r>
      </w:hyperlink>
    </w:p>
    <w:p w14:paraId="4C0578C6" w14:textId="77777777" w:rsidR="00925395" w:rsidRDefault="00E15BEE">
      <w:pPr>
        <w:pStyle w:val="TOC2"/>
        <w:rPr>
          <w:rFonts w:asciiTheme="minorHAnsi" w:eastAsiaTheme="minorEastAsia" w:hAnsiTheme="minorHAnsi" w:cstheme="minorBidi"/>
          <w:sz w:val="22"/>
          <w:szCs w:val="22"/>
          <w:lang w:eastAsia="ro-RO"/>
        </w:rPr>
      </w:pPr>
      <w:hyperlink w:anchor="_Toc516661499" w:history="1">
        <w:r w:rsidR="00925395" w:rsidRPr="0093089C">
          <w:rPr>
            <w:rStyle w:val="Hyperlink"/>
          </w:rPr>
          <w:t>3.1 Eligibilitatea solicitantului</w:t>
        </w:r>
        <w:r w:rsidR="00925395">
          <w:rPr>
            <w:webHidden/>
          </w:rPr>
          <w:tab/>
        </w:r>
        <w:r w:rsidR="00925395">
          <w:rPr>
            <w:webHidden/>
          </w:rPr>
          <w:fldChar w:fldCharType="begin"/>
        </w:r>
        <w:r w:rsidR="00925395">
          <w:rPr>
            <w:webHidden/>
          </w:rPr>
          <w:instrText xml:space="preserve"> PAGEREF _Toc516661499 \h </w:instrText>
        </w:r>
        <w:r w:rsidR="00925395">
          <w:rPr>
            <w:webHidden/>
          </w:rPr>
        </w:r>
        <w:r w:rsidR="00925395">
          <w:rPr>
            <w:webHidden/>
          </w:rPr>
          <w:fldChar w:fldCharType="separate"/>
        </w:r>
        <w:r w:rsidR="00F82000">
          <w:rPr>
            <w:webHidden/>
          </w:rPr>
          <w:t>17</w:t>
        </w:r>
        <w:r w:rsidR="00925395">
          <w:rPr>
            <w:webHidden/>
          </w:rPr>
          <w:fldChar w:fldCharType="end"/>
        </w:r>
      </w:hyperlink>
    </w:p>
    <w:p w14:paraId="08F7274A" w14:textId="77777777" w:rsidR="00925395" w:rsidRDefault="00E15BEE">
      <w:pPr>
        <w:pStyle w:val="TOC2"/>
        <w:rPr>
          <w:rFonts w:asciiTheme="minorHAnsi" w:eastAsiaTheme="minorEastAsia" w:hAnsiTheme="minorHAnsi" w:cstheme="minorBidi"/>
          <w:sz w:val="22"/>
          <w:szCs w:val="22"/>
          <w:lang w:eastAsia="ro-RO"/>
        </w:rPr>
      </w:pPr>
      <w:hyperlink w:anchor="_Toc516661500" w:history="1">
        <w:r w:rsidR="00925395" w:rsidRPr="0093089C">
          <w:rPr>
            <w:rStyle w:val="Hyperlink"/>
          </w:rPr>
          <w:t>3.2</w:t>
        </w:r>
        <w:r w:rsidR="00925395">
          <w:rPr>
            <w:rFonts w:asciiTheme="minorHAnsi" w:eastAsiaTheme="minorEastAsia" w:hAnsiTheme="minorHAnsi" w:cstheme="minorBidi"/>
            <w:sz w:val="22"/>
            <w:szCs w:val="22"/>
            <w:lang w:eastAsia="ro-RO"/>
          </w:rPr>
          <w:tab/>
        </w:r>
        <w:r w:rsidR="00925395" w:rsidRPr="0093089C">
          <w:rPr>
            <w:rStyle w:val="Hyperlink"/>
          </w:rPr>
          <w:t>Eligibilitatea proiectului şi a activităţilor</w:t>
        </w:r>
        <w:r w:rsidR="00925395">
          <w:rPr>
            <w:webHidden/>
          </w:rPr>
          <w:tab/>
        </w:r>
        <w:r w:rsidR="00925395">
          <w:rPr>
            <w:webHidden/>
          </w:rPr>
          <w:fldChar w:fldCharType="begin"/>
        </w:r>
        <w:r w:rsidR="00925395">
          <w:rPr>
            <w:webHidden/>
          </w:rPr>
          <w:instrText xml:space="preserve"> PAGEREF _Toc516661500 \h </w:instrText>
        </w:r>
        <w:r w:rsidR="00925395">
          <w:rPr>
            <w:webHidden/>
          </w:rPr>
        </w:r>
        <w:r w:rsidR="00925395">
          <w:rPr>
            <w:webHidden/>
          </w:rPr>
          <w:fldChar w:fldCharType="separate"/>
        </w:r>
        <w:r w:rsidR="00F82000">
          <w:rPr>
            <w:webHidden/>
          </w:rPr>
          <w:t>20</w:t>
        </w:r>
        <w:r w:rsidR="00925395">
          <w:rPr>
            <w:webHidden/>
          </w:rPr>
          <w:fldChar w:fldCharType="end"/>
        </w:r>
      </w:hyperlink>
    </w:p>
    <w:p w14:paraId="0CAAEFD1" w14:textId="77777777" w:rsidR="00925395" w:rsidRDefault="00E15BEE">
      <w:pPr>
        <w:pStyle w:val="TOC2"/>
        <w:rPr>
          <w:rFonts w:asciiTheme="minorHAnsi" w:eastAsiaTheme="minorEastAsia" w:hAnsiTheme="minorHAnsi" w:cstheme="minorBidi"/>
          <w:sz w:val="22"/>
          <w:szCs w:val="22"/>
          <w:lang w:eastAsia="ro-RO"/>
        </w:rPr>
      </w:pPr>
      <w:hyperlink w:anchor="_Toc516661501" w:history="1">
        <w:r w:rsidR="00925395" w:rsidRPr="0093089C">
          <w:rPr>
            <w:rStyle w:val="Hyperlink"/>
          </w:rPr>
          <w:t>3.3 Eligibilitatea cheltuielilor</w:t>
        </w:r>
        <w:r w:rsidR="00925395">
          <w:rPr>
            <w:webHidden/>
          </w:rPr>
          <w:tab/>
        </w:r>
        <w:r w:rsidR="00925395">
          <w:rPr>
            <w:webHidden/>
          </w:rPr>
          <w:fldChar w:fldCharType="begin"/>
        </w:r>
        <w:r w:rsidR="00925395">
          <w:rPr>
            <w:webHidden/>
          </w:rPr>
          <w:instrText xml:space="preserve"> PAGEREF _Toc516661501 \h </w:instrText>
        </w:r>
        <w:r w:rsidR="00925395">
          <w:rPr>
            <w:webHidden/>
          </w:rPr>
        </w:r>
        <w:r w:rsidR="00925395">
          <w:rPr>
            <w:webHidden/>
          </w:rPr>
          <w:fldChar w:fldCharType="separate"/>
        </w:r>
        <w:r w:rsidR="00F82000">
          <w:rPr>
            <w:webHidden/>
          </w:rPr>
          <w:t>25</w:t>
        </w:r>
        <w:r w:rsidR="00925395">
          <w:rPr>
            <w:webHidden/>
          </w:rPr>
          <w:fldChar w:fldCharType="end"/>
        </w:r>
      </w:hyperlink>
    </w:p>
    <w:p w14:paraId="14BEE5AB" w14:textId="77777777" w:rsidR="00925395" w:rsidRDefault="00E15BEE">
      <w:pPr>
        <w:pStyle w:val="TOC1"/>
        <w:rPr>
          <w:rFonts w:asciiTheme="minorHAnsi" w:eastAsiaTheme="minorEastAsia" w:hAnsiTheme="minorHAnsi" w:cstheme="minorBidi"/>
          <w:noProof/>
          <w:lang w:eastAsia="ro-RO"/>
        </w:rPr>
      </w:pPr>
      <w:hyperlink w:anchor="_Toc516661502" w:history="1">
        <w:r w:rsidR="00925395" w:rsidRPr="0093089C">
          <w:rPr>
            <w:rStyle w:val="Hyperlink"/>
            <w:noProof/>
          </w:rPr>
          <w:t>4. Anexe ale cererii de finantare</w:t>
        </w:r>
        <w:r w:rsidR="00925395">
          <w:rPr>
            <w:noProof/>
            <w:webHidden/>
          </w:rPr>
          <w:tab/>
        </w:r>
        <w:r w:rsidR="00925395">
          <w:rPr>
            <w:noProof/>
            <w:webHidden/>
          </w:rPr>
          <w:fldChar w:fldCharType="begin"/>
        </w:r>
        <w:r w:rsidR="00925395">
          <w:rPr>
            <w:noProof/>
            <w:webHidden/>
          </w:rPr>
          <w:instrText xml:space="preserve"> PAGEREF _Toc516661502 \h </w:instrText>
        </w:r>
        <w:r w:rsidR="00925395">
          <w:rPr>
            <w:noProof/>
            <w:webHidden/>
          </w:rPr>
        </w:r>
        <w:r w:rsidR="00925395">
          <w:rPr>
            <w:noProof/>
            <w:webHidden/>
          </w:rPr>
          <w:fldChar w:fldCharType="separate"/>
        </w:r>
        <w:r w:rsidR="00F82000">
          <w:rPr>
            <w:noProof/>
            <w:webHidden/>
          </w:rPr>
          <w:t>35</w:t>
        </w:r>
        <w:r w:rsidR="00925395">
          <w:rPr>
            <w:noProof/>
            <w:webHidden/>
          </w:rPr>
          <w:fldChar w:fldCharType="end"/>
        </w:r>
      </w:hyperlink>
    </w:p>
    <w:p w14:paraId="7A7D8232" w14:textId="77777777" w:rsidR="00925395" w:rsidRDefault="00E15BEE">
      <w:pPr>
        <w:pStyle w:val="TOC2"/>
        <w:rPr>
          <w:rFonts w:asciiTheme="minorHAnsi" w:eastAsiaTheme="minorEastAsia" w:hAnsiTheme="minorHAnsi" w:cstheme="minorBidi"/>
          <w:sz w:val="22"/>
          <w:szCs w:val="22"/>
          <w:lang w:eastAsia="ro-RO"/>
        </w:rPr>
      </w:pPr>
      <w:hyperlink w:anchor="_Toc516661503" w:history="1">
        <w:r w:rsidR="00925395" w:rsidRPr="0093089C">
          <w:rPr>
            <w:rStyle w:val="Hyperlink"/>
          </w:rPr>
          <w:t>4.1 Anexele la depunerea cererii de finanțare</w:t>
        </w:r>
        <w:r w:rsidR="00925395">
          <w:rPr>
            <w:webHidden/>
          </w:rPr>
          <w:tab/>
        </w:r>
        <w:r w:rsidR="00925395">
          <w:rPr>
            <w:webHidden/>
          </w:rPr>
          <w:fldChar w:fldCharType="begin"/>
        </w:r>
        <w:r w:rsidR="00925395">
          <w:rPr>
            <w:webHidden/>
          </w:rPr>
          <w:instrText xml:space="preserve"> PAGEREF _Toc516661503 \h </w:instrText>
        </w:r>
        <w:r w:rsidR="00925395">
          <w:rPr>
            <w:webHidden/>
          </w:rPr>
        </w:r>
        <w:r w:rsidR="00925395">
          <w:rPr>
            <w:webHidden/>
          </w:rPr>
          <w:fldChar w:fldCharType="separate"/>
        </w:r>
        <w:r w:rsidR="00F82000">
          <w:rPr>
            <w:webHidden/>
          </w:rPr>
          <w:t>35</w:t>
        </w:r>
        <w:r w:rsidR="00925395">
          <w:rPr>
            <w:webHidden/>
          </w:rPr>
          <w:fldChar w:fldCharType="end"/>
        </w:r>
      </w:hyperlink>
    </w:p>
    <w:p w14:paraId="3BF8B765" w14:textId="77777777" w:rsidR="00925395" w:rsidRDefault="00E15BEE">
      <w:pPr>
        <w:pStyle w:val="TOC2"/>
        <w:rPr>
          <w:rFonts w:asciiTheme="minorHAnsi" w:eastAsiaTheme="minorEastAsia" w:hAnsiTheme="minorHAnsi" w:cstheme="minorBidi"/>
          <w:sz w:val="22"/>
          <w:szCs w:val="22"/>
          <w:lang w:eastAsia="ro-RO"/>
        </w:rPr>
      </w:pPr>
      <w:hyperlink w:anchor="_Toc516661504" w:history="1">
        <w:r w:rsidR="00925395" w:rsidRPr="0093089C">
          <w:rPr>
            <w:rStyle w:val="Hyperlink"/>
          </w:rPr>
          <w:t>4.2 Anexele la momentul contractării cererii de finanţare</w:t>
        </w:r>
        <w:r w:rsidR="00925395">
          <w:rPr>
            <w:webHidden/>
          </w:rPr>
          <w:tab/>
        </w:r>
        <w:r w:rsidR="00925395">
          <w:rPr>
            <w:webHidden/>
          </w:rPr>
          <w:fldChar w:fldCharType="begin"/>
        </w:r>
        <w:r w:rsidR="00925395">
          <w:rPr>
            <w:webHidden/>
          </w:rPr>
          <w:instrText xml:space="preserve"> PAGEREF _Toc516661504 \h </w:instrText>
        </w:r>
        <w:r w:rsidR="00925395">
          <w:rPr>
            <w:webHidden/>
          </w:rPr>
        </w:r>
        <w:r w:rsidR="00925395">
          <w:rPr>
            <w:webHidden/>
          </w:rPr>
          <w:fldChar w:fldCharType="separate"/>
        </w:r>
        <w:r w:rsidR="00F82000">
          <w:rPr>
            <w:webHidden/>
          </w:rPr>
          <w:t>38</w:t>
        </w:r>
        <w:r w:rsidR="00925395">
          <w:rPr>
            <w:webHidden/>
          </w:rPr>
          <w:fldChar w:fldCharType="end"/>
        </w:r>
      </w:hyperlink>
    </w:p>
    <w:p w14:paraId="4FA06180" w14:textId="77777777" w:rsidR="00925395" w:rsidRDefault="00E15BEE">
      <w:pPr>
        <w:pStyle w:val="TOC1"/>
        <w:rPr>
          <w:rFonts w:asciiTheme="minorHAnsi" w:eastAsiaTheme="minorEastAsia" w:hAnsiTheme="minorHAnsi" w:cstheme="minorBidi"/>
          <w:noProof/>
          <w:lang w:eastAsia="ro-RO"/>
        </w:rPr>
      </w:pPr>
      <w:hyperlink w:anchor="_Toc516661505" w:history="1">
        <w:r w:rsidR="00925395" w:rsidRPr="0093089C">
          <w:rPr>
            <w:rStyle w:val="Hyperlink"/>
            <w:noProof/>
          </w:rPr>
          <w:t>5. Procesul de evaluare, selecție și contractare a proiectelor</w:t>
        </w:r>
        <w:r w:rsidR="00925395">
          <w:rPr>
            <w:noProof/>
            <w:webHidden/>
          </w:rPr>
          <w:tab/>
        </w:r>
        <w:r w:rsidR="00925395">
          <w:rPr>
            <w:noProof/>
            <w:webHidden/>
          </w:rPr>
          <w:fldChar w:fldCharType="begin"/>
        </w:r>
        <w:r w:rsidR="00925395">
          <w:rPr>
            <w:noProof/>
            <w:webHidden/>
          </w:rPr>
          <w:instrText xml:space="preserve"> PAGEREF _Toc516661505 \h </w:instrText>
        </w:r>
        <w:r w:rsidR="00925395">
          <w:rPr>
            <w:noProof/>
            <w:webHidden/>
          </w:rPr>
        </w:r>
        <w:r w:rsidR="00925395">
          <w:rPr>
            <w:noProof/>
            <w:webHidden/>
          </w:rPr>
          <w:fldChar w:fldCharType="separate"/>
        </w:r>
        <w:r w:rsidR="00F82000">
          <w:rPr>
            <w:noProof/>
            <w:webHidden/>
          </w:rPr>
          <w:t>40</w:t>
        </w:r>
        <w:r w:rsidR="00925395">
          <w:rPr>
            <w:noProof/>
            <w:webHidden/>
          </w:rPr>
          <w:fldChar w:fldCharType="end"/>
        </w:r>
      </w:hyperlink>
    </w:p>
    <w:p w14:paraId="56C95419" w14:textId="77777777" w:rsidR="00925395" w:rsidRDefault="00E15BEE">
      <w:pPr>
        <w:pStyle w:val="TOC2"/>
        <w:rPr>
          <w:rFonts w:asciiTheme="minorHAnsi" w:eastAsiaTheme="minorEastAsia" w:hAnsiTheme="minorHAnsi" w:cstheme="minorBidi"/>
          <w:sz w:val="22"/>
          <w:szCs w:val="22"/>
          <w:lang w:eastAsia="ro-RO"/>
        </w:rPr>
      </w:pPr>
      <w:hyperlink w:anchor="_Toc516661506" w:history="1">
        <w:r w:rsidR="00925395" w:rsidRPr="0093089C">
          <w:rPr>
            <w:rStyle w:val="Hyperlink"/>
          </w:rPr>
          <w:t>5.1 Renunțarea la cererea de finanțare și restituirea documentației</w:t>
        </w:r>
        <w:r w:rsidR="00925395">
          <w:rPr>
            <w:webHidden/>
          </w:rPr>
          <w:tab/>
        </w:r>
        <w:r w:rsidR="00925395">
          <w:rPr>
            <w:webHidden/>
          </w:rPr>
          <w:fldChar w:fldCharType="begin"/>
        </w:r>
        <w:r w:rsidR="00925395">
          <w:rPr>
            <w:webHidden/>
          </w:rPr>
          <w:instrText xml:space="preserve"> PAGEREF _Toc516661506 \h </w:instrText>
        </w:r>
        <w:r w:rsidR="00925395">
          <w:rPr>
            <w:webHidden/>
          </w:rPr>
        </w:r>
        <w:r w:rsidR="00925395">
          <w:rPr>
            <w:webHidden/>
          </w:rPr>
          <w:fldChar w:fldCharType="separate"/>
        </w:r>
        <w:r w:rsidR="00F82000">
          <w:rPr>
            <w:webHidden/>
          </w:rPr>
          <w:t>41</w:t>
        </w:r>
        <w:r w:rsidR="00925395">
          <w:rPr>
            <w:webHidden/>
          </w:rPr>
          <w:fldChar w:fldCharType="end"/>
        </w:r>
      </w:hyperlink>
    </w:p>
    <w:p w14:paraId="04AC32CE" w14:textId="77777777" w:rsidR="00925395" w:rsidRDefault="00E15BEE">
      <w:pPr>
        <w:pStyle w:val="TOC2"/>
        <w:rPr>
          <w:rFonts w:asciiTheme="minorHAnsi" w:eastAsiaTheme="minorEastAsia" w:hAnsiTheme="minorHAnsi" w:cstheme="minorBidi"/>
          <w:sz w:val="22"/>
          <w:szCs w:val="22"/>
          <w:lang w:eastAsia="ro-RO"/>
        </w:rPr>
      </w:pPr>
      <w:hyperlink w:anchor="_Toc516661507" w:history="1">
        <w:r w:rsidR="00925395" w:rsidRPr="0093089C">
          <w:rPr>
            <w:rStyle w:val="Hyperlink"/>
          </w:rPr>
          <w:t>5.2 Contestații</w:t>
        </w:r>
        <w:r w:rsidR="00925395">
          <w:rPr>
            <w:webHidden/>
          </w:rPr>
          <w:tab/>
        </w:r>
        <w:r w:rsidR="00925395">
          <w:rPr>
            <w:webHidden/>
          </w:rPr>
          <w:fldChar w:fldCharType="begin"/>
        </w:r>
        <w:r w:rsidR="00925395">
          <w:rPr>
            <w:webHidden/>
          </w:rPr>
          <w:instrText xml:space="preserve"> PAGEREF _Toc516661507 \h </w:instrText>
        </w:r>
        <w:r w:rsidR="00925395">
          <w:rPr>
            <w:webHidden/>
          </w:rPr>
        </w:r>
        <w:r w:rsidR="00925395">
          <w:rPr>
            <w:webHidden/>
          </w:rPr>
          <w:fldChar w:fldCharType="separate"/>
        </w:r>
        <w:r w:rsidR="00F82000">
          <w:rPr>
            <w:webHidden/>
          </w:rPr>
          <w:t>41</w:t>
        </w:r>
        <w:r w:rsidR="00925395">
          <w:rPr>
            <w:webHidden/>
          </w:rPr>
          <w:fldChar w:fldCharType="end"/>
        </w:r>
      </w:hyperlink>
    </w:p>
    <w:p w14:paraId="5D25B5A4" w14:textId="77777777" w:rsidR="00925395" w:rsidRDefault="00E15BEE">
      <w:pPr>
        <w:pStyle w:val="TOC2"/>
        <w:rPr>
          <w:rFonts w:asciiTheme="minorHAnsi" w:eastAsiaTheme="minorEastAsia" w:hAnsiTheme="minorHAnsi" w:cstheme="minorBidi"/>
          <w:sz w:val="22"/>
          <w:szCs w:val="22"/>
          <w:lang w:eastAsia="ro-RO"/>
        </w:rPr>
      </w:pPr>
      <w:hyperlink w:anchor="_Toc516661508" w:history="1">
        <w:r w:rsidR="00925395" w:rsidRPr="0093089C">
          <w:rPr>
            <w:rStyle w:val="Hyperlink"/>
          </w:rPr>
          <w:t>5.3 Contractarea proiectelor. Clauze contractuale generale, aspecte financiare, monitorizarea realizării activităților proiectului, modificarea contractului de finanțare.</w:t>
        </w:r>
        <w:r w:rsidR="00925395">
          <w:rPr>
            <w:webHidden/>
          </w:rPr>
          <w:tab/>
        </w:r>
        <w:r w:rsidR="00925395">
          <w:rPr>
            <w:webHidden/>
          </w:rPr>
          <w:fldChar w:fldCharType="begin"/>
        </w:r>
        <w:r w:rsidR="00925395">
          <w:rPr>
            <w:webHidden/>
          </w:rPr>
          <w:instrText xml:space="preserve"> PAGEREF _Toc516661508 \h </w:instrText>
        </w:r>
        <w:r w:rsidR="00925395">
          <w:rPr>
            <w:webHidden/>
          </w:rPr>
        </w:r>
        <w:r w:rsidR="00925395">
          <w:rPr>
            <w:webHidden/>
          </w:rPr>
          <w:fldChar w:fldCharType="separate"/>
        </w:r>
        <w:r w:rsidR="00F82000">
          <w:rPr>
            <w:webHidden/>
          </w:rPr>
          <w:t>42</w:t>
        </w:r>
        <w:r w:rsidR="00925395">
          <w:rPr>
            <w:webHidden/>
          </w:rPr>
          <w:fldChar w:fldCharType="end"/>
        </w:r>
      </w:hyperlink>
    </w:p>
    <w:p w14:paraId="0AB6463F" w14:textId="77777777" w:rsidR="00925395" w:rsidRDefault="00E15BEE">
      <w:pPr>
        <w:pStyle w:val="TOC1"/>
        <w:rPr>
          <w:rFonts w:asciiTheme="minorHAnsi" w:eastAsiaTheme="minorEastAsia" w:hAnsiTheme="minorHAnsi" w:cstheme="minorBidi"/>
          <w:noProof/>
          <w:lang w:eastAsia="ro-RO"/>
        </w:rPr>
      </w:pPr>
      <w:hyperlink w:anchor="_Toc516661509" w:history="1">
        <w:r w:rsidR="00925395" w:rsidRPr="0093089C">
          <w:rPr>
            <w:rStyle w:val="Hyperlink"/>
            <w:noProof/>
          </w:rPr>
          <w:t>6. Modificarea ghidului solicitantului</w:t>
        </w:r>
        <w:r w:rsidR="00925395">
          <w:rPr>
            <w:noProof/>
            <w:webHidden/>
          </w:rPr>
          <w:tab/>
        </w:r>
        <w:r w:rsidR="00925395">
          <w:rPr>
            <w:noProof/>
            <w:webHidden/>
          </w:rPr>
          <w:fldChar w:fldCharType="begin"/>
        </w:r>
        <w:r w:rsidR="00925395">
          <w:rPr>
            <w:noProof/>
            <w:webHidden/>
          </w:rPr>
          <w:instrText xml:space="preserve"> PAGEREF _Toc516661509 \h </w:instrText>
        </w:r>
        <w:r w:rsidR="00925395">
          <w:rPr>
            <w:noProof/>
            <w:webHidden/>
          </w:rPr>
        </w:r>
        <w:r w:rsidR="00925395">
          <w:rPr>
            <w:noProof/>
            <w:webHidden/>
          </w:rPr>
          <w:fldChar w:fldCharType="separate"/>
        </w:r>
        <w:r w:rsidR="00F82000">
          <w:rPr>
            <w:noProof/>
            <w:webHidden/>
          </w:rPr>
          <w:t>42</w:t>
        </w:r>
        <w:r w:rsidR="00925395">
          <w:rPr>
            <w:noProof/>
            <w:webHidden/>
          </w:rPr>
          <w:fldChar w:fldCharType="end"/>
        </w:r>
      </w:hyperlink>
    </w:p>
    <w:p w14:paraId="0DB1A76C" w14:textId="77777777" w:rsidR="00925395" w:rsidRDefault="00E15BEE">
      <w:pPr>
        <w:pStyle w:val="TOC1"/>
        <w:rPr>
          <w:noProof/>
        </w:rPr>
      </w:pPr>
      <w:hyperlink w:anchor="_Toc516661510" w:history="1">
        <w:r w:rsidR="00925395" w:rsidRPr="0093089C">
          <w:rPr>
            <w:rStyle w:val="Hyperlink"/>
            <w:noProof/>
          </w:rPr>
          <w:t>7. Anexe</w:t>
        </w:r>
        <w:r w:rsidR="00925395">
          <w:rPr>
            <w:noProof/>
            <w:webHidden/>
          </w:rPr>
          <w:tab/>
        </w:r>
        <w:r w:rsidR="00925395">
          <w:rPr>
            <w:noProof/>
            <w:webHidden/>
          </w:rPr>
          <w:fldChar w:fldCharType="begin"/>
        </w:r>
        <w:r w:rsidR="00925395">
          <w:rPr>
            <w:noProof/>
            <w:webHidden/>
          </w:rPr>
          <w:instrText xml:space="preserve"> PAGEREF _Toc516661510 \h </w:instrText>
        </w:r>
        <w:r w:rsidR="00925395">
          <w:rPr>
            <w:noProof/>
            <w:webHidden/>
          </w:rPr>
        </w:r>
        <w:r w:rsidR="00925395">
          <w:rPr>
            <w:noProof/>
            <w:webHidden/>
          </w:rPr>
          <w:fldChar w:fldCharType="separate"/>
        </w:r>
        <w:r w:rsidR="00F82000">
          <w:rPr>
            <w:noProof/>
            <w:webHidden/>
          </w:rPr>
          <w:t>42</w:t>
        </w:r>
        <w:r w:rsidR="00925395">
          <w:rPr>
            <w:noProof/>
            <w:webHidden/>
          </w:rPr>
          <w:fldChar w:fldCharType="end"/>
        </w:r>
      </w:hyperlink>
    </w:p>
    <w:p w14:paraId="57A06CC3" w14:textId="40795FEA" w:rsidR="00B349FD" w:rsidRDefault="00B349FD">
      <w:pPr>
        <w:rPr>
          <w:rFonts w:eastAsiaTheme="minorEastAsia"/>
        </w:rPr>
      </w:pPr>
      <w:r>
        <w:rPr>
          <w:rFonts w:eastAsiaTheme="minorEastAsia"/>
        </w:rPr>
        <w:br w:type="page"/>
      </w:r>
    </w:p>
    <w:p w14:paraId="0B615D24" w14:textId="77777777" w:rsidR="00B349FD" w:rsidRPr="00B349FD" w:rsidRDefault="00B349FD" w:rsidP="00B349FD">
      <w:pPr>
        <w:rPr>
          <w:rFonts w:eastAsiaTheme="minorEastAsia"/>
        </w:rPr>
      </w:pPr>
    </w:p>
    <w:p w14:paraId="7C528018" w14:textId="77777777" w:rsidR="00073D0B" w:rsidRPr="000157FE" w:rsidRDefault="00073D0B" w:rsidP="00C760C2">
      <w:pPr>
        <w:pStyle w:val="Heading1"/>
        <w:rPr>
          <w:sz w:val="20"/>
        </w:rPr>
      </w:pPr>
      <w:r w:rsidRPr="00906A2B">
        <w:rPr>
          <w:sz w:val="20"/>
        </w:rPr>
        <w:fldChar w:fldCharType="end"/>
      </w:r>
      <w:bookmarkStart w:id="2" w:name="_Toc516661485"/>
      <w:r w:rsidRPr="00906A2B">
        <w:rPr>
          <w:sz w:val="20"/>
        </w:rPr>
        <w:t xml:space="preserve">1. </w:t>
      </w:r>
      <w:r w:rsidRPr="00B349FD">
        <w:t>Informații despre axa prioritară și prioritatea de investiții</w:t>
      </w:r>
      <w:bookmarkEnd w:id="2"/>
      <w:r w:rsidRPr="00906A2B">
        <w:rPr>
          <w:sz w:val="20"/>
        </w:rPr>
        <w:t xml:space="preserve"> </w:t>
      </w:r>
    </w:p>
    <w:p w14:paraId="040901D9" w14:textId="5D482066" w:rsidR="00073D0B" w:rsidRPr="00906A2B" w:rsidRDefault="00B349FD" w:rsidP="00C760C2">
      <w:pPr>
        <w:pStyle w:val="Heading2"/>
      </w:pPr>
      <w:bookmarkStart w:id="3" w:name="_Toc497283596"/>
      <w:bookmarkStart w:id="4" w:name="_Toc516661486"/>
      <w:r>
        <w:t xml:space="preserve">1.1 </w:t>
      </w:r>
      <w:r w:rsidR="00073D0B" w:rsidRPr="00906A2B">
        <w:t>Axa Prioritară, Prioritatea de Investiții</w:t>
      </w:r>
      <w:bookmarkEnd w:id="3"/>
      <w:r w:rsidR="00CA5620" w:rsidRPr="00906A2B">
        <w:t>, Obiectivele specifice</w:t>
      </w:r>
      <w:r w:rsidR="00364A08" w:rsidRPr="00906A2B">
        <w:t>, Acțiunile spijinite în cadrul axei prioritare/priorității de investiții/obiectivelor specifice/apelurilor</w:t>
      </w:r>
      <w:bookmarkEnd w:id="4"/>
    </w:p>
    <w:p w14:paraId="68988F50"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Aceste apeluri de proiecte sunt organizate în cadrul </w:t>
      </w:r>
      <w:r w:rsidRPr="00906A2B">
        <w:rPr>
          <w:rFonts w:ascii="Trebuchet MS" w:hAnsi="Trebuchet MS"/>
          <w:b/>
          <w:sz w:val="20"/>
          <w:szCs w:val="20"/>
        </w:rPr>
        <w:t>Obiectului tematic 9</w:t>
      </w:r>
      <w:r w:rsidRPr="00906A2B">
        <w:rPr>
          <w:rFonts w:ascii="Trebuchet MS" w:hAnsi="Trebuchet MS"/>
          <w:sz w:val="20"/>
          <w:szCs w:val="20"/>
        </w:rPr>
        <w:t xml:space="preserve"> – Promovarea incluziunii sociale și combaterea sărăciei, </w:t>
      </w:r>
      <w:r w:rsidRPr="00906A2B">
        <w:rPr>
          <w:rFonts w:ascii="Trebuchet MS" w:hAnsi="Trebuchet MS"/>
          <w:b/>
          <w:sz w:val="20"/>
          <w:szCs w:val="20"/>
        </w:rPr>
        <w:t>Axa Prioritară 8</w:t>
      </w:r>
      <w:r w:rsidRPr="00906A2B">
        <w:rPr>
          <w:rFonts w:ascii="Trebuchet MS" w:hAnsi="Trebuchet MS"/>
          <w:sz w:val="20"/>
          <w:szCs w:val="20"/>
        </w:rPr>
        <w:t xml:space="preserve"> - ”Dezvoltarea infrastructurii sanitare şi sociale”, </w:t>
      </w:r>
      <w:r w:rsidRPr="00906A2B">
        <w:rPr>
          <w:rFonts w:ascii="Trebuchet MS" w:hAnsi="Trebuchet MS"/>
          <w:b/>
          <w:sz w:val="20"/>
          <w:szCs w:val="20"/>
        </w:rPr>
        <w:t xml:space="preserve">Prioritatea de Investiții 8.1 </w:t>
      </w:r>
      <w:r w:rsidRPr="00906A2B">
        <w:rPr>
          <w:rFonts w:ascii="Trebuchet MS" w:hAnsi="Trebuchet MS"/>
          <w:sz w:val="20"/>
          <w:szCs w:val="20"/>
        </w:rPr>
        <w:t>–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14:paraId="3FBED3B8"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14:paraId="16CD03A7"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cazul infrastructurii pentru servicii de sănătate, de asemenea se vor lansa mai multe apeluri, în funcție de obiectivele specifice </w:t>
      </w:r>
      <w:r w:rsidR="0038583A" w:rsidRPr="00906A2B">
        <w:rPr>
          <w:rFonts w:ascii="Trebuchet MS" w:hAnsi="Trebuchet MS"/>
          <w:sz w:val="20"/>
          <w:szCs w:val="20"/>
        </w:rPr>
        <w:t xml:space="preserve">, </w:t>
      </w:r>
      <w:r w:rsidRPr="00906A2B">
        <w:rPr>
          <w:rFonts w:ascii="Trebuchet MS" w:hAnsi="Trebuchet MS"/>
          <w:sz w:val="20"/>
          <w:szCs w:val="20"/>
        </w:rPr>
        <w:t>de operațiunile aferente</w:t>
      </w:r>
      <w:r w:rsidR="0038583A" w:rsidRPr="00906A2B">
        <w:rPr>
          <w:rFonts w:ascii="Trebuchet MS" w:hAnsi="Trebuchet MS"/>
          <w:sz w:val="20"/>
          <w:szCs w:val="20"/>
        </w:rPr>
        <w:t xml:space="preserve"> și de tipurile de proiecte finanțate</w:t>
      </w:r>
      <w:r w:rsidRPr="00906A2B">
        <w:rPr>
          <w:rFonts w:ascii="Trebuchet MS" w:hAnsi="Trebuchet MS"/>
          <w:sz w:val="20"/>
          <w:szCs w:val="20"/>
        </w:rPr>
        <w:t>, după cum urmează :</w:t>
      </w:r>
    </w:p>
    <w:p w14:paraId="5211CDEC" w14:textId="77777777" w:rsidR="00073D0B" w:rsidRPr="00906A2B" w:rsidRDefault="00073D0B">
      <w:pPr>
        <w:tabs>
          <w:tab w:val="left" w:pos="9356"/>
        </w:tabs>
        <w:ind w:left="360" w:right="-23"/>
        <w:jc w:val="both"/>
        <w:rPr>
          <w:rFonts w:ascii="Trebuchet MS" w:hAnsi="Trebuchet MS"/>
          <w:sz w:val="20"/>
          <w:szCs w:val="20"/>
        </w:rPr>
      </w:pPr>
      <w:r w:rsidRPr="00906A2B">
        <w:rPr>
          <w:rFonts w:ascii="Trebuchet MS" w:hAnsi="Trebuchet MS"/>
          <w:b/>
          <w:color w:val="7030A0"/>
          <w:sz w:val="20"/>
          <w:szCs w:val="20"/>
        </w:rPr>
        <w:t>Obiectivul specific 8.1</w:t>
      </w:r>
      <w:r w:rsidRPr="00906A2B">
        <w:rPr>
          <w:rFonts w:ascii="Trebuchet MS" w:hAnsi="Trebuchet MS"/>
          <w:color w:val="7030A0"/>
          <w:sz w:val="20"/>
          <w:szCs w:val="20"/>
        </w:rPr>
        <w:t xml:space="preserve"> </w:t>
      </w:r>
      <w:r w:rsidRPr="00906A2B">
        <w:rPr>
          <w:rFonts w:ascii="Trebuchet MS" w:hAnsi="Trebuchet MS"/>
          <w:sz w:val="20"/>
          <w:szCs w:val="20"/>
        </w:rPr>
        <w:t xml:space="preserve">”Creșterea accesibilității serviciilor de sănătate, comunitare și a celor de nivel secundar, în special pentru zonele sărace și izolate”  : </w:t>
      </w:r>
    </w:p>
    <w:p w14:paraId="1015AFAD" w14:textId="77777777" w:rsidR="00073D0B" w:rsidRPr="00906A2B" w:rsidRDefault="00073D0B" w:rsidP="00F925B1">
      <w:pPr>
        <w:numPr>
          <w:ilvl w:val="0"/>
          <w:numId w:val="21"/>
        </w:numPr>
        <w:tabs>
          <w:tab w:val="left" w:pos="9356"/>
        </w:tabs>
        <w:ind w:right="-23"/>
        <w:jc w:val="both"/>
        <w:rPr>
          <w:rFonts w:ascii="Trebuchet MS" w:hAnsi="Trebuchet MS"/>
          <w:sz w:val="20"/>
          <w:szCs w:val="20"/>
        </w:rPr>
      </w:pPr>
      <w:r w:rsidRPr="00906A2B">
        <w:rPr>
          <w:rFonts w:ascii="Trebuchet MS" w:hAnsi="Trebuchet MS"/>
          <w:b/>
          <w:sz w:val="20"/>
          <w:szCs w:val="20"/>
        </w:rPr>
        <w:t>Operațiunea A – Ambulatorii</w:t>
      </w:r>
      <w:r w:rsidR="00952143" w:rsidRPr="00906A2B">
        <w:rPr>
          <w:rFonts w:ascii="Trebuchet MS" w:hAnsi="Trebuchet MS"/>
          <w:b/>
          <w:sz w:val="20"/>
          <w:szCs w:val="20"/>
        </w:rPr>
        <w:t xml:space="preserve"> </w:t>
      </w:r>
      <w:r w:rsidRPr="00906A2B">
        <w:rPr>
          <w:rFonts w:ascii="Trebuchet MS" w:hAnsi="Trebuchet MS"/>
          <w:b/>
          <w:sz w:val="20"/>
          <w:szCs w:val="20"/>
        </w:rPr>
        <w:t>;</w:t>
      </w:r>
      <w:r w:rsidRPr="00906A2B">
        <w:rPr>
          <w:rFonts w:ascii="Trebuchet MS" w:hAnsi="Trebuchet MS"/>
          <w:sz w:val="20"/>
          <w:szCs w:val="20"/>
        </w:rPr>
        <w:t xml:space="preserve"> </w:t>
      </w:r>
    </w:p>
    <w:p w14:paraId="2B014AA1" w14:textId="77777777" w:rsidR="00073D0B" w:rsidRPr="00906A2B" w:rsidRDefault="00073D0B" w:rsidP="00F925B1">
      <w:pPr>
        <w:numPr>
          <w:ilvl w:val="0"/>
          <w:numId w:val="21"/>
        </w:numPr>
        <w:tabs>
          <w:tab w:val="left" w:pos="9356"/>
        </w:tabs>
        <w:ind w:right="-23"/>
        <w:jc w:val="both"/>
        <w:rPr>
          <w:rFonts w:ascii="Trebuchet MS" w:hAnsi="Trebuchet MS"/>
          <w:sz w:val="20"/>
          <w:szCs w:val="20"/>
        </w:rPr>
      </w:pPr>
      <w:r w:rsidRPr="00906A2B">
        <w:rPr>
          <w:rFonts w:ascii="Trebuchet MS" w:hAnsi="Trebuchet MS"/>
          <w:b/>
          <w:sz w:val="20"/>
          <w:szCs w:val="20"/>
        </w:rPr>
        <w:t>Operațiunea B-</w:t>
      </w:r>
      <w:r w:rsidRPr="00906A2B">
        <w:rPr>
          <w:rFonts w:ascii="Trebuchet MS" w:hAnsi="Trebuchet MS"/>
          <w:sz w:val="20"/>
          <w:szCs w:val="20"/>
        </w:rPr>
        <w:t xml:space="preserve"> </w:t>
      </w:r>
      <w:r w:rsidRPr="00906A2B">
        <w:rPr>
          <w:rFonts w:ascii="Trebuchet MS" w:hAnsi="Trebuchet MS"/>
          <w:b/>
          <w:sz w:val="20"/>
          <w:szCs w:val="20"/>
        </w:rPr>
        <w:t>Centre comunitare integrate ;</w:t>
      </w:r>
    </w:p>
    <w:p w14:paraId="6B98C09A" w14:textId="77777777" w:rsidR="00073D0B" w:rsidRPr="00906A2B" w:rsidRDefault="00073D0B">
      <w:pPr>
        <w:tabs>
          <w:tab w:val="left" w:pos="9356"/>
        </w:tabs>
        <w:ind w:left="1146" w:right="-23" w:hanging="720"/>
        <w:jc w:val="both"/>
        <w:rPr>
          <w:rFonts w:ascii="Trebuchet MS" w:hAnsi="Trebuchet MS"/>
          <w:sz w:val="20"/>
          <w:szCs w:val="20"/>
        </w:rPr>
      </w:pPr>
      <w:r w:rsidRPr="00906A2B">
        <w:rPr>
          <w:rFonts w:ascii="Trebuchet MS" w:hAnsi="Trebuchet MS"/>
          <w:b/>
          <w:color w:val="7030A0"/>
          <w:sz w:val="20"/>
          <w:szCs w:val="20"/>
        </w:rPr>
        <w:t>Obiectivul specific 8.2</w:t>
      </w:r>
      <w:r w:rsidRPr="00906A2B">
        <w:rPr>
          <w:rFonts w:ascii="Trebuchet MS" w:hAnsi="Trebuchet MS"/>
          <w:color w:val="7030A0"/>
          <w:sz w:val="20"/>
          <w:szCs w:val="20"/>
        </w:rPr>
        <w:t xml:space="preserve"> </w:t>
      </w:r>
      <w:r w:rsidRPr="00906A2B">
        <w:rPr>
          <w:rFonts w:ascii="Trebuchet MS" w:hAnsi="Trebuchet MS"/>
          <w:sz w:val="20"/>
          <w:szCs w:val="20"/>
        </w:rPr>
        <w:t>” Imbunătățirea calității și a eficienței îngrijirii spitalicești de urgență” :</w:t>
      </w:r>
    </w:p>
    <w:p w14:paraId="5E21C409" w14:textId="4105E681" w:rsidR="0086791F" w:rsidRPr="00906A2B" w:rsidRDefault="00073D0B" w:rsidP="00F925B1">
      <w:pPr>
        <w:numPr>
          <w:ilvl w:val="0"/>
          <w:numId w:val="22"/>
        </w:numPr>
        <w:tabs>
          <w:tab w:val="left" w:pos="9356"/>
        </w:tabs>
        <w:ind w:right="-23"/>
        <w:jc w:val="both"/>
        <w:rPr>
          <w:rFonts w:ascii="Trebuchet MS" w:hAnsi="Trebuchet MS"/>
          <w:sz w:val="20"/>
          <w:szCs w:val="20"/>
        </w:rPr>
      </w:pPr>
      <w:r w:rsidRPr="00906A2B">
        <w:rPr>
          <w:rFonts w:ascii="Trebuchet MS" w:hAnsi="Trebuchet MS"/>
          <w:b/>
          <w:sz w:val="20"/>
          <w:szCs w:val="20"/>
        </w:rPr>
        <w:t xml:space="preserve">Operațiunea </w:t>
      </w:r>
      <w:r w:rsidR="0086791F" w:rsidRPr="00906A2B">
        <w:rPr>
          <w:rFonts w:ascii="Trebuchet MS" w:hAnsi="Trebuchet MS"/>
          <w:b/>
          <w:sz w:val="20"/>
          <w:szCs w:val="20"/>
        </w:rPr>
        <w:t>A</w:t>
      </w:r>
      <w:r w:rsidRPr="00906A2B">
        <w:rPr>
          <w:rFonts w:ascii="Trebuchet MS" w:hAnsi="Trebuchet MS"/>
          <w:sz w:val="20"/>
          <w:szCs w:val="20"/>
        </w:rPr>
        <w:t xml:space="preserve"> </w:t>
      </w:r>
      <w:r w:rsidRPr="00906A2B">
        <w:rPr>
          <w:rFonts w:ascii="Trebuchet MS" w:hAnsi="Trebuchet MS"/>
          <w:b/>
          <w:sz w:val="20"/>
          <w:szCs w:val="20"/>
        </w:rPr>
        <w:t xml:space="preserve">– </w:t>
      </w:r>
      <w:r w:rsidR="0086791F" w:rsidRPr="00906A2B">
        <w:rPr>
          <w:rFonts w:ascii="Trebuchet MS" w:hAnsi="Trebuchet MS"/>
          <w:b/>
          <w:sz w:val="20"/>
          <w:szCs w:val="20"/>
        </w:rPr>
        <w:t>Ambulanțe</w:t>
      </w:r>
      <w:r w:rsidR="00B349FD">
        <w:rPr>
          <w:rFonts w:ascii="Trebuchet MS" w:hAnsi="Trebuchet MS"/>
          <w:b/>
          <w:sz w:val="20"/>
          <w:szCs w:val="20"/>
        </w:rPr>
        <w:t>le</w:t>
      </w:r>
      <w:r w:rsidR="00B349FD">
        <w:rPr>
          <w:rStyle w:val="FootnoteReference"/>
          <w:b/>
        </w:rPr>
        <w:footnoteReference w:id="1"/>
      </w:r>
    </w:p>
    <w:p w14:paraId="506A8348" w14:textId="77777777" w:rsidR="00073D0B" w:rsidRPr="00906A2B" w:rsidRDefault="0086791F" w:rsidP="00F925B1">
      <w:pPr>
        <w:numPr>
          <w:ilvl w:val="0"/>
          <w:numId w:val="22"/>
        </w:numPr>
        <w:tabs>
          <w:tab w:val="left" w:pos="9356"/>
        </w:tabs>
        <w:ind w:right="-23"/>
        <w:jc w:val="both"/>
        <w:rPr>
          <w:rFonts w:ascii="Trebuchet MS" w:hAnsi="Trebuchet MS"/>
          <w:sz w:val="20"/>
          <w:szCs w:val="20"/>
        </w:rPr>
      </w:pPr>
      <w:r w:rsidRPr="00906A2B">
        <w:rPr>
          <w:rFonts w:ascii="Trebuchet MS" w:hAnsi="Trebuchet MS"/>
          <w:b/>
          <w:sz w:val="20"/>
          <w:szCs w:val="20"/>
        </w:rPr>
        <w:t xml:space="preserve">Operațiunea B - </w:t>
      </w:r>
      <w:r w:rsidR="00073D0B" w:rsidRPr="00906A2B">
        <w:rPr>
          <w:rFonts w:ascii="Trebuchet MS" w:hAnsi="Trebuchet MS"/>
          <w:b/>
          <w:sz w:val="20"/>
          <w:szCs w:val="20"/>
        </w:rPr>
        <w:t>Unități de primiri urgențe</w:t>
      </w:r>
      <w:r w:rsidR="002F39CE" w:rsidRPr="00906A2B">
        <w:rPr>
          <w:rFonts w:ascii="Trebuchet MS" w:hAnsi="Trebuchet MS"/>
          <w:b/>
          <w:sz w:val="20"/>
          <w:szCs w:val="20"/>
        </w:rPr>
        <w:t>/Compartimente de primiri urgențe</w:t>
      </w:r>
      <w:r w:rsidR="00073D0B" w:rsidRPr="00906A2B">
        <w:rPr>
          <w:rFonts w:ascii="Trebuchet MS" w:hAnsi="Trebuchet MS"/>
          <w:b/>
          <w:sz w:val="20"/>
          <w:szCs w:val="20"/>
        </w:rPr>
        <w:t>;</w:t>
      </w:r>
    </w:p>
    <w:p w14:paraId="213B3E38" w14:textId="77777777" w:rsidR="00073D0B" w:rsidRPr="00906A2B" w:rsidRDefault="00073D0B">
      <w:pPr>
        <w:tabs>
          <w:tab w:val="left" w:pos="9356"/>
        </w:tabs>
        <w:spacing w:after="0" w:line="240" w:lineRule="auto"/>
        <w:contextualSpacing/>
        <w:jc w:val="both"/>
        <w:rPr>
          <w:rFonts w:ascii="Trebuchet MS" w:hAnsi="Trebuchet MS"/>
          <w:b/>
          <w:color w:val="000000"/>
          <w:sz w:val="20"/>
          <w:szCs w:val="20"/>
        </w:rPr>
      </w:pPr>
    </w:p>
    <w:p w14:paraId="78CEB4BF"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Investițiile eligibile</w:t>
      </w:r>
      <w:r w:rsidRPr="00906A2B">
        <w:rPr>
          <w:rFonts w:ascii="Trebuchet MS" w:hAnsi="Trebuchet MS"/>
          <w:sz w:val="20"/>
          <w:szCs w:val="20"/>
        </w:rPr>
        <w:t xml:space="preserve"> pentru co-finanțare prin acest apel se referă la:</w:t>
      </w:r>
    </w:p>
    <w:p w14:paraId="2CF8EB64" w14:textId="77777777" w:rsidR="00073D0B" w:rsidRPr="00906A2B" w:rsidRDefault="00073D0B" w:rsidP="00F925B1">
      <w:pPr>
        <w:numPr>
          <w:ilvl w:val="0"/>
          <w:numId w:val="10"/>
        </w:numPr>
        <w:tabs>
          <w:tab w:val="left" w:pos="9356"/>
        </w:tabs>
        <w:ind w:left="0" w:right="-23"/>
        <w:jc w:val="both"/>
        <w:rPr>
          <w:rFonts w:ascii="Trebuchet MS" w:hAnsi="Trebuchet MS"/>
          <w:color w:val="0070C0"/>
          <w:sz w:val="20"/>
          <w:szCs w:val="20"/>
        </w:rPr>
      </w:pPr>
      <w:r w:rsidRPr="00906A2B">
        <w:rPr>
          <w:rFonts w:ascii="Trebuchet MS" w:hAnsi="Trebuchet MS"/>
          <w:b/>
          <w:color w:val="0070C0"/>
          <w:sz w:val="20"/>
          <w:szCs w:val="20"/>
        </w:rPr>
        <w:t>Reabilitarea/modernizarea/extinderea/dotarea</w:t>
      </w:r>
      <w:r w:rsidRPr="00906A2B">
        <w:rPr>
          <w:rFonts w:ascii="Trebuchet MS" w:hAnsi="Trebuchet MS"/>
          <w:color w:val="0070C0"/>
          <w:sz w:val="20"/>
          <w:szCs w:val="20"/>
        </w:rPr>
        <w:t xml:space="preserve"> </w:t>
      </w:r>
      <w:r w:rsidRPr="00906A2B">
        <w:rPr>
          <w:rFonts w:ascii="Trebuchet MS" w:hAnsi="Trebuchet MS" w:cs="Calibri"/>
          <w:b/>
          <w:color w:val="0070C0"/>
          <w:sz w:val="20"/>
          <w:szCs w:val="20"/>
        </w:rPr>
        <w:t>infrastructurii ambulatoriilor</w:t>
      </w:r>
      <w:r w:rsidR="00364A08" w:rsidRPr="00906A2B">
        <w:rPr>
          <w:rFonts w:ascii="Trebuchet MS" w:hAnsi="Trebuchet MS" w:cs="Calibri"/>
          <w:b/>
          <w:color w:val="0070C0"/>
          <w:sz w:val="20"/>
          <w:szCs w:val="20"/>
        </w:rPr>
        <w:t xml:space="preserve"> (</w:t>
      </w:r>
      <w:r w:rsidR="00364A08" w:rsidRPr="00906A2B">
        <w:rPr>
          <w:rFonts w:ascii="Trebuchet MS" w:eastAsia="+mn-ea" w:hAnsi="Trebuchet MS"/>
          <w:b/>
          <w:color w:val="0070C0"/>
          <w:kern w:val="24"/>
          <w:sz w:val="20"/>
          <w:szCs w:val="20"/>
        </w:rPr>
        <w:t>inclusiv cu echipamente și dispozitive medicale destinate screening-ului și radioterapie care deservesc ambulatoriile)</w:t>
      </w:r>
      <w:r w:rsidRPr="00906A2B">
        <w:rPr>
          <w:rFonts w:ascii="Trebuchet MS" w:hAnsi="Trebuchet MS" w:cs="Calibri"/>
          <w:b/>
          <w:color w:val="0070C0"/>
          <w:sz w:val="20"/>
          <w:szCs w:val="20"/>
        </w:rPr>
        <w:t xml:space="preserve">, inclusiv </w:t>
      </w:r>
      <w:r w:rsidRPr="00906A2B">
        <w:rPr>
          <w:rFonts w:ascii="Trebuchet MS" w:eastAsia="+mn-ea" w:hAnsi="Trebuchet MS"/>
          <w:b/>
          <w:color w:val="0070C0"/>
          <w:kern w:val="24"/>
          <w:sz w:val="20"/>
          <w:szCs w:val="20"/>
        </w:rPr>
        <w:t>a celor provenite din reorganizarea/raţionalizarea spitalelor mici, ineficiente.</w:t>
      </w:r>
    </w:p>
    <w:p w14:paraId="646B134C" w14:textId="77777777" w:rsidR="00995975" w:rsidRPr="00906A2B" w:rsidRDefault="00995975">
      <w:pPr>
        <w:tabs>
          <w:tab w:val="left" w:pos="9356"/>
        </w:tabs>
        <w:spacing w:before="120" w:after="120" w:line="240" w:lineRule="auto"/>
        <w:jc w:val="both"/>
        <w:rPr>
          <w:rFonts w:ascii="Trebuchet MS" w:hAnsi="Trebuchet MS"/>
          <w:b/>
          <w:sz w:val="20"/>
          <w:szCs w:val="20"/>
        </w:rPr>
      </w:pPr>
      <w:r w:rsidRPr="00906A2B">
        <w:rPr>
          <w:rFonts w:ascii="Trebuchet MS" w:hAnsi="Trebuchet MS"/>
          <w:b/>
          <w:sz w:val="20"/>
          <w:szCs w:val="20"/>
        </w:rPr>
        <w:t>Acțiunile sprijinite orientative, eligibile în cadrul proiectului, pot fi:</w:t>
      </w:r>
    </w:p>
    <w:p w14:paraId="7AD03EBF" w14:textId="77777777" w:rsidR="00995975" w:rsidRPr="00906A2B" w:rsidRDefault="00995975">
      <w:pPr>
        <w:tabs>
          <w:tab w:val="left" w:pos="426"/>
        </w:tabs>
        <w:spacing w:after="120" w:line="240" w:lineRule="auto"/>
        <w:jc w:val="both"/>
        <w:rPr>
          <w:rFonts w:ascii="Trebuchet MS" w:hAnsi="Trebuchet MS"/>
          <w:sz w:val="20"/>
          <w:szCs w:val="20"/>
        </w:rPr>
      </w:pPr>
      <w:r w:rsidRPr="00906A2B">
        <w:rPr>
          <w:rFonts w:ascii="Trebuchet MS" w:hAnsi="Trebuchet MS"/>
          <w:sz w:val="20"/>
          <w:szCs w:val="20"/>
        </w:rPr>
        <w:t>•</w:t>
      </w:r>
      <w:r w:rsidRPr="00906A2B">
        <w:rPr>
          <w:rFonts w:ascii="Trebuchet MS" w:hAnsi="Trebuchet MS"/>
          <w:sz w:val="20"/>
          <w:szCs w:val="20"/>
        </w:rPr>
        <w:tab/>
        <w:t xml:space="preserve">reabilitarea/modernizarea/extinderea/dotarea </w:t>
      </w:r>
      <w:r w:rsidRPr="00906A2B">
        <w:rPr>
          <w:rFonts w:ascii="Trebuchet MS" w:hAnsi="Trebuchet MS"/>
          <w:b/>
          <w:sz w:val="20"/>
          <w:szCs w:val="20"/>
        </w:rPr>
        <w:t>infrastructurii ambulatoriilor existente</w:t>
      </w:r>
      <w:r w:rsidRPr="00906A2B">
        <w:rPr>
          <w:rFonts w:ascii="Trebuchet MS" w:hAnsi="Trebuchet MS"/>
          <w:sz w:val="20"/>
          <w:szCs w:val="20"/>
        </w:rPr>
        <w:t>;</w:t>
      </w:r>
    </w:p>
    <w:p w14:paraId="2204140F" w14:textId="77777777" w:rsidR="00995975" w:rsidRPr="00906A2B" w:rsidRDefault="00995975">
      <w:pPr>
        <w:tabs>
          <w:tab w:val="left" w:pos="9356"/>
        </w:tabs>
        <w:spacing w:before="120" w:after="120" w:line="240" w:lineRule="auto"/>
        <w:jc w:val="both"/>
        <w:rPr>
          <w:rFonts w:ascii="Trebuchet MS" w:hAnsi="Trebuchet MS"/>
          <w:sz w:val="20"/>
          <w:szCs w:val="20"/>
        </w:rPr>
      </w:pPr>
      <w:r w:rsidRPr="00906A2B">
        <w:rPr>
          <w:rFonts w:ascii="Trebuchet MS" w:hAnsi="Trebuchet MS"/>
          <w:sz w:val="20"/>
          <w:szCs w:val="20"/>
        </w:rPr>
        <w:t xml:space="preserve">•   reabilitarea/modernizarea/extinderea/dotarea </w:t>
      </w:r>
      <w:r w:rsidRPr="00906A2B">
        <w:rPr>
          <w:rFonts w:ascii="Trebuchet MS" w:hAnsi="Trebuchet MS"/>
          <w:b/>
          <w:sz w:val="20"/>
          <w:szCs w:val="20"/>
        </w:rPr>
        <w:t>infrastructurii</w:t>
      </w:r>
      <w:r w:rsidRPr="00906A2B">
        <w:rPr>
          <w:rFonts w:ascii="Trebuchet MS" w:hAnsi="Trebuchet MS"/>
          <w:sz w:val="20"/>
          <w:szCs w:val="20"/>
        </w:rPr>
        <w:t xml:space="preserve"> pentru înfiinţarea de </w:t>
      </w:r>
      <w:r w:rsidRPr="00906A2B">
        <w:rPr>
          <w:rFonts w:ascii="Trebuchet MS" w:hAnsi="Trebuchet MS"/>
          <w:b/>
          <w:sz w:val="20"/>
          <w:szCs w:val="20"/>
        </w:rPr>
        <w:t>noi ambulatorii prin transformarea spitalelor mici, ineficiente</w:t>
      </w:r>
      <w:r w:rsidRPr="00906A2B">
        <w:rPr>
          <w:rFonts w:ascii="Trebuchet MS" w:hAnsi="Trebuchet MS"/>
          <w:sz w:val="20"/>
          <w:szCs w:val="20"/>
        </w:rPr>
        <w:t xml:space="preserve">; </w:t>
      </w:r>
    </w:p>
    <w:p w14:paraId="118241DE" w14:textId="77777777" w:rsidR="00995975" w:rsidRPr="00906A2B" w:rsidRDefault="00995975" w:rsidP="00F925B1">
      <w:pPr>
        <w:pStyle w:val="ListParagraph"/>
        <w:numPr>
          <w:ilvl w:val="0"/>
          <w:numId w:val="35"/>
        </w:numPr>
        <w:tabs>
          <w:tab w:val="left" w:pos="426"/>
        </w:tabs>
        <w:spacing w:after="120" w:line="240" w:lineRule="auto"/>
        <w:jc w:val="both"/>
        <w:rPr>
          <w:rFonts w:ascii="Trebuchet MS" w:hAnsi="Trebuchet MS"/>
          <w:b/>
          <w:sz w:val="20"/>
          <w:szCs w:val="20"/>
        </w:rPr>
      </w:pPr>
      <w:r w:rsidRPr="00906A2B">
        <w:rPr>
          <w:rFonts w:ascii="Trebuchet MS" w:hAnsi="Trebuchet MS"/>
          <w:sz w:val="20"/>
          <w:szCs w:val="20"/>
        </w:rPr>
        <w:lastRenderedPageBreak/>
        <w:t xml:space="preserve">reabilitarea/modernizarea/extinderea/dotarea infrastructurii în vederea </w:t>
      </w:r>
      <w:r w:rsidRPr="00906A2B">
        <w:rPr>
          <w:rFonts w:ascii="Trebuchet MS" w:hAnsi="Trebuchet MS"/>
          <w:b/>
          <w:sz w:val="20"/>
          <w:szCs w:val="20"/>
        </w:rPr>
        <w:t>relocării ambulatoriilor existente;</w:t>
      </w:r>
    </w:p>
    <w:p w14:paraId="4D25A0E3" w14:textId="77777777" w:rsidR="00995975" w:rsidRPr="00906A2B" w:rsidRDefault="00995975" w:rsidP="00F925B1">
      <w:pPr>
        <w:pStyle w:val="ListParagraph"/>
        <w:numPr>
          <w:ilvl w:val="0"/>
          <w:numId w:val="35"/>
        </w:numPr>
        <w:spacing w:after="120" w:line="240" w:lineRule="auto"/>
        <w:jc w:val="both"/>
        <w:rPr>
          <w:rFonts w:ascii="Trebuchet MS" w:hAnsi="Trebuchet MS"/>
          <w:sz w:val="20"/>
          <w:szCs w:val="20"/>
        </w:rPr>
      </w:pPr>
      <w:r w:rsidRPr="00906A2B">
        <w:rPr>
          <w:rFonts w:ascii="Trebuchet MS" w:hAnsi="Trebuchet MS"/>
          <w:sz w:val="20"/>
          <w:szCs w:val="20"/>
        </w:rPr>
        <w:t>accesibilizarea spațiului destinat serviciilor medicale și a căilor de acces</w:t>
      </w:r>
    </w:p>
    <w:p w14:paraId="379A09FE" w14:textId="77777777" w:rsidR="00995975" w:rsidRPr="00906A2B" w:rsidRDefault="00995975" w:rsidP="00F925B1">
      <w:pPr>
        <w:pStyle w:val="ListParagraph"/>
        <w:numPr>
          <w:ilvl w:val="0"/>
          <w:numId w:val="35"/>
        </w:numPr>
        <w:spacing w:after="120" w:line="240" w:lineRule="auto"/>
        <w:jc w:val="both"/>
        <w:rPr>
          <w:rFonts w:ascii="Trebuchet MS" w:hAnsi="Trebuchet MS"/>
          <w:sz w:val="20"/>
          <w:szCs w:val="20"/>
        </w:rPr>
      </w:pPr>
      <w:r w:rsidRPr="00906A2B">
        <w:rPr>
          <w:rFonts w:ascii="Trebuchet MS" w:hAnsi="Trebuchet MS"/>
          <w:sz w:val="20"/>
          <w:szCs w:val="20"/>
        </w:rPr>
        <w:t>asigurarea/ modernizare utilităţilor generale şi specifice ( inclusiv branşarea la utilităţi pe amplasamentul obiectivului de investiții);</w:t>
      </w:r>
    </w:p>
    <w:p w14:paraId="2B7E33D6" w14:textId="77777777" w:rsidR="00995975" w:rsidRPr="00906A2B" w:rsidRDefault="00995975" w:rsidP="00F925B1">
      <w:pPr>
        <w:pStyle w:val="ListParagraph"/>
        <w:numPr>
          <w:ilvl w:val="0"/>
          <w:numId w:val="35"/>
        </w:numPr>
        <w:spacing w:after="120" w:line="240" w:lineRule="auto"/>
        <w:jc w:val="both"/>
        <w:rPr>
          <w:rFonts w:ascii="Trebuchet MS" w:hAnsi="Trebuchet MS"/>
          <w:sz w:val="20"/>
          <w:szCs w:val="20"/>
        </w:rPr>
      </w:pPr>
      <w:r w:rsidRPr="00906A2B">
        <w:rPr>
          <w:rFonts w:ascii="Trebuchet MS" w:hAnsi="Trebuchet MS"/>
          <w:sz w:val="20"/>
          <w:szCs w:val="20"/>
        </w:rPr>
        <w:t>achiziţionare dotări pentru infrastructura ambulatoriilor.</w:t>
      </w:r>
    </w:p>
    <w:p w14:paraId="23975510" w14:textId="77777777" w:rsidR="00730695" w:rsidRPr="00906A2B" w:rsidRDefault="00730695" w:rsidP="00F925B1">
      <w:pPr>
        <w:pStyle w:val="ListParagraph"/>
        <w:numPr>
          <w:ilvl w:val="0"/>
          <w:numId w:val="35"/>
        </w:numPr>
        <w:spacing w:after="120" w:line="240" w:lineRule="auto"/>
        <w:jc w:val="both"/>
        <w:rPr>
          <w:rFonts w:ascii="Trebuchet MS" w:hAnsi="Trebuchet MS"/>
          <w:sz w:val="20"/>
          <w:szCs w:val="20"/>
        </w:rPr>
      </w:pPr>
      <w:r w:rsidRPr="00906A2B">
        <w:rPr>
          <w:rFonts w:ascii="Trebuchet MS" w:hAnsi="Trebuchet MS"/>
          <w:b/>
          <w:sz w:val="20"/>
          <w:szCs w:val="20"/>
        </w:rPr>
        <w:t>Sunt eligibile și cheltuielile aferente lucrărilor/dotărilor pentru spațiile folosite în comun de spital și de ambulatoriu ( eg. Laboratorul de analize) în conformitate cu documentele de aprobare a structurii organizatorice a unității sanitare avizate/aprobate de către Ministerul Sănătății.</w:t>
      </w:r>
    </w:p>
    <w:p w14:paraId="42564542" w14:textId="77777777" w:rsidR="00B349FD" w:rsidRDefault="00B349FD" w:rsidP="00F85E03">
      <w:pPr>
        <w:jc w:val="both"/>
        <w:rPr>
          <w:rFonts w:ascii="Trebuchet MS" w:hAnsi="Trebuchet MS"/>
          <w:b/>
          <w:sz w:val="20"/>
          <w:szCs w:val="20"/>
        </w:rPr>
      </w:pPr>
    </w:p>
    <w:p w14:paraId="45218BF1" w14:textId="77777777" w:rsidR="002525E4" w:rsidRPr="00906A2B" w:rsidRDefault="002525E4" w:rsidP="00F85E03">
      <w:pPr>
        <w:jc w:val="both"/>
        <w:rPr>
          <w:rFonts w:ascii="Trebuchet MS" w:hAnsi="Trebuchet MS"/>
          <w:sz w:val="20"/>
          <w:szCs w:val="20"/>
        </w:rPr>
      </w:pPr>
      <w:r w:rsidRPr="00906A2B">
        <w:rPr>
          <w:rFonts w:ascii="Trebuchet MS" w:hAnsi="Trebuchet MS"/>
          <w:b/>
          <w:sz w:val="20"/>
          <w:szCs w:val="20"/>
        </w:rPr>
        <w:t>În ceea ce privește proiectele Operațiunii A – Ambulatorii</w:t>
      </w:r>
    </w:p>
    <w:p w14:paraId="330270B2" w14:textId="77777777" w:rsidR="00995975" w:rsidRPr="00906A2B" w:rsidRDefault="002525E4" w:rsidP="00F85E03">
      <w:pPr>
        <w:jc w:val="both"/>
        <w:rPr>
          <w:rFonts w:ascii="Trebuchet MS" w:hAnsi="Trebuchet MS"/>
          <w:sz w:val="20"/>
          <w:szCs w:val="20"/>
        </w:rPr>
      </w:pPr>
      <w:r w:rsidRPr="00906A2B">
        <w:rPr>
          <w:rFonts w:ascii="Trebuchet MS" w:hAnsi="Trebuchet MS"/>
          <w:sz w:val="20"/>
          <w:szCs w:val="20"/>
        </w:rPr>
        <w:t xml:space="preserve">- </w:t>
      </w:r>
      <w:r w:rsidR="00995975" w:rsidRPr="00906A2B">
        <w:rPr>
          <w:rFonts w:ascii="Trebuchet MS" w:hAnsi="Trebuchet MS"/>
          <w:sz w:val="20"/>
          <w:szCs w:val="20"/>
        </w:rPr>
        <w:t xml:space="preserve"> accesibilizarea căilor de acces prevăzută ca și activitate eligibilă , se referă la lucrările/dotările necesare  adaptării căilor de acces în/către ambulatorii pe teritoriul delimitat din punct de vedere juridic pe care este construită clădirea cât și a căilor de acces din interiorul acestora, la necesitățile specifice ale persoanelor cu diferite tipuri de dizabilități .</w:t>
      </w:r>
    </w:p>
    <w:p w14:paraId="7FAA35D3" w14:textId="77777777" w:rsidR="00995975" w:rsidRPr="00906A2B" w:rsidRDefault="002525E4">
      <w:pPr>
        <w:spacing w:before="120" w:after="120" w:line="240" w:lineRule="auto"/>
        <w:jc w:val="both"/>
        <w:rPr>
          <w:rFonts w:ascii="Trebuchet MS" w:hAnsi="Trebuchet MS"/>
          <w:sz w:val="20"/>
          <w:szCs w:val="20"/>
        </w:rPr>
      </w:pPr>
      <w:r w:rsidRPr="00906A2B">
        <w:rPr>
          <w:rFonts w:ascii="Trebuchet MS" w:hAnsi="Trebuchet MS"/>
          <w:sz w:val="20"/>
          <w:szCs w:val="20"/>
        </w:rPr>
        <w:t>-</w:t>
      </w:r>
      <w:r w:rsidR="00995975" w:rsidRPr="00906A2B">
        <w:rPr>
          <w:rFonts w:ascii="Trebuchet MS" w:hAnsi="Trebuchet MS"/>
          <w:sz w:val="20"/>
          <w:szCs w:val="20"/>
        </w:rPr>
        <w:t xml:space="preserve"> accesibilizarea spațiului destinat serviciilor, se referă la lucrările/dotările necesare  adaptării spațiului ambulatoriului, la necesitățile specifice ale persoanelor cu diferite tipuri de dizabilități .</w:t>
      </w:r>
    </w:p>
    <w:p w14:paraId="3FDFE5B3" w14:textId="77777777" w:rsidR="005B3CC3" w:rsidRPr="00906A2B" w:rsidRDefault="005B3CC3" w:rsidP="00F925B1">
      <w:pPr>
        <w:numPr>
          <w:ilvl w:val="0"/>
          <w:numId w:val="10"/>
        </w:numPr>
        <w:tabs>
          <w:tab w:val="left" w:pos="9356"/>
        </w:tabs>
        <w:ind w:left="0" w:right="-23"/>
        <w:jc w:val="both"/>
        <w:rPr>
          <w:rFonts w:ascii="Trebuchet MS" w:hAnsi="Trebuchet MS"/>
          <w:color w:val="0070C0"/>
          <w:sz w:val="20"/>
          <w:szCs w:val="20"/>
        </w:rPr>
      </w:pPr>
      <w:r w:rsidRPr="00906A2B">
        <w:rPr>
          <w:rFonts w:ascii="Trebuchet MS" w:hAnsi="Trebuchet MS"/>
          <w:b/>
          <w:color w:val="0070C0"/>
          <w:sz w:val="20"/>
          <w:szCs w:val="20"/>
        </w:rPr>
        <w:t>Reabilitarea/modernizarea/extinderea/dotarea</w:t>
      </w:r>
      <w:r w:rsidRPr="00906A2B">
        <w:rPr>
          <w:rFonts w:ascii="Trebuchet MS" w:hAnsi="Trebuchet MS"/>
          <w:color w:val="0070C0"/>
          <w:sz w:val="20"/>
          <w:szCs w:val="20"/>
        </w:rPr>
        <w:t xml:space="preserve"> </w:t>
      </w:r>
      <w:r w:rsidRPr="00906A2B">
        <w:rPr>
          <w:rFonts w:ascii="Trebuchet MS" w:hAnsi="Trebuchet MS" w:cs="Calibri"/>
          <w:b/>
          <w:color w:val="0070C0"/>
          <w:sz w:val="20"/>
          <w:szCs w:val="20"/>
        </w:rPr>
        <w:t xml:space="preserve">infrastructurii unităților de primiri urgențe </w:t>
      </w:r>
      <w:r w:rsidR="005F3939" w:rsidRPr="00906A2B">
        <w:rPr>
          <w:rFonts w:ascii="Trebuchet MS" w:hAnsi="Trebuchet MS" w:cs="Calibri"/>
          <w:b/>
          <w:color w:val="0070C0"/>
          <w:sz w:val="20"/>
          <w:szCs w:val="20"/>
        </w:rPr>
        <w:t>ș</w:t>
      </w:r>
      <w:r w:rsidRPr="00906A2B">
        <w:rPr>
          <w:rFonts w:ascii="Trebuchet MS" w:hAnsi="Trebuchet MS" w:cs="Calibri"/>
          <w:b/>
          <w:color w:val="0070C0"/>
          <w:sz w:val="20"/>
          <w:szCs w:val="20"/>
        </w:rPr>
        <w:t>i a compartimentelor de primiri urgențe</w:t>
      </w:r>
      <w:r w:rsidR="00BC4C37" w:rsidRPr="00906A2B">
        <w:rPr>
          <w:rFonts w:ascii="Trebuchet MS" w:hAnsi="Trebuchet MS" w:cs="Calibri"/>
          <w:b/>
          <w:color w:val="0070C0"/>
          <w:sz w:val="20"/>
          <w:szCs w:val="20"/>
        </w:rPr>
        <w:t xml:space="preserve"> (</w:t>
      </w:r>
      <w:r w:rsidR="00BC4C37" w:rsidRPr="00906A2B">
        <w:rPr>
          <w:rFonts w:ascii="Trebuchet MS" w:hAnsi="Trebuchet MS"/>
          <w:b/>
          <w:color w:val="0070C0"/>
          <w:sz w:val="20"/>
          <w:szCs w:val="20"/>
        </w:rPr>
        <w:t>inclusiv cu echipamente pentru terapie intensivă – ATI, precum și echipamente de imagistică care deservesc UPU)</w:t>
      </w:r>
      <w:r w:rsidRPr="00906A2B">
        <w:rPr>
          <w:rFonts w:ascii="Trebuchet MS" w:hAnsi="Trebuchet MS" w:cs="Calibri"/>
          <w:b/>
          <w:color w:val="0070C0"/>
          <w:sz w:val="20"/>
          <w:szCs w:val="20"/>
        </w:rPr>
        <w:t>.</w:t>
      </w:r>
    </w:p>
    <w:p w14:paraId="0B7BDC39" w14:textId="77777777" w:rsidR="00BE4EC7" w:rsidRPr="00906A2B" w:rsidRDefault="00BE4EC7" w:rsidP="00F925B1">
      <w:pPr>
        <w:pStyle w:val="ListParagraph"/>
        <w:numPr>
          <w:ilvl w:val="0"/>
          <w:numId w:val="10"/>
        </w:numPr>
        <w:tabs>
          <w:tab w:val="left" w:pos="9356"/>
        </w:tabs>
        <w:spacing w:before="120" w:after="120" w:line="240" w:lineRule="auto"/>
        <w:jc w:val="both"/>
        <w:rPr>
          <w:rFonts w:ascii="Trebuchet MS" w:hAnsi="Trebuchet MS"/>
          <w:b/>
          <w:sz w:val="20"/>
          <w:szCs w:val="20"/>
        </w:rPr>
      </w:pPr>
      <w:r w:rsidRPr="00906A2B">
        <w:rPr>
          <w:rFonts w:ascii="Trebuchet MS" w:hAnsi="Trebuchet MS"/>
          <w:b/>
          <w:sz w:val="20"/>
          <w:szCs w:val="20"/>
        </w:rPr>
        <w:t>Acțiunile sprijinite orientative, eligibile în cadrul proiectului, pot fi:</w:t>
      </w:r>
    </w:p>
    <w:p w14:paraId="29BC222B" w14:textId="77777777" w:rsidR="00601FA3" w:rsidRPr="000157FE" w:rsidRDefault="00601FA3" w:rsidP="00F925B1">
      <w:pPr>
        <w:pStyle w:val="ListParagraph"/>
        <w:numPr>
          <w:ilvl w:val="0"/>
          <w:numId w:val="37"/>
        </w:numPr>
        <w:spacing w:before="120" w:after="120" w:line="240" w:lineRule="auto"/>
        <w:jc w:val="both"/>
        <w:rPr>
          <w:rFonts w:ascii="Trebuchet MS" w:hAnsi="Trebuchet MS"/>
          <w:sz w:val="20"/>
          <w:szCs w:val="20"/>
        </w:rPr>
      </w:pPr>
      <w:bookmarkStart w:id="5" w:name="_Hlk494722843"/>
      <w:r w:rsidRPr="00906A2B">
        <w:rPr>
          <w:rFonts w:ascii="Trebuchet MS" w:hAnsi="Trebuchet MS"/>
          <w:sz w:val="20"/>
          <w:szCs w:val="20"/>
        </w:rPr>
        <w:t xml:space="preserve">construcția/reabilitarea/modernizarea/dotarea unui heliport de suprafață </w:t>
      </w:r>
      <w:r w:rsidRPr="00906A2B">
        <w:rPr>
          <w:rFonts w:ascii="Trebuchet MS" w:hAnsi="Trebuchet MS"/>
          <w:b/>
          <w:sz w:val="20"/>
          <w:szCs w:val="20"/>
        </w:rPr>
        <w:t>situat pe sol sau în terasă</w:t>
      </w:r>
      <w:r w:rsidRPr="00906A2B">
        <w:rPr>
          <w:rFonts w:ascii="Trebuchet MS" w:hAnsi="Trebuchet MS"/>
          <w:sz w:val="20"/>
          <w:szCs w:val="20"/>
        </w:rPr>
        <w:t xml:space="preserve">, </w:t>
      </w:r>
      <w:bookmarkEnd w:id="5"/>
      <w:r w:rsidRPr="00906A2B">
        <w:rPr>
          <w:rFonts w:ascii="Trebuchet MS" w:hAnsi="Trebuchet MS"/>
          <w:sz w:val="20"/>
          <w:szCs w:val="20"/>
        </w:rPr>
        <w:t>accesibilizarea spațiului destinat serviciilor și a căilor de acces, inclusiv introducerea / modernizarea aparatelor / instalatiilor utilizate astfel încat să îndeplinească cerintele impuse domeniului sanitar</w:t>
      </w:r>
      <w:r w:rsidRPr="00906A2B">
        <w:rPr>
          <w:rStyle w:val="FootnoteReference"/>
          <w:rFonts w:ascii="Trebuchet MS" w:hAnsi="Trebuchet MS"/>
        </w:rPr>
        <w:footnoteReference w:id="2"/>
      </w:r>
      <w:r w:rsidRPr="00906A2B">
        <w:rPr>
          <w:rFonts w:ascii="Trebuchet MS" w:hAnsi="Trebuchet MS"/>
          <w:sz w:val="20"/>
          <w:szCs w:val="20"/>
        </w:rPr>
        <w:t xml:space="preserve"> (eg. Directive Europene/legislație națională aplicabilă în vigoare). </w:t>
      </w:r>
    </w:p>
    <w:p w14:paraId="31778C96" w14:textId="77777777" w:rsidR="00601FA3" w:rsidRPr="00906A2B" w:rsidRDefault="00601FA3" w:rsidP="00F925B1">
      <w:pPr>
        <w:pStyle w:val="ListParagraph"/>
        <w:numPr>
          <w:ilvl w:val="0"/>
          <w:numId w:val="37"/>
        </w:numPr>
        <w:spacing w:before="120" w:after="120" w:line="240" w:lineRule="auto"/>
        <w:jc w:val="both"/>
        <w:rPr>
          <w:rFonts w:ascii="Trebuchet MS" w:hAnsi="Trebuchet MS"/>
          <w:sz w:val="20"/>
          <w:szCs w:val="20"/>
        </w:rPr>
      </w:pPr>
      <w:r w:rsidRPr="00906A2B">
        <w:rPr>
          <w:rFonts w:ascii="Trebuchet MS" w:hAnsi="Trebuchet MS"/>
          <w:sz w:val="20"/>
          <w:szCs w:val="20"/>
        </w:rPr>
        <w:t>asigurarea/ modernizare utilităţilor generale şi specifice pentru unitățile de primiri urgențe /</w:t>
      </w:r>
      <w:r w:rsidRPr="00906A2B">
        <w:rPr>
          <w:rFonts w:ascii="Trebuchet MS" w:hAnsi="Trebuchet MS"/>
          <w:b/>
          <w:sz w:val="20"/>
          <w:szCs w:val="20"/>
        </w:rPr>
        <w:t xml:space="preserve"> componentele de primiri urgențe din unitățile funcționale regionale de urgență și din cadrul componentelor de interes strategic a rețelelor de unități spitalicești de urgență</w:t>
      </w:r>
      <w:r w:rsidRPr="00906A2B">
        <w:rPr>
          <w:rFonts w:ascii="Trebuchet MS" w:hAnsi="Trebuchet MS"/>
          <w:sz w:val="20"/>
          <w:szCs w:val="20"/>
        </w:rPr>
        <w:t xml:space="preserve"> ( inclusiv branşarea la utilităţi pe amplasamentul obiectivului de investii);</w:t>
      </w:r>
    </w:p>
    <w:p w14:paraId="52591C79" w14:textId="77777777" w:rsidR="002525E4" w:rsidRPr="00906A2B" w:rsidRDefault="002525E4" w:rsidP="00F85E03">
      <w:pPr>
        <w:jc w:val="both"/>
        <w:rPr>
          <w:rFonts w:ascii="Trebuchet MS" w:hAnsi="Trebuchet MS"/>
          <w:sz w:val="20"/>
          <w:szCs w:val="20"/>
        </w:rPr>
      </w:pPr>
      <w:r w:rsidRPr="00906A2B">
        <w:rPr>
          <w:rFonts w:ascii="Trebuchet MS" w:hAnsi="Trebuchet MS"/>
          <w:b/>
          <w:sz w:val="20"/>
          <w:szCs w:val="20"/>
        </w:rPr>
        <w:t>În ceea ce privește proiectele Operațiunii B – Unități de primiri urgențe</w:t>
      </w:r>
      <w:r w:rsidR="00B465B7" w:rsidRPr="00906A2B">
        <w:rPr>
          <w:rFonts w:ascii="Trebuchet MS" w:hAnsi="Trebuchet MS"/>
          <w:b/>
          <w:sz w:val="20"/>
          <w:szCs w:val="20"/>
        </w:rPr>
        <w:t>/Compartimente de primiri urgențe</w:t>
      </w:r>
    </w:p>
    <w:p w14:paraId="3FA640D3" w14:textId="77777777" w:rsidR="00601FA3" w:rsidRPr="00906A2B" w:rsidRDefault="00601FA3" w:rsidP="00F925B1">
      <w:pPr>
        <w:pStyle w:val="ListParagraph"/>
        <w:numPr>
          <w:ilvl w:val="0"/>
          <w:numId w:val="37"/>
        </w:numPr>
        <w:jc w:val="both"/>
        <w:rPr>
          <w:rFonts w:ascii="Trebuchet MS" w:hAnsi="Trebuchet MS"/>
          <w:sz w:val="20"/>
          <w:szCs w:val="20"/>
        </w:rPr>
      </w:pPr>
      <w:r w:rsidRPr="00906A2B">
        <w:rPr>
          <w:rFonts w:ascii="Trebuchet MS" w:hAnsi="Trebuchet MS"/>
          <w:sz w:val="20"/>
          <w:szCs w:val="20"/>
        </w:rPr>
        <w:t xml:space="preserve">accesibilizarea căilor de acces prevăzută ca și activitate eligibilă , se referă la lucrările/dotările necesare  adaptării căilor de acces în/către unitățile de primi urgențe / componentele de primiri urgențe din unitățile funcționale regionale de urgență și din cadrul componentelor de interes </w:t>
      </w:r>
      <w:r w:rsidRPr="00906A2B">
        <w:rPr>
          <w:rFonts w:ascii="Trebuchet MS" w:hAnsi="Trebuchet MS"/>
          <w:sz w:val="20"/>
          <w:szCs w:val="20"/>
        </w:rPr>
        <w:lastRenderedPageBreak/>
        <w:t>strategic a rețelelor de unități spitalicești de urgență cât și a căilor de acces din interiorul acestora, la necesitățile specifice ale persoanelor cu diferite tipuri de dizabilități .</w:t>
      </w:r>
    </w:p>
    <w:p w14:paraId="6811A396" w14:textId="77777777" w:rsidR="00601FA3" w:rsidRPr="00906A2B" w:rsidRDefault="00601FA3" w:rsidP="00F925B1">
      <w:pPr>
        <w:pStyle w:val="ListParagraph"/>
        <w:numPr>
          <w:ilvl w:val="0"/>
          <w:numId w:val="37"/>
        </w:numPr>
        <w:spacing w:before="120" w:after="120" w:line="240" w:lineRule="auto"/>
        <w:jc w:val="both"/>
        <w:rPr>
          <w:rFonts w:ascii="Trebuchet MS" w:hAnsi="Trebuchet MS"/>
          <w:sz w:val="20"/>
          <w:szCs w:val="20"/>
        </w:rPr>
      </w:pPr>
      <w:r w:rsidRPr="00906A2B">
        <w:rPr>
          <w:rFonts w:ascii="Trebuchet MS" w:hAnsi="Trebuchet MS"/>
          <w:sz w:val="20"/>
          <w:szCs w:val="20"/>
        </w:rPr>
        <w:t>accesibilizarea spațiului destinat serviciilor, se referă la lucrările/dotările necesare  adaptării spațiului unităților de primi urgențe / componentelor de primiri urgențe din unitățile funcționale regionale de urgență și din cadrul componentelor de interes strategic a rețelelor de unități spitalicești de urgențăacestuia, la necesitățile specifice ale persoanelor cu diferite tipuri de dizabilități .</w:t>
      </w:r>
    </w:p>
    <w:p w14:paraId="07BD8F88" w14:textId="77777777" w:rsidR="002525E4" w:rsidRPr="00906A2B" w:rsidRDefault="002525E4" w:rsidP="00F85E03">
      <w:pPr>
        <w:pStyle w:val="ListParagraph"/>
        <w:spacing w:before="120" w:after="120" w:line="240" w:lineRule="auto"/>
        <w:jc w:val="both"/>
        <w:rPr>
          <w:rFonts w:ascii="Trebuchet MS" w:hAnsi="Trebuchet MS"/>
          <w:sz w:val="20"/>
          <w:szCs w:val="20"/>
        </w:rPr>
      </w:pPr>
      <w:r w:rsidRPr="00906A2B">
        <w:rPr>
          <w:rFonts w:ascii="Trebuchet MS" w:hAnsi="Trebuchet MS"/>
          <w:sz w:val="20"/>
          <w:szCs w:val="20"/>
        </w:rPr>
        <w:t>Eligibilitatea unei activităţi nu implică în mod obligatoriu eligibilitatea cheltuielilor efectuate pentru realizarea respectivei activităţi. În acest sens, recomandăm consultarea Listei cheltuielilor neeligibile</w:t>
      </w:r>
    </w:p>
    <w:p w14:paraId="0E380650" w14:textId="61A37D33" w:rsidR="00073D0B" w:rsidRPr="00906A2B" w:rsidRDefault="00073D0B" w:rsidP="00F925B1">
      <w:pPr>
        <w:pStyle w:val="Heading2"/>
        <w:numPr>
          <w:ilvl w:val="1"/>
          <w:numId w:val="46"/>
        </w:numPr>
      </w:pPr>
      <w:bookmarkStart w:id="6" w:name="_Toc516661487"/>
      <w:r w:rsidRPr="00906A2B">
        <w:t>Indicatorii priorității de investiție</w:t>
      </w:r>
      <w:bookmarkEnd w:id="6"/>
    </w:p>
    <w:p w14:paraId="1656DD7E"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Indicatorii priorității de investiții fac obiectul monitorizării performanțelor programului, sarcină ce revine Autorității de Management pentru Programul Operațional Regional (AMPOR) și se referă la:</w:t>
      </w:r>
    </w:p>
    <w:p w14:paraId="35715EC2" w14:textId="77777777" w:rsidR="00073D0B" w:rsidRPr="00906A2B" w:rsidRDefault="00073D0B" w:rsidP="00F925B1">
      <w:pPr>
        <w:numPr>
          <w:ilvl w:val="0"/>
          <w:numId w:val="5"/>
        </w:numPr>
        <w:tabs>
          <w:tab w:val="left" w:pos="9356"/>
        </w:tabs>
        <w:ind w:left="0" w:right="-23"/>
        <w:jc w:val="both"/>
        <w:rPr>
          <w:rFonts w:ascii="Trebuchet MS" w:hAnsi="Trebuchet MS"/>
          <w:sz w:val="20"/>
          <w:szCs w:val="20"/>
        </w:rPr>
      </w:pPr>
      <w:r w:rsidRPr="00906A2B">
        <w:rPr>
          <w:rFonts w:ascii="Trebuchet MS" w:hAnsi="Trebuchet MS"/>
          <w:b/>
          <w:sz w:val="20"/>
          <w:szCs w:val="20"/>
        </w:rPr>
        <w:t>Indicatori de rezultat :</w:t>
      </w:r>
      <w:r w:rsidRPr="00906A2B">
        <w:rPr>
          <w:rFonts w:ascii="Trebuchet MS" w:hAnsi="Trebuchet MS"/>
          <w:sz w:val="20"/>
          <w:szCs w:val="20"/>
        </w:rPr>
        <w:tab/>
      </w:r>
    </w:p>
    <w:tbl>
      <w:tblPr>
        <w:tblW w:w="10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74"/>
        <w:gridCol w:w="2004"/>
        <w:gridCol w:w="934"/>
        <w:gridCol w:w="1209"/>
        <w:gridCol w:w="1033"/>
        <w:gridCol w:w="1157"/>
        <w:gridCol w:w="1448"/>
        <w:gridCol w:w="1634"/>
      </w:tblGrid>
      <w:tr w:rsidR="00B041A9" w:rsidRPr="00906A2B" w14:paraId="16ACA743" w14:textId="77777777" w:rsidTr="00F85E03">
        <w:trPr>
          <w:trHeight w:val="722"/>
        </w:trPr>
        <w:tc>
          <w:tcPr>
            <w:tcW w:w="674" w:type="dxa"/>
          </w:tcPr>
          <w:p w14:paraId="594D0175"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O.S</w:t>
            </w:r>
          </w:p>
        </w:tc>
        <w:tc>
          <w:tcPr>
            <w:tcW w:w="674" w:type="dxa"/>
          </w:tcPr>
          <w:p w14:paraId="7A3DBC3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ID</w:t>
            </w:r>
          </w:p>
        </w:tc>
        <w:tc>
          <w:tcPr>
            <w:tcW w:w="2004" w:type="dxa"/>
          </w:tcPr>
          <w:p w14:paraId="2D69AA1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Indicator</w:t>
            </w:r>
          </w:p>
        </w:tc>
        <w:tc>
          <w:tcPr>
            <w:tcW w:w="934" w:type="dxa"/>
          </w:tcPr>
          <w:p w14:paraId="49AE618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Unitate de măsură</w:t>
            </w:r>
          </w:p>
        </w:tc>
        <w:tc>
          <w:tcPr>
            <w:tcW w:w="1209" w:type="dxa"/>
          </w:tcPr>
          <w:p w14:paraId="41E18FCE"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 xml:space="preserve">Valoare de referință </w:t>
            </w:r>
          </w:p>
        </w:tc>
        <w:tc>
          <w:tcPr>
            <w:tcW w:w="1033" w:type="dxa"/>
          </w:tcPr>
          <w:p w14:paraId="0556980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An de referință</w:t>
            </w:r>
          </w:p>
        </w:tc>
        <w:tc>
          <w:tcPr>
            <w:tcW w:w="1157" w:type="dxa"/>
          </w:tcPr>
          <w:p w14:paraId="6613BF67"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Valoare țintă ( 2023)</w:t>
            </w:r>
          </w:p>
        </w:tc>
        <w:tc>
          <w:tcPr>
            <w:tcW w:w="1448" w:type="dxa"/>
          </w:tcPr>
          <w:p w14:paraId="1EA2B15B"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Sursa datelor</w:t>
            </w:r>
          </w:p>
        </w:tc>
        <w:tc>
          <w:tcPr>
            <w:tcW w:w="1634" w:type="dxa"/>
          </w:tcPr>
          <w:p w14:paraId="627AA8D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Frecvența raportării</w:t>
            </w:r>
          </w:p>
        </w:tc>
      </w:tr>
      <w:tr w:rsidR="00B041A9" w:rsidRPr="00906A2B" w14:paraId="02E40BAE" w14:textId="77777777" w:rsidTr="00F85E03">
        <w:trPr>
          <w:trHeight w:val="978"/>
        </w:trPr>
        <w:tc>
          <w:tcPr>
            <w:tcW w:w="674" w:type="dxa"/>
          </w:tcPr>
          <w:p w14:paraId="789976AD"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8</w:t>
            </w:r>
            <w:r w:rsidRPr="000157FE">
              <w:rPr>
                <w:rFonts w:ascii="Trebuchet MS" w:hAnsi="Trebuchet MS"/>
                <w:b/>
                <w:sz w:val="20"/>
                <w:szCs w:val="20"/>
              </w:rPr>
              <w:t>.1</w:t>
            </w:r>
          </w:p>
        </w:tc>
        <w:tc>
          <w:tcPr>
            <w:tcW w:w="674" w:type="dxa"/>
          </w:tcPr>
          <w:p w14:paraId="326AB3A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1S28</w:t>
            </w:r>
          </w:p>
        </w:tc>
        <w:tc>
          <w:tcPr>
            <w:tcW w:w="2004" w:type="dxa"/>
          </w:tcPr>
          <w:p w14:paraId="427BABD2"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Nevoi neacoperite de Servicii medicale (pentru chintila inferioară)</w:t>
            </w:r>
          </w:p>
        </w:tc>
        <w:tc>
          <w:tcPr>
            <w:tcW w:w="934" w:type="dxa"/>
          </w:tcPr>
          <w:p w14:paraId="1D7B651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w:t>
            </w:r>
          </w:p>
        </w:tc>
        <w:tc>
          <w:tcPr>
            <w:tcW w:w="1209" w:type="dxa"/>
          </w:tcPr>
          <w:p w14:paraId="21E1057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13,3</w:t>
            </w:r>
            <w:r w:rsidRPr="00906A2B">
              <w:rPr>
                <w:rFonts w:ascii="Trebuchet MS" w:hAnsi="Trebuchet MS"/>
                <w:sz w:val="20"/>
                <w:szCs w:val="20"/>
              </w:rPr>
              <w:br/>
            </w:r>
          </w:p>
        </w:tc>
        <w:tc>
          <w:tcPr>
            <w:tcW w:w="1033" w:type="dxa"/>
          </w:tcPr>
          <w:p w14:paraId="509C246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2012</w:t>
            </w:r>
          </w:p>
        </w:tc>
        <w:tc>
          <w:tcPr>
            <w:tcW w:w="1157" w:type="dxa"/>
          </w:tcPr>
          <w:p w14:paraId="112CC89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9,3 %</w:t>
            </w:r>
          </w:p>
        </w:tc>
        <w:tc>
          <w:tcPr>
            <w:tcW w:w="1448" w:type="dxa"/>
          </w:tcPr>
          <w:p w14:paraId="7E187F3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Eurostat</w:t>
            </w:r>
          </w:p>
        </w:tc>
        <w:tc>
          <w:tcPr>
            <w:tcW w:w="1634" w:type="dxa"/>
          </w:tcPr>
          <w:p w14:paraId="0CD5D89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Anuală</w:t>
            </w:r>
          </w:p>
        </w:tc>
      </w:tr>
      <w:tr w:rsidR="00B041A9" w:rsidRPr="00906A2B" w14:paraId="7DE6A27C" w14:textId="77777777" w:rsidTr="00F85E03">
        <w:trPr>
          <w:trHeight w:val="978"/>
        </w:trPr>
        <w:tc>
          <w:tcPr>
            <w:tcW w:w="674" w:type="dxa"/>
          </w:tcPr>
          <w:p w14:paraId="01A0C35E" w14:textId="77777777" w:rsidR="00B041A9" w:rsidRPr="000157FE"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8.2</w:t>
            </w:r>
          </w:p>
        </w:tc>
        <w:tc>
          <w:tcPr>
            <w:tcW w:w="674" w:type="dxa"/>
          </w:tcPr>
          <w:p w14:paraId="0F73A6A0"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1S29</w:t>
            </w:r>
          </w:p>
        </w:tc>
        <w:tc>
          <w:tcPr>
            <w:tcW w:w="2004" w:type="dxa"/>
          </w:tcPr>
          <w:p w14:paraId="62CBF872"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Rata internărilor acute în spital din total internări</w:t>
            </w:r>
          </w:p>
        </w:tc>
        <w:tc>
          <w:tcPr>
            <w:tcW w:w="934" w:type="dxa"/>
          </w:tcPr>
          <w:p w14:paraId="4607208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w:t>
            </w:r>
          </w:p>
        </w:tc>
        <w:tc>
          <w:tcPr>
            <w:tcW w:w="1209" w:type="dxa"/>
          </w:tcPr>
          <w:p w14:paraId="1A78F6A0"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40</w:t>
            </w:r>
          </w:p>
        </w:tc>
        <w:tc>
          <w:tcPr>
            <w:tcW w:w="1033" w:type="dxa"/>
          </w:tcPr>
          <w:p w14:paraId="2D9A287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2013</w:t>
            </w:r>
          </w:p>
        </w:tc>
        <w:tc>
          <w:tcPr>
            <w:tcW w:w="1157" w:type="dxa"/>
          </w:tcPr>
          <w:p w14:paraId="0E0E92D4"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35%</w:t>
            </w:r>
          </w:p>
        </w:tc>
        <w:tc>
          <w:tcPr>
            <w:tcW w:w="1448" w:type="dxa"/>
          </w:tcPr>
          <w:p w14:paraId="60239AB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Ministerul Sănătății</w:t>
            </w:r>
          </w:p>
        </w:tc>
        <w:tc>
          <w:tcPr>
            <w:tcW w:w="1634" w:type="dxa"/>
          </w:tcPr>
          <w:p w14:paraId="50F263A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Anuală</w:t>
            </w:r>
          </w:p>
        </w:tc>
      </w:tr>
    </w:tbl>
    <w:p w14:paraId="7ABD964D" w14:textId="77777777" w:rsidR="00C226A2" w:rsidRPr="00906A2B" w:rsidRDefault="00C226A2" w:rsidP="00F85E03">
      <w:pPr>
        <w:tabs>
          <w:tab w:val="left" w:pos="9356"/>
        </w:tabs>
        <w:ind w:right="-23"/>
        <w:jc w:val="both"/>
        <w:rPr>
          <w:rFonts w:ascii="Trebuchet MS" w:hAnsi="Trebuchet MS"/>
          <w:b/>
          <w:sz w:val="20"/>
          <w:szCs w:val="20"/>
        </w:rPr>
      </w:pPr>
    </w:p>
    <w:p w14:paraId="563C0254" w14:textId="77777777" w:rsidR="00073D0B" w:rsidRPr="00906A2B" w:rsidRDefault="00073D0B" w:rsidP="00F925B1">
      <w:pPr>
        <w:numPr>
          <w:ilvl w:val="0"/>
          <w:numId w:val="4"/>
        </w:numPr>
        <w:tabs>
          <w:tab w:val="left" w:pos="9356"/>
        </w:tabs>
        <w:ind w:left="0" w:right="-23"/>
        <w:jc w:val="both"/>
        <w:rPr>
          <w:rFonts w:ascii="Trebuchet MS" w:hAnsi="Trebuchet MS"/>
          <w:b/>
          <w:sz w:val="20"/>
          <w:szCs w:val="20"/>
        </w:rPr>
      </w:pPr>
      <w:r w:rsidRPr="00906A2B">
        <w:rPr>
          <w:rFonts w:ascii="Trebuchet MS" w:hAnsi="Trebuchet MS"/>
          <w:b/>
          <w:sz w:val="20"/>
          <w:szCs w:val="20"/>
        </w:rPr>
        <w:t>Indicatori de realizare :</w:t>
      </w:r>
    </w:p>
    <w:p w14:paraId="5732422E" w14:textId="77777777" w:rsidR="00073D0B" w:rsidRPr="00906A2B" w:rsidRDefault="00073D0B">
      <w:pPr>
        <w:tabs>
          <w:tab w:val="left" w:pos="9356"/>
        </w:tabs>
        <w:ind w:right="-23"/>
        <w:jc w:val="both"/>
        <w:rPr>
          <w:rFonts w:ascii="Trebuchet MS" w:hAnsi="Trebuchet MS"/>
          <w:sz w:val="20"/>
          <w:szCs w:val="20"/>
        </w:rPr>
      </w:pPr>
      <w:bookmarkStart w:id="7" w:name="_Toc468973131"/>
      <w:r w:rsidRPr="00906A2B">
        <w:rPr>
          <w:rFonts w:ascii="Trebuchet MS" w:hAnsi="Trebuchet MS"/>
          <w:b/>
          <w:sz w:val="20"/>
          <w:szCs w:val="20"/>
        </w:rPr>
        <w:t xml:space="preserve">Indicatorii de realizare (output) </w:t>
      </w:r>
      <w:r w:rsidRPr="00906A2B">
        <w:rPr>
          <w:rFonts w:ascii="Trebuchet MS" w:hAnsi="Trebuchet MS"/>
          <w:sz w:val="20"/>
          <w:szCs w:val="20"/>
        </w:rPr>
        <w:t>măsoară produsele directe ale activităților unui program, tot ceea ce a fost obținut prin consumarea resurselor alocate.</w:t>
      </w:r>
    </w:p>
    <w:p w14:paraId="3E21CD9B" w14:textId="77777777" w:rsidR="00073D0B" w:rsidRDefault="00073D0B">
      <w:pPr>
        <w:tabs>
          <w:tab w:val="left" w:pos="9356"/>
        </w:tabs>
        <w:ind w:right="-23"/>
        <w:jc w:val="both"/>
        <w:rPr>
          <w:rFonts w:ascii="Trebuchet MS" w:hAnsi="Trebuchet MS"/>
          <w:sz w:val="20"/>
          <w:szCs w:val="20"/>
        </w:rPr>
      </w:pPr>
      <w:r w:rsidRPr="00906A2B">
        <w:rPr>
          <w:rFonts w:ascii="Trebuchet MS" w:hAnsi="Trebuchet MS"/>
          <w:sz w:val="20"/>
          <w:szCs w:val="20"/>
        </w:rPr>
        <w:t>NOTĂ: La nivelul Programului, monitorizarea acestor indicatori se realizează în mod agregat, pentru ambulatoriile și centrele comunitare integrate finanțate prin POR.</w:t>
      </w:r>
    </w:p>
    <w:p w14:paraId="16A53D05" w14:textId="77777777" w:rsidR="00B349FD" w:rsidRPr="00906A2B" w:rsidRDefault="00B349FD">
      <w:pPr>
        <w:tabs>
          <w:tab w:val="left" w:pos="9356"/>
        </w:tabs>
        <w:ind w:right="-23"/>
        <w:jc w:val="both"/>
        <w:rPr>
          <w:rFonts w:ascii="Trebuchet MS" w:hAnsi="Trebuchet MS"/>
          <w:sz w:val="20"/>
          <w:szCs w:val="20"/>
        </w:rPr>
      </w:pPr>
    </w:p>
    <w:tbl>
      <w:tblPr>
        <w:tblStyle w:val="TableGrid"/>
        <w:tblpPr w:leftFromText="180" w:rightFromText="180" w:vertAnchor="text" w:horzAnchor="margin" w:tblpXSpec="center" w:tblpY="44"/>
        <w:tblW w:w="10887" w:type="dxa"/>
        <w:tblLook w:val="04A0" w:firstRow="1" w:lastRow="0" w:firstColumn="1" w:lastColumn="0" w:noHBand="0" w:noVBand="1"/>
      </w:tblPr>
      <w:tblGrid>
        <w:gridCol w:w="707"/>
        <w:gridCol w:w="707"/>
        <w:gridCol w:w="3654"/>
        <w:gridCol w:w="1004"/>
        <w:gridCol w:w="1311"/>
        <w:gridCol w:w="1979"/>
        <w:gridCol w:w="1525"/>
      </w:tblGrid>
      <w:tr w:rsidR="00EF3022" w:rsidRPr="00906A2B" w14:paraId="19621251" w14:textId="77777777" w:rsidTr="00B349FD">
        <w:trPr>
          <w:trHeight w:val="628"/>
        </w:trPr>
        <w:tc>
          <w:tcPr>
            <w:tcW w:w="707" w:type="dxa"/>
          </w:tcPr>
          <w:p w14:paraId="31D9868E"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O.S</w:t>
            </w:r>
          </w:p>
        </w:tc>
        <w:tc>
          <w:tcPr>
            <w:tcW w:w="707" w:type="dxa"/>
          </w:tcPr>
          <w:p w14:paraId="010BC7DD"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ID</w:t>
            </w:r>
          </w:p>
        </w:tc>
        <w:tc>
          <w:tcPr>
            <w:tcW w:w="3654" w:type="dxa"/>
          </w:tcPr>
          <w:p w14:paraId="3BFF0755"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Indicator</w:t>
            </w:r>
          </w:p>
        </w:tc>
        <w:tc>
          <w:tcPr>
            <w:tcW w:w="1004" w:type="dxa"/>
          </w:tcPr>
          <w:p w14:paraId="41C91B80"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Unitate de măsură</w:t>
            </w:r>
          </w:p>
        </w:tc>
        <w:tc>
          <w:tcPr>
            <w:tcW w:w="1311" w:type="dxa"/>
          </w:tcPr>
          <w:p w14:paraId="5B30D7B6"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 xml:space="preserve">Valoare țintă </w:t>
            </w:r>
          </w:p>
          <w:p w14:paraId="7BD055A1"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( 2023)</w:t>
            </w:r>
          </w:p>
        </w:tc>
        <w:tc>
          <w:tcPr>
            <w:tcW w:w="1979" w:type="dxa"/>
          </w:tcPr>
          <w:p w14:paraId="0271ECA4"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Sursa datelor</w:t>
            </w:r>
          </w:p>
        </w:tc>
        <w:tc>
          <w:tcPr>
            <w:tcW w:w="1525" w:type="dxa"/>
          </w:tcPr>
          <w:p w14:paraId="678FF976"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Frecvența raportării</w:t>
            </w:r>
          </w:p>
        </w:tc>
      </w:tr>
      <w:tr w:rsidR="00EF3022" w:rsidRPr="00906A2B" w14:paraId="614324EC" w14:textId="77777777" w:rsidTr="00B349FD">
        <w:trPr>
          <w:trHeight w:val="871"/>
        </w:trPr>
        <w:tc>
          <w:tcPr>
            <w:tcW w:w="707" w:type="dxa"/>
          </w:tcPr>
          <w:p w14:paraId="62656DDD"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lastRenderedPageBreak/>
              <w:t>8.1</w:t>
            </w:r>
          </w:p>
        </w:tc>
        <w:tc>
          <w:tcPr>
            <w:tcW w:w="707" w:type="dxa"/>
          </w:tcPr>
          <w:p w14:paraId="68349937"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1S35</w:t>
            </w:r>
          </w:p>
        </w:tc>
        <w:tc>
          <w:tcPr>
            <w:tcW w:w="3654" w:type="dxa"/>
          </w:tcPr>
          <w:p w14:paraId="44E6BC54"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Beneficiari de infrastructură medicală construită/ reabilitată/ modernizată/ extinsă/ dotată (pentru servicii medicale comunitare și ambulatorii)</w:t>
            </w:r>
          </w:p>
        </w:tc>
        <w:tc>
          <w:tcPr>
            <w:tcW w:w="1004" w:type="dxa"/>
            <w:vAlign w:val="center"/>
          </w:tcPr>
          <w:p w14:paraId="62D3CB30"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Persoane</w:t>
            </w:r>
          </w:p>
        </w:tc>
        <w:tc>
          <w:tcPr>
            <w:tcW w:w="1311" w:type="dxa"/>
            <w:vAlign w:val="center"/>
          </w:tcPr>
          <w:p w14:paraId="7226E71F"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230.000</w:t>
            </w:r>
          </w:p>
        </w:tc>
        <w:tc>
          <w:tcPr>
            <w:tcW w:w="1979" w:type="dxa"/>
            <w:vAlign w:val="center"/>
          </w:tcPr>
          <w:p w14:paraId="597D85AC" w14:textId="77777777" w:rsidR="00EF3022" w:rsidRPr="00906A2B" w:rsidRDefault="00EF3022" w:rsidP="00B349FD">
            <w:pPr>
              <w:tabs>
                <w:tab w:val="left" w:pos="9356"/>
              </w:tabs>
              <w:ind w:right="-23"/>
              <w:jc w:val="center"/>
              <w:rPr>
                <w:rFonts w:ascii="Trebuchet MS" w:hAnsi="Trebuchet MS"/>
              </w:rPr>
            </w:pPr>
            <w:r w:rsidRPr="00906A2B">
              <w:rPr>
                <w:rFonts w:ascii="Trebuchet MS" w:hAnsi="Trebuchet MS"/>
                <w:color w:val="000000"/>
              </w:rPr>
              <w:t>Rapoarte de monitorizare POR-MYSMIS</w:t>
            </w:r>
          </w:p>
        </w:tc>
        <w:tc>
          <w:tcPr>
            <w:tcW w:w="1525" w:type="dxa"/>
            <w:vAlign w:val="center"/>
          </w:tcPr>
          <w:p w14:paraId="3F7E099A" w14:textId="77777777" w:rsidR="00EF3022" w:rsidRPr="00906A2B" w:rsidRDefault="00EF3022" w:rsidP="00B349FD">
            <w:pPr>
              <w:tabs>
                <w:tab w:val="left" w:pos="9356"/>
              </w:tabs>
              <w:ind w:right="-23"/>
              <w:jc w:val="center"/>
              <w:rPr>
                <w:rFonts w:ascii="Trebuchet MS" w:hAnsi="Trebuchet MS"/>
              </w:rPr>
            </w:pPr>
            <w:r w:rsidRPr="00906A2B">
              <w:rPr>
                <w:rFonts w:ascii="Trebuchet MS" w:hAnsi="Trebuchet MS"/>
                <w:color w:val="000000"/>
              </w:rPr>
              <w:t>Anuală</w:t>
            </w:r>
          </w:p>
        </w:tc>
      </w:tr>
      <w:tr w:rsidR="00EF3022" w:rsidRPr="00906A2B" w14:paraId="3689F37A" w14:textId="77777777" w:rsidTr="00B349FD">
        <w:trPr>
          <w:trHeight w:val="871"/>
        </w:trPr>
        <w:tc>
          <w:tcPr>
            <w:tcW w:w="707" w:type="dxa"/>
          </w:tcPr>
          <w:p w14:paraId="67EC529D"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8.1</w:t>
            </w:r>
          </w:p>
        </w:tc>
        <w:tc>
          <w:tcPr>
            <w:tcW w:w="707" w:type="dxa"/>
          </w:tcPr>
          <w:p w14:paraId="702A4BEA"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1S36</w:t>
            </w:r>
          </w:p>
        </w:tc>
        <w:tc>
          <w:tcPr>
            <w:tcW w:w="3654" w:type="dxa"/>
          </w:tcPr>
          <w:p w14:paraId="21AF4C04"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Unități medicale construite/ reabilitate/ modernizate/ extinse/ dotate (pentru servicii medicale comunitare și ambulatorii)</w:t>
            </w:r>
          </w:p>
        </w:tc>
        <w:tc>
          <w:tcPr>
            <w:tcW w:w="1004" w:type="dxa"/>
            <w:vAlign w:val="center"/>
          </w:tcPr>
          <w:p w14:paraId="5D04009B"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Unități</w:t>
            </w:r>
          </w:p>
        </w:tc>
        <w:tc>
          <w:tcPr>
            <w:tcW w:w="1311" w:type="dxa"/>
            <w:vAlign w:val="center"/>
          </w:tcPr>
          <w:p w14:paraId="7D981B43"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280</w:t>
            </w:r>
          </w:p>
        </w:tc>
        <w:tc>
          <w:tcPr>
            <w:tcW w:w="1979" w:type="dxa"/>
            <w:vAlign w:val="center"/>
          </w:tcPr>
          <w:p w14:paraId="4F5ADB31"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Rapoarte de monitorizare POR-MYSMIS</w:t>
            </w:r>
          </w:p>
        </w:tc>
        <w:tc>
          <w:tcPr>
            <w:tcW w:w="1525" w:type="dxa"/>
            <w:vAlign w:val="center"/>
          </w:tcPr>
          <w:p w14:paraId="6B97B865"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Anuală</w:t>
            </w:r>
          </w:p>
        </w:tc>
      </w:tr>
      <w:tr w:rsidR="00EF3022" w:rsidRPr="00906A2B" w14:paraId="2F32E876" w14:textId="77777777" w:rsidTr="00B349FD">
        <w:trPr>
          <w:trHeight w:val="871"/>
        </w:trPr>
        <w:tc>
          <w:tcPr>
            <w:tcW w:w="707" w:type="dxa"/>
          </w:tcPr>
          <w:p w14:paraId="654E61AA" w14:textId="77777777" w:rsidR="00EF3022" w:rsidRPr="00906A2B" w:rsidRDefault="00EF3022" w:rsidP="00B349FD">
            <w:pPr>
              <w:tabs>
                <w:tab w:val="left" w:pos="9356"/>
              </w:tabs>
              <w:ind w:right="-23"/>
              <w:jc w:val="center"/>
              <w:rPr>
                <w:rFonts w:ascii="Trebuchet MS" w:hAnsi="Trebuchet MS"/>
              </w:rPr>
            </w:pPr>
            <w:r w:rsidRPr="00906A2B">
              <w:rPr>
                <w:rFonts w:ascii="Trebuchet MS" w:hAnsi="Trebuchet MS"/>
              </w:rPr>
              <w:t>8.2</w:t>
            </w:r>
          </w:p>
        </w:tc>
        <w:tc>
          <w:tcPr>
            <w:tcW w:w="707" w:type="dxa"/>
          </w:tcPr>
          <w:p w14:paraId="0B05A881"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1S37i</w:t>
            </w:r>
          </w:p>
        </w:tc>
        <w:tc>
          <w:tcPr>
            <w:tcW w:w="3654" w:type="dxa"/>
          </w:tcPr>
          <w:p w14:paraId="731E05FF"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Unități de primiri urgențe/compartimente de primiri urgențe (nivel terțiar)</w:t>
            </w:r>
          </w:p>
        </w:tc>
        <w:tc>
          <w:tcPr>
            <w:tcW w:w="1004" w:type="dxa"/>
          </w:tcPr>
          <w:p w14:paraId="61D8FD1F"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b/>
              </w:rPr>
              <w:t>Unități</w:t>
            </w:r>
          </w:p>
        </w:tc>
        <w:tc>
          <w:tcPr>
            <w:tcW w:w="1311" w:type="dxa"/>
          </w:tcPr>
          <w:p w14:paraId="5C738745"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b/>
              </w:rPr>
              <w:t>35</w:t>
            </w:r>
          </w:p>
        </w:tc>
        <w:tc>
          <w:tcPr>
            <w:tcW w:w="1979" w:type="dxa"/>
          </w:tcPr>
          <w:p w14:paraId="57194951" w14:textId="1093A19B"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Rapoarte de monitorizare POR-MYSMIS</w:t>
            </w:r>
          </w:p>
        </w:tc>
        <w:tc>
          <w:tcPr>
            <w:tcW w:w="1525" w:type="dxa"/>
          </w:tcPr>
          <w:p w14:paraId="001E8DCF"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Anuală</w:t>
            </w:r>
          </w:p>
        </w:tc>
      </w:tr>
      <w:tr w:rsidR="00EF3022" w:rsidRPr="00906A2B" w14:paraId="1A57D8CB" w14:textId="77777777" w:rsidTr="00B349FD">
        <w:trPr>
          <w:trHeight w:val="635"/>
        </w:trPr>
        <w:tc>
          <w:tcPr>
            <w:tcW w:w="707" w:type="dxa"/>
          </w:tcPr>
          <w:p w14:paraId="4F0CBB6D" w14:textId="77777777" w:rsidR="00EF3022" w:rsidRPr="00906A2B" w:rsidRDefault="00EF3022" w:rsidP="00B349FD">
            <w:pPr>
              <w:tabs>
                <w:tab w:val="left" w:pos="9356"/>
              </w:tabs>
              <w:ind w:right="-23"/>
              <w:jc w:val="center"/>
              <w:rPr>
                <w:rFonts w:ascii="Trebuchet MS" w:hAnsi="Trebuchet MS"/>
              </w:rPr>
            </w:pPr>
            <w:r w:rsidRPr="00906A2B">
              <w:rPr>
                <w:rFonts w:ascii="Trebuchet MS" w:hAnsi="Trebuchet MS"/>
              </w:rPr>
              <w:t>8.1 si 8.2</w:t>
            </w:r>
          </w:p>
        </w:tc>
        <w:tc>
          <w:tcPr>
            <w:tcW w:w="707" w:type="dxa"/>
          </w:tcPr>
          <w:p w14:paraId="367F348B" w14:textId="77777777" w:rsidR="00EF3022" w:rsidRPr="00925395" w:rsidRDefault="00EF3022" w:rsidP="00B349FD">
            <w:pPr>
              <w:tabs>
                <w:tab w:val="left" w:pos="9356"/>
              </w:tabs>
              <w:spacing w:after="160" w:line="259" w:lineRule="auto"/>
              <w:ind w:right="-23"/>
              <w:jc w:val="center"/>
              <w:rPr>
                <w:rFonts w:ascii="Trebuchet MS" w:hAnsi="Trebuchet MS"/>
                <w:b/>
              </w:rPr>
            </w:pPr>
            <w:r w:rsidRPr="000157FE">
              <w:rPr>
                <w:rFonts w:ascii="Trebuchet MS" w:hAnsi="Trebuchet MS"/>
                <w:color w:val="000000"/>
              </w:rPr>
              <w:t>CO 36</w:t>
            </w:r>
          </w:p>
        </w:tc>
        <w:tc>
          <w:tcPr>
            <w:tcW w:w="3654" w:type="dxa"/>
          </w:tcPr>
          <w:p w14:paraId="490F7A35" w14:textId="0AAB6EAF" w:rsidR="00EF3022" w:rsidRPr="00925395" w:rsidRDefault="00EF3022" w:rsidP="00B349FD">
            <w:pPr>
              <w:tabs>
                <w:tab w:val="left" w:pos="9356"/>
              </w:tabs>
              <w:spacing w:after="160" w:line="259" w:lineRule="auto"/>
              <w:ind w:right="-23"/>
              <w:jc w:val="center"/>
              <w:rPr>
                <w:rFonts w:ascii="Trebuchet MS" w:hAnsi="Trebuchet MS"/>
              </w:rPr>
            </w:pPr>
            <w:r w:rsidRPr="00906A2B">
              <w:rPr>
                <w:rFonts w:ascii="Trebuchet MS" w:hAnsi="Trebuchet MS"/>
                <w:color w:val="000000"/>
              </w:rPr>
              <w:t>Populația deservită de servicii medicale imbunătățite</w:t>
            </w:r>
          </w:p>
        </w:tc>
        <w:tc>
          <w:tcPr>
            <w:tcW w:w="1004" w:type="dxa"/>
            <w:vAlign w:val="center"/>
          </w:tcPr>
          <w:p w14:paraId="71D0288E" w14:textId="77777777" w:rsidR="00EF3022" w:rsidRPr="00925395" w:rsidRDefault="00EF3022" w:rsidP="00B349FD">
            <w:pPr>
              <w:tabs>
                <w:tab w:val="left" w:pos="9356"/>
              </w:tabs>
              <w:spacing w:after="160" w:line="259" w:lineRule="auto"/>
              <w:ind w:right="-23"/>
              <w:jc w:val="center"/>
              <w:rPr>
                <w:rFonts w:ascii="Trebuchet MS" w:hAnsi="Trebuchet MS"/>
                <w:b/>
              </w:rPr>
            </w:pPr>
            <w:r w:rsidRPr="00906A2B">
              <w:rPr>
                <w:rFonts w:ascii="Trebuchet MS" w:hAnsi="Trebuchet MS"/>
                <w:color w:val="000000"/>
              </w:rPr>
              <w:t>Persoane</w:t>
            </w:r>
          </w:p>
        </w:tc>
        <w:tc>
          <w:tcPr>
            <w:tcW w:w="1311" w:type="dxa"/>
            <w:vAlign w:val="center"/>
          </w:tcPr>
          <w:p w14:paraId="59B0BF9A" w14:textId="77777777" w:rsidR="00EF3022" w:rsidRPr="00925395" w:rsidRDefault="00EF3022" w:rsidP="00B349FD">
            <w:pPr>
              <w:tabs>
                <w:tab w:val="left" w:pos="9356"/>
              </w:tabs>
              <w:spacing w:after="160" w:line="259" w:lineRule="auto"/>
              <w:ind w:right="-23"/>
              <w:jc w:val="center"/>
              <w:rPr>
                <w:rFonts w:ascii="Trebuchet MS" w:hAnsi="Trebuchet MS"/>
                <w:b/>
              </w:rPr>
            </w:pPr>
            <w:r w:rsidRPr="00906A2B">
              <w:rPr>
                <w:rFonts w:ascii="Trebuchet MS" w:hAnsi="Trebuchet MS"/>
                <w:color w:val="000000"/>
              </w:rPr>
              <w:t>230.000</w:t>
            </w:r>
          </w:p>
        </w:tc>
        <w:tc>
          <w:tcPr>
            <w:tcW w:w="1979" w:type="dxa"/>
            <w:vAlign w:val="center"/>
          </w:tcPr>
          <w:p w14:paraId="6CB36610" w14:textId="77777777" w:rsidR="00EF3022" w:rsidRPr="00925395" w:rsidRDefault="00EF3022" w:rsidP="00B349FD">
            <w:pPr>
              <w:tabs>
                <w:tab w:val="left" w:pos="9356"/>
              </w:tabs>
              <w:spacing w:after="160" w:line="259" w:lineRule="auto"/>
              <w:ind w:right="-23"/>
              <w:jc w:val="center"/>
              <w:rPr>
                <w:rFonts w:ascii="Trebuchet MS" w:hAnsi="Trebuchet MS"/>
              </w:rPr>
            </w:pPr>
            <w:r w:rsidRPr="00906A2B">
              <w:rPr>
                <w:rFonts w:ascii="Trebuchet MS" w:hAnsi="Trebuchet MS"/>
                <w:color w:val="000000"/>
              </w:rPr>
              <w:t>Rapoarte de monitorizare POR-MYSMIS</w:t>
            </w:r>
          </w:p>
        </w:tc>
        <w:tc>
          <w:tcPr>
            <w:tcW w:w="1525" w:type="dxa"/>
            <w:vAlign w:val="center"/>
          </w:tcPr>
          <w:p w14:paraId="395F5BF7" w14:textId="77777777" w:rsidR="00EF3022" w:rsidRPr="00925395" w:rsidRDefault="00EF3022" w:rsidP="00B349FD">
            <w:pPr>
              <w:tabs>
                <w:tab w:val="left" w:pos="9356"/>
              </w:tabs>
              <w:spacing w:after="160" w:line="259" w:lineRule="auto"/>
              <w:ind w:right="-23"/>
              <w:jc w:val="center"/>
              <w:rPr>
                <w:rFonts w:ascii="Trebuchet MS" w:hAnsi="Trebuchet MS"/>
              </w:rPr>
            </w:pPr>
            <w:r w:rsidRPr="00906A2B">
              <w:rPr>
                <w:rFonts w:ascii="Trebuchet MS" w:hAnsi="Trebuchet MS"/>
                <w:color w:val="000000"/>
              </w:rPr>
              <w:t>Anuală</w:t>
            </w:r>
          </w:p>
        </w:tc>
      </w:tr>
    </w:tbl>
    <w:p w14:paraId="7F3311D1" w14:textId="121EA426" w:rsidR="00073D0B" w:rsidRPr="00906A2B" w:rsidRDefault="00B349FD" w:rsidP="00C760C2">
      <w:pPr>
        <w:pStyle w:val="Heading2"/>
      </w:pPr>
      <w:bookmarkStart w:id="8" w:name="_Toc516661488"/>
      <w:r>
        <w:t>1.3 I</w:t>
      </w:r>
      <w:r w:rsidR="00073D0B" w:rsidRPr="00906A2B">
        <w:t>ndicatorii de proiect</w:t>
      </w:r>
      <w:bookmarkEnd w:id="7"/>
      <w:bookmarkEnd w:id="8"/>
    </w:p>
    <w:p w14:paraId="653F8D4A" w14:textId="77777777" w:rsidR="00EB1ECE"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Indicatorii de proiect fac obiectul monitorizării implementării și performanței investiției propuse prin proiect. Sarcina  monitorizării acestor indicatori revine solicitantului de finanţare. Indicatorii de proiect sunt:</w:t>
      </w:r>
    </w:p>
    <w:p w14:paraId="521C2E37" w14:textId="77777777" w:rsidR="00073D0B" w:rsidRPr="00906A2B" w:rsidRDefault="00073D0B" w:rsidP="00F925B1">
      <w:pPr>
        <w:numPr>
          <w:ilvl w:val="0"/>
          <w:numId w:val="3"/>
        </w:numPr>
        <w:tabs>
          <w:tab w:val="left" w:pos="9356"/>
        </w:tabs>
        <w:ind w:left="0" w:right="-23"/>
        <w:jc w:val="both"/>
        <w:rPr>
          <w:rFonts w:ascii="Trebuchet MS" w:hAnsi="Trebuchet MS"/>
          <w:b/>
          <w:sz w:val="20"/>
          <w:szCs w:val="20"/>
        </w:rPr>
      </w:pPr>
      <w:r w:rsidRPr="00906A2B">
        <w:rPr>
          <w:rFonts w:ascii="Trebuchet MS" w:hAnsi="Trebuchet MS"/>
          <w:b/>
          <w:sz w:val="20"/>
          <w:szCs w:val="20"/>
        </w:rPr>
        <w:t>Indicatori de realizare :</w:t>
      </w:r>
      <w:r w:rsidRPr="00906A2B">
        <w:rPr>
          <w:rFonts w:ascii="Trebuchet MS" w:hAnsi="Trebuchet MS"/>
          <w:sz w:val="20"/>
          <w:szCs w:val="20"/>
        </w:rPr>
        <w:tab/>
      </w:r>
    </w:p>
    <w:tbl>
      <w:tblPr>
        <w:tblStyle w:val="TableGrid"/>
        <w:tblpPr w:leftFromText="180" w:rightFromText="180" w:vertAnchor="text" w:horzAnchor="margin" w:tblpY="77"/>
        <w:tblW w:w="9973" w:type="dxa"/>
        <w:tblLook w:val="04A0" w:firstRow="1" w:lastRow="0" w:firstColumn="1" w:lastColumn="0" w:noHBand="0" w:noVBand="1"/>
      </w:tblPr>
      <w:tblGrid>
        <w:gridCol w:w="1129"/>
        <w:gridCol w:w="1180"/>
        <w:gridCol w:w="4947"/>
        <w:gridCol w:w="2717"/>
      </w:tblGrid>
      <w:tr w:rsidR="00EB1ECE" w:rsidRPr="00906A2B" w14:paraId="5CC81FA9" w14:textId="77777777" w:rsidTr="00F85E03">
        <w:trPr>
          <w:trHeight w:val="603"/>
        </w:trPr>
        <w:tc>
          <w:tcPr>
            <w:tcW w:w="1129" w:type="dxa"/>
          </w:tcPr>
          <w:p w14:paraId="1E25E81F"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O.S</w:t>
            </w:r>
          </w:p>
        </w:tc>
        <w:tc>
          <w:tcPr>
            <w:tcW w:w="1180" w:type="dxa"/>
          </w:tcPr>
          <w:p w14:paraId="2F46B592"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ID</w:t>
            </w:r>
          </w:p>
        </w:tc>
        <w:tc>
          <w:tcPr>
            <w:tcW w:w="4947" w:type="dxa"/>
          </w:tcPr>
          <w:p w14:paraId="46B06061"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Indicator</w:t>
            </w:r>
          </w:p>
        </w:tc>
        <w:tc>
          <w:tcPr>
            <w:tcW w:w="2717" w:type="dxa"/>
          </w:tcPr>
          <w:p w14:paraId="776E47DF"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Unitate de măsură</w:t>
            </w:r>
          </w:p>
        </w:tc>
      </w:tr>
      <w:tr w:rsidR="00EB1ECE" w:rsidRPr="00906A2B" w14:paraId="07ED8DD3" w14:textId="77777777" w:rsidTr="00F85E03">
        <w:trPr>
          <w:trHeight w:val="836"/>
        </w:trPr>
        <w:tc>
          <w:tcPr>
            <w:tcW w:w="1129" w:type="dxa"/>
          </w:tcPr>
          <w:p w14:paraId="047374BC"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8.1</w:t>
            </w:r>
          </w:p>
        </w:tc>
        <w:tc>
          <w:tcPr>
            <w:tcW w:w="1180" w:type="dxa"/>
          </w:tcPr>
          <w:p w14:paraId="5C51F7B5"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1S35</w:t>
            </w:r>
          </w:p>
        </w:tc>
        <w:tc>
          <w:tcPr>
            <w:tcW w:w="4947" w:type="dxa"/>
          </w:tcPr>
          <w:p w14:paraId="4F98C96C"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 xml:space="preserve">Beneficiari de infrastructură medicală construită/ reabilitată/ modernizată/ extinsă/ dotată ( pentru servicii medicale comunitare și ambulatorii pentru ambulatorii) </w:t>
            </w:r>
          </w:p>
        </w:tc>
        <w:tc>
          <w:tcPr>
            <w:tcW w:w="2717" w:type="dxa"/>
            <w:vAlign w:val="center"/>
          </w:tcPr>
          <w:p w14:paraId="337418F0"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Persoane</w:t>
            </w:r>
          </w:p>
        </w:tc>
      </w:tr>
      <w:tr w:rsidR="00EB1ECE" w:rsidRPr="00906A2B" w14:paraId="2837AE80" w14:textId="77777777" w:rsidTr="00F85E03">
        <w:trPr>
          <w:trHeight w:val="836"/>
        </w:trPr>
        <w:tc>
          <w:tcPr>
            <w:tcW w:w="1129" w:type="dxa"/>
          </w:tcPr>
          <w:p w14:paraId="3F669AF0"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8.1</w:t>
            </w:r>
          </w:p>
        </w:tc>
        <w:tc>
          <w:tcPr>
            <w:tcW w:w="1180" w:type="dxa"/>
          </w:tcPr>
          <w:p w14:paraId="5E52C75F"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1S36</w:t>
            </w:r>
          </w:p>
        </w:tc>
        <w:tc>
          <w:tcPr>
            <w:tcW w:w="4947" w:type="dxa"/>
          </w:tcPr>
          <w:p w14:paraId="28B76DB7"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 xml:space="preserve">Unități medicale construite/ reabilitate/ modernizate/ extinse/ dotate ( pentru servicii medicale comunitare și ambulatorii pentru ambulatorii) </w:t>
            </w:r>
          </w:p>
        </w:tc>
        <w:tc>
          <w:tcPr>
            <w:tcW w:w="2717" w:type="dxa"/>
            <w:vAlign w:val="center"/>
          </w:tcPr>
          <w:p w14:paraId="1FF8D608"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Unități</w:t>
            </w:r>
          </w:p>
        </w:tc>
      </w:tr>
      <w:tr w:rsidR="00EB1ECE" w:rsidRPr="00906A2B" w14:paraId="4020641A" w14:textId="77777777" w:rsidTr="00925395">
        <w:trPr>
          <w:trHeight w:val="469"/>
        </w:trPr>
        <w:tc>
          <w:tcPr>
            <w:tcW w:w="1129" w:type="dxa"/>
          </w:tcPr>
          <w:p w14:paraId="7B2E23D0"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rPr>
              <w:t>8.2</w:t>
            </w:r>
          </w:p>
        </w:tc>
        <w:tc>
          <w:tcPr>
            <w:tcW w:w="1180" w:type="dxa"/>
          </w:tcPr>
          <w:p w14:paraId="3420CF0F"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b/>
              </w:rPr>
              <w:t>1S37i</w:t>
            </w:r>
          </w:p>
        </w:tc>
        <w:tc>
          <w:tcPr>
            <w:tcW w:w="4947" w:type="dxa"/>
          </w:tcPr>
          <w:p w14:paraId="69B44CE3"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rPr>
              <w:t>Unități de primiri urgențe/compartimente de primiri urgențe (nivel terțiar)</w:t>
            </w:r>
          </w:p>
        </w:tc>
        <w:tc>
          <w:tcPr>
            <w:tcW w:w="2717" w:type="dxa"/>
            <w:vAlign w:val="center"/>
          </w:tcPr>
          <w:p w14:paraId="44F68385"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Unități</w:t>
            </w:r>
          </w:p>
        </w:tc>
      </w:tr>
      <w:tr w:rsidR="00C472F1" w:rsidRPr="00906A2B" w14:paraId="00C2ACDD" w14:textId="77777777" w:rsidTr="00925395">
        <w:trPr>
          <w:trHeight w:val="420"/>
        </w:trPr>
        <w:tc>
          <w:tcPr>
            <w:tcW w:w="1129" w:type="dxa"/>
          </w:tcPr>
          <w:p w14:paraId="35AD0AAB" w14:textId="77777777" w:rsidR="00C472F1" w:rsidRPr="00906A2B" w:rsidRDefault="00C472F1" w:rsidP="00F85E03">
            <w:pPr>
              <w:tabs>
                <w:tab w:val="left" w:pos="9356"/>
              </w:tabs>
              <w:ind w:right="-23"/>
              <w:jc w:val="both"/>
              <w:rPr>
                <w:rFonts w:ascii="Trebuchet MS" w:hAnsi="Trebuchet MS"/>
                <w:b/>
              </w:rPr>
            </w:pPr>
            <w:r w:rsidRPr="00906A2B">
              <w:rPr>
                <w:rFonts w:ascii="Trebuchet MS" w:hAnsi="Trebuchet MS"/>
              </w:rPr>
              <w:t>8.1 si 8.2</w:t>
            </w:r>
          </w:p>
        </w:tc>
        <w:tc>
          <w:tcPr>
            <w:tcW w:w="1180" w:type="dxa"/>
          </w:tcPr>
          <w:p w14:paraId="4A7F1810" w14:textId="77777777" w:rsidR="00C472F1" w:rsidRPr="00925395" w:rsidRDefault="00C472F1" w:rsidP="00F85E03">
            <w:pPr>
              <w:tabs>
                <w:tab w:val="left" w:pos="9356"/>
              </w:tabs>
              <w:spacing w:after="160" w:line="259" w:lineRule="auto"/>
              <w:ind w:right="-23"/>
              <w:jc w:val="both"/>
              <w:rPr>
                <w:rFonts w:ascii="Trebuchet MS" w:hAnsi="Trebuchet MS"/>
                <w:b/>
              </w:rPr>
            </w:pPr>
            <w:r w:rsidRPr="000157FE">
              <w:rPr>
                <w:rFonts w:ascii="Trebuchet MS" w:hAnsi="Trebuchet MS"/>
                <w:color w:val="000000"/>
              </w:rPr>
              <w:t>CO 36</w:t>
            </w:r>
          </w:p>
        </w:tc>
        <w:tc>
          <w:tcPr>
            <w:tcW w:w="4947" w:type="dxa"/>
          </w:tcPr>
          <w:p w14:paraId="08CB04C5" w14:textId="77777777" w:rsidR="00C472F1" w:rsidRPr="00925395" w:rsidRDefault="00C472F1" w:rsidP="00925395">
            <w:pPr>
              <w:tabs>
                <w:tab w:val="left" w:pos="9356"/>
              </w:tabs>
              <w:spacing w:line="259" w:lineRule="auto"/>
              <w:ind w:right="-23"/>
              <w:jc w:val="both"/>
              <w:rPr>
                <w:rFonts w:ascii="Trebuchet MS" w:hAnsi="Trebuchet MS"/>
              </w:rPr>
            </w:pPr>
            <w:r w:rsidRPr="00906A2B">
              <w:rPr>
                <w:rFonts w:ascii="Trebuchet MS" w:hAnsi="Trebuchet MS"/>
                <w:color w:val="000000"/>
              </w:rPr>
              <w:t xml:space="preserve">Populația deservită de servicii medicale imbunătățite </w:t>
            </w:r>
          </w:p>
        </w:tc>
        <w:tc>
          <w:tcPr>
            <w:tcW w:w="2717" w:type="dxa"/>
            <w:vAlign w:val="center"/>
          </w:tcPr>
          <w:p w14:paraId="6F829CB5" w14:textId="77777777" w:rsidR="00C472F1" w:rsidRPr="00906A2B" w:rsidRDefault="00FE57CD" w:rsidP="00F85E03">
            <w:pPr>
              <w:tabs>
                <w:tab w:val="left" w:pos="9356"/>
              </w:tabs>
              <w:ind w:right="-23"/>
              <w:jc w:val="both"/>
              <w:rPr>
                <w:rFonts w:ascii="Trebuchet MS" w:hAnsi="Trebuchet MS"/>
                <w:color w:val="000000"/>
              </w:rPr>
            </w:pPr>
            <w:r w:rsidRPr="00906A2B">
              <w:rPr>
                <w:rFonts w:ascii="Trebuchet MS" w:hAnsi="Trebuchet MS"/>
                <w:color w:val="000000"/>
              </w:rPr>
              <w:t>Persoane</w:t>
            </w:r>
          </w:p>
        </w:tc>
      </w:tr>
    </w:tbl>
    <w:tbl>
      <w:tblPr>
        <w:tblW w:w="9895" w:type="dxa"/>
        <w:tblLayout w:type="fixed"/>
        <w:tblLook w:val="01E0" w:firstRow="1" w:lastRow="1" w:firstColumn="1" w:lastColumn="1" w:noHBand="0" w:noVBand="0"/>
      </w:tblPr>
      <w:tblGrid>
        <w:gridCol w:w="794"/>
        <w:gridCol w:w="9101"/>
      </w:tblGrid>
      <w:tr w:rsidR="00073D0B" w:rsidRPr="00906A2B" w14:paraId="7F5545A8" w14:textId="77777777" w:rsidTr="00F85E03">
        <w:trPr>
          <w:trHeight w:val="77"/>
        </w:trPr>
        <w:tc>
          <w:tcPr>
            <w:tcW w:w="794" w:type="dxa"/>
            <w:tcBorders>
              <w:right w:val="single" w:sz="4" w:space="0" w:color="auto"/>
            </w:tcBorders>
          </w:tcPr>
          <w:p w14:paraId="476E5D59"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2BB4CFA5" wp14:editId="528EC80E">
                  <wp:extent cx="244475" cy="25527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101" w:type="dxa"/>
            <w:tcBorders>
              <w:left w:val="single" w:sz="4" w:space="0" w:color="auto"/>
            </w:tcBorders>
          </w:tcPr>
          <w:p w14:paraId="7268C864" w14:textId="77777777" w:rsidR="00925395" w:rsidRDefault="00925395">
            <w:pPr>
              <w:tabs>
                <w:tab w:val="left" w:pos="9356"/>
              </w:tabs>
              <w:autoSpaceDE w:val="0"/>
              <w:autoSpaceDN w:val="0"/>
              <w:adjustRightInd w:val="0"/>
              <w:spacing w:after="0" w:line="240" w:lineRule="auto"/>
              <w:ind w:right="-23"/>
              <w:jc w:val="both"/>
              <w:rPr>
                <w:rFonts w:ascii="Trebuchet MS" w:hAnsi="Trebuchet MS"/>
                <w:i/>
                <w:sz w:val="20"/>
                <w:szCs w:val="20"/>
              </w:rPr>
            </w:pPr>
          </w:p>
          <w:p w14:paraId="6FFFE89C" w14:textId="3EFC5C2C" w:rsidR="00073D0B" w:rsidRPr="00906A2B" w:rsidRDefault="00925395">
            <w:pPr>
              <w:tabs>
                <w:tab w:val="left" w:pos="9356"/>
              </w:tabs>
              <w:autoSpaceDE w:val="0"/>
              <w:autoSpaceDN w:val="0"/>
              <w:adjustRightInd w:val="0"/>
              <w:spacing w:after="0" w:line="240" w:lineRule="auto"/>
              <w:ind w:right="-23"/>
              <w:jc w:val="both"/>
              <w:rPr>
                <w:rFonts w:ascii="Trebuchet MS" w:hAnsi="Trebuchet MS"/>
                <w:i/>
                <w:sz w:val="20"/>
                <w:szCs w:val="20"/>
              </w:rPr>
            </w:pPr>
            <w:r>
              <w:rPr>
                <w:rFonts w:ascii="Trebuchet MS" w:hAnsi="Trebuchet MS"/>
                <w:i/>
                <w:sz w:val="20"/>
                <w:szCs w:val="20"/>
              </w:rPr>
              <w:t>N</w:t>
            </w:r>
            <w:r w:rsidR="00073D0B" w:rsidRPr="000157FE">
              <w:rPr>
                <w:rFonts w:ascii="Trebuchet MS" w:hAnsi="Trebuchet MS"/>
                <w:i/>
                <w:sz w:val="20"/>
                <w:szCs w:val="20"/>
              </w:rPr>
              <w:t>u se acceptă identificarea și cuantificarea, în cadrul cererii de finanțare, a altor indicatori în afara celor mențion</w:t>
            </w:r>
            <w:r w:rsidR="00073D0B" w:rsidRPr="00906A2B">
              <w:rPr>
                <w:rFonts w:ascii="Trebuchet MS" w:hAnsi="Trebuchet MS"/>
                <w:i/>
                <w:sz w:val="20"/>
                <w:szCs w:val="20"/>
              </w:rPr>
              <w:t>ați în cadrul acestei secțiuni</w:t>
            </w:r>
          </w:p>
          <w:p w14:paraId="478BA6B3" w14:textId="77777777" w:rsidR="00073D0B" w:rsidRPr="00906A2B" w:rsidRDefault="00073D0B">
            <w:pPr>
              <w:tabs>
                <w:tab w:val="left" w:pos="9356"/>
              </w:tabs>
              <w:autoSpaceDE w:val="0"/>
              <w:autoSpaceDN w:val="0"/>
              <w:adjustRightInd w:val="0"/>
              <w:spacing w:after="0" w:line="240" w:lineRule="auto"/>
              <w:ind w:right="-23"/>
              <w:jc w:val="both"/>
              <w:rPr>
                <w:rFonts w:ascii="Trebuchet MS" w:hAnsi="Trebuchet MS"/>
                <w:i/>
                <w:sz w:val="20"/>
                <w:szCs w:val="20"/>
              </w:rPr>
            </w:pPr>
          </w:p>
          <w:p w14:paraId="53870EF2" w14:textId="77777777" w:rsidR="00073D0B" w:rsidRPr="00906A2B" w:rsidRDefault="00073D0B">
            <w:pPr>
              <w:tabs>
                <w:tab w:val="left" w:pos="9356"/>
              </w:tabs>
              <w:autoSpaceDE w:val="0"/>
              <w:autoSpaceDN w:val="0"/>
              <w:adjustRightInd w:val="0"/>
              <w:spacing w:after="0" w:line="240" w:lineRule="auto"/>
              <w:ind w:right="-23"/>
              <w:jc w:val="both"/>
              <w:rPr>
                <w:rFonts w:ascii="Trebuchet MS" w:hAnsi="Trebuchet MS"/>
                <w:sz w:val="20"/>
                <w:szCs w:val="20"/>
              </w:rPr>
            </w:pPr>
            <w:r w:rsidRPr="00906A2B">
              <w:rPr>
                <w:rFonts w:ascii="Trebuchet MS" w:hAnsi="Trebuchet MS"/>
                <w:b/>
                <w:sz w:val="20"/>
                <w:szCs w:val="20"/>
              </w:rPr>
              <w:t xml:space="preserve">Neîndeplinirea țintelor stabilite la nivel de proiect, conduce la recuperarea finanţării proporţional cu gradul de neîndeplinire a indicatorului, în conformitate cu OUG nr.66/2011 privind prevenirea, constatarea și sancționarea neregulilor apărute în obținerea și utilizarea fondurilor europene si/sau a fondurilor publice naționale aferente acestora , cu modificările și </w:t>
            </w:r>
            <w:r w:rsidRPr="00906A2B">
              <w:rPr>
                <w:rFonts w:ascii="Trebuchet MS" w:hAnsi="Trebuchet MS"/>
                <w:b/>
                <w:sz w:val="20"/>
                <w:szCs w:val="20"/>
              </w:rPr>
              <w:lastRenderedPageBreak/>
              <w:t>completările ulterioare.</w:t>
            </w:r>
          </w:p>
        </w:tc>
      </w:tr>
    </w:tbl>
    <w:p w14:paraId="055E45E1" w14:textId="61236E1C" w:rsidR="00073D0B" w:rsidRPr="000157FE" w:rsidRDefault="00073D0B" w:rsidP="00C760C2">
      <w:pPr>
        <w:pStyle w:val="Heading2"/>
      </w:pPr>
      <w:bookmarkStart w:id="9" w:name="_Toc488072805"/>
      <w:bookmarkStart w:id="10" w:name="_Toc516661489"/>
      <w:bookmarkEnd w:id="9"/>
      <w:r w:rsidRPr="00906A2B">
        <w:lastRenderedPageBreak/>
        <w:t>1.</w:t>
      </w:r>
      <w:r w:rsidR="00B349FD">
        <w:t>4</w:t>
      </w:r>
      <w:r w:rsidRPr="00906A2B">
        <w:t xml:space="preserve">. </w:t>
      </w:r>
      <w:bookmarkStart w:id="11" w:name="_Toc468973132"/>
      <w:r w:rsidRPr="00906A2B">
        <w:t>Rata de cofinanțare acordată în cadrul prezentelor apeluri de proiecte</w:t>
      </w:r>
      <w:bookmarkEnd w:id="10"/>
      <w:bookmarkEnd w:id="11"/>
    </w:p>
    <w:p w14:paraId="0CAB885B" w14:textId="77777777" w:rsidR="00073D0B" w:rsidRPr="00906A2B" w:rsidRDefault="00073D0B" w:rsidP="00F925B1">
      <w:pPr>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Uniunii Europene</w:t>
      </w:r>
      <w:r w:rsidRPr="00906A2B">
        <w:rPr>
          <w:rFonts w:ascii="Trebuchet MS" w:eastAsia="SimSun" w:hAnsi="Trebuchet MS" w:cs="Arial"/>
          <w:sz w:val="20"/>
          <w:szCs w:val="20"/>
        </w:rPr>
        <w:t xml:space="preserve"> este  de </w:t>
      </w:r>
      <w:r w:rsidR="006709BC" w:rsidRPr="00906A2B">
        <w:rPr>
          <w:rFonts w:ascii="Trebuchet MS" w:eastAsia="SimSun" w:hAnsi="Trebuchet MS" w:cs="Arial"/>
          <w:b/>
          <w:sz w:val="20"/>
          <w:szCs w:val="20"/>
        </w:rPr>
        <w:t>7</w:t>
      </w:r>
      <w:r w:rsidRPr="00906A2B">
        <w:rPr>
          <w:rFonts w:ascii="Trebuchet MS" w:eastAsia="SimSun" w:hAnsi="Trebuchet MS" w:cs="Arial"/>
          <w:b/>
          <w:sz w:val="20"/>
          <w:szCs w:val="20"/>
        </w:rPr>
        <w:t>0%</w:t>
      </w:r>
      <w:r w:rsidRPr="00906A2B">
        <w:rPr>
          <w:rFonts w:ascii="Trebuchet MS" w:eastAsia="SimSun" w:hAnsi="Trebuchet MS" w:cs="Arial"/>
          <w:sz w:val="20"/>
          <w:szCs w:val="20"/>
        </w:rPr>
        <w:t xml:space="preserve"> din valoarea totală a cheltuielilor eligibile ale proiectului prin Fondul European de Dezvoltare Regională (FEDR) ;</w:t>
      </w:r>
    </w:p>
    <w:p w14:paraId="2B9AC6B4" w14:textId="77777777" w:rsidR="00073D0B" w:rsidRPr="00906A2B" w:rsidRDefault="00073D0B" w:rsidP="00F925B1">
      <w:pPr>
        <w:pStyle w:val="ListParagraph"/>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Bugetului de Stat</w:t>
      </w:r>
      <w:r w:rsidRPr="00906A2B">
        <w:rPr>
          <w:rFonts w:ascii="Trebuchet MS" w:eastAsia="SimSun" w:hAnsi="Trebuchet MS" w:cs="Arial"/>
          <w:sz w:val="20"/>
          <w:szCs w:val="20"/>
        </w:rPr>
        <w:t xml:space="preserve"> este de </w:t>
      </w:r>
      <w:r w:rsidR="007F785D" w:rsidRPr="00906A2B">
        <w:rPr>
          <w:rFonts w:ascii="Trebuchet MS" w:eastAsia="SimSun" w:hAnsi="Trebuchet MS" w:cs="Arial"/>
          <w:b/>
          <w:sz w:val="20"/>
          <w:szCs w:val="20"/>
        </w:rPr>
        <w:t>28</w:t>
      </w:r>
      <w:r w:rsidRPr="00906A2B">
        <w:rPr>
          <w:rFonts w:ascii="Trebuchet MS" w:eastAsia="SimSun" w:hAnsi="Trebuchet MS" w:cs="Arial"/>
          <w:b/>
          <w:sz w:val="20"/>
          <w:szCs w:val="20"/>
        </w:rPr>
        <w:t xml:space="preserve"> %</w:t>
      </w:r>
      <w:r w:rsidRPr="00906A2B">
        <w:rPr>
          <w:rFonts w:ascii="Trebuchet MS" w:eastAsia="SimSun" w:hAnsi="Trebuchet MS" w:cs="Arial"/>
          <w:sz w:val="20"/>
          <w:szCs w:val="20"/>
        </w:rPr>
        <w:t xml:space="preserve"> din valoarea totală a cheltuielilor eligibile ale proiectului</w:t>
      </w:r>
      <w:r w:rsidR="007F785D" w:rsidRPr="00906A2B">
        <w:rPr>
          <w:rFonts w:ascii="Trebuchet MS" w:eastAsia="SimSun" w:hAnsi="Trebuchet MS" w:cs="Arial"/>
          <w:sz w:val="20"/>
          <w:szCs w:val="20"/>
        </w:rPr>
        <w:t xml:space="preserve"> pentru UAT/autorități </w:t>
      </w:r>
      <w:r w:rsidR="007F785D" w:rsidRPr="00906A2B">
        <w:rPr>
          <w:rFonts w:ascii="Trebuchet MS" w:hAnsi="Trebuchet MS"/>
          <w:bCs/>
          <w:iCs/>
          <w:noProof/>
          <w:color w:val="000000"/>
          <w:sz w:val="20"/>
          <w:szCs w:val="20"/>
        </w:rPr>
        <w:t xml:space="preserve"> </w:t>
      </w:r>
      <w:r w:rsidR="007F785D" w:rsidRPr="00906A2B">
        <w:rPr>
          <w:rFonts w:ascii="Trebuchet MS" w:hAnsi="Trebuchet MS"/>
          <w:b/>
          <w:bCs/>
          <w:iCs/>
          <w:noProof/>
          <w:color w:val="000000"/>
          <w:sz w:val="20"/>
          <w:szCs w:val="20"/>
        </w:rPr>
        <w:t>și instituții ale administraţiei publice locale</w:t>
      </w:r>
      <w:r w:rsidR="007F785D" w:rsidRPr="00906A2B">
        <w:rPr>
          <w:rFonts w:ascii="Trebuchet MS" w:eastAsia="SimSun" w:hAnsi="Trebuchet MS" w:cs="Arial"/>
          <w:sz w:val="20"/>
          <w:szCs w:val="20"/>
        </w:rPr>
        <w:t xml:space="preserve"> </w:t>
      </w:r>
      <w:r w:rsidRPr="00906A2B">
        <w:rPr>
          <w:rFonts w:ascii="Trebuchet MS" w:eastAsia="SimSun" w:hAnsi="Trebuchet MS" w:cs="Arial"/>
          <w:sz w:val="20"/>
          <w:szCs w:val="20"/>
        </w:rPr>
        <w:t>;</w:t>
      </w:r>
    </w:p>
    <w:p w14:paraId="6BC5B158" w14:textId="77777777" w:rsidR="006709BC" w:rsidRPr="00906A2B" w:rsidRDefault="00073D0B" w:rsidP="00F925B1">
      <w:pPr>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Solicitantului</w:t>
      </w:r>
      <w:r w:rsidRPr="00906A2B">
        <w:rPr>
          <w:rFonts w:ascii="Trebuchet MS" w:eastAsia="SimSun" w:hAnsi="Trebuchet MS" w:cs="Arial"/>
          <w:sz w:val="20"/>
          <w:szCs w:val="20"/>
        </w:rPr>
        <w:t xml:space="preserve"> este de </w:t>
      </w:r>
      <w:r w:rsidR="006709BC" w:rsidRPr="00906A2B">
        <w:rPr>
          <w:rFonts w:ascii="Trebuchet MS" w:eastAsia="SimSun" w:hAnsi="Trebuchet MS" w:cs="Arial"/>
          <w:sz w:val="20"/>
          <w:szCs w:val="20"/>
        </w:rPr>
        <w:t>:</w:t>
      </w:r>
    </w:p>
    <w:p w14:paraId="1A316186" w14:textId="77777777" w:rsidR="00073D0B" w:rsidRPr="00906A2B" w:rsidRDefault="006709BC" w:rsidP="00F85E03">
      <w:pPr>
        <w:tabs>
          <w:tab w:val="left" w:pos="9356"/>
        </w:tabs>
        <w:ind w:right="-23"/>
        <w:jc w:val="both"/>
        <w:rPr>
          <w:rFonts w:ascii="Trebuchet MS" w:eastAsia="SimSun" w:hAnsi="Trebuchet MS" w:cs="Arial"/>
          <w:b/>
          <w:sz w:val="20"/>
          <w:szCs w:val="20"/>
        </w:rPr>
      </w:pPr>
      <w:r w:rsidRPr="00906A2B">
        <w:rPr>
          <w:rFonts w:ascii="Trebuchet MS" w:eastAsia="SimSun" w:hAnsi="Trebuchet MS" w:cs="Arial"/>
          <w:sz w:val="20"/>
          <w:szCs w:val="20"/>
        </w:rPr>
        <w:t xml:space="preserve">- </w:t>
      </w:r>
      <w:r w:rsidR="00073D0B" w:rsidRPr="00906A2B">
        <w:rPr>
          <w:rFonts w:ascii="Trebuchet MS" w:eastAsia="SimSun" w:hAnsi="Trebuchet MS" w:cs="Arial"/>
          <w:b/>
          <w:sz w:val="20"/>
          <w:szCs w:val="20"/>
        </w:rPr>
        <w:t>2 %</w:t>
      </w:r>
      <w:r w:rsidR="00073D0B" w:rsidRPr="00906A2B">
        <w:rPr>
          <w:rFonts w:ascii="Trebuchet MS" w:eastAsia="SimSun" w:hAnsi="Trebuchet MS" w:cs="Arial"/>
          <w:sz w:val="20"/>
          <w:szCs w:val="20"/>
        </w:rPr>
        <w:t xml:space="preserve"> din valoarea totală a cheltuielilor eligibile ale proiectului</w:t>
      </w:r>
      <w:r w:rsidRPr="00906A2B">
        <w:rPr>
          <w:rFonts w:ascii="Trebuchet MS" w:eastAsia="SimSun" w:hAnsi="Trebuchet MS" w:cs="Arial"/>
          <w:sz w:val="20"/>
          <w:szCs w:val="20"/>
        </w:rPr>
        <w:t xml:space="preserve"> pentru UAT/autorități </w:t>
      </w:r>
      <w:r w:rsidRPr="00906A2B">
        <w:rPr>
          <w:rFonts w:ascii="Trebuchet MS" w:hAnsi="Trebuchet MS"/>
          <w:bCs/>
          <w:iCs/>
          <w:noProof/>
          <w:color w:val="000000"/>
          <w:sz w:val="20"/>
          <w:szCs w:val="20"/>
        </w:rPr>
        <w:t xml:space="preserve"> </w:t>
      </w:r>
      <w:r w:rsidRPr="00906A2B">
        <w:rPr>
          <w:rFonts w:ascii="Trebuchet MS" w:hAnsi="Trebuchet MS"/>
          <w:b/>
          <w:bCs/>
          <w:iCs/>
          <w:noProof/>
          <w:color w:val="000000"/>
          <w:sz w:val="20"/>
          <w:szCs w:val="20"/>
        </w:rPr>
        <w:t>și instituții ale administraţiei publice locale</w:t>
      </w:r>
      <w:r w:rsidR="00073D0B" w:rsidRPr="00906A2B">
        <w:rPr>
          <w:rFonts w:ascii="Trebuchet MS" w:eastAsia="SimSun" w:hAnsi="Trebuchet MS" w:cs="Arial"/>
          <w:b/>
          <w:sz w:val="20"/>
          <w:szCs w:val="20"/>
        </w:rPr>
        <w:t>.</w:t>
      </w:r>
    </w:p>
    <w:p w14:paraId="73772286" w14:textId="77777777" w:rsidR="006709BC" w:rsidRDefault="006709BC" w:rsidP="00F85E03">
      <w:pPr>
        <w:tabs>
          <w:tab w:val="left" w:pos="9356"/>
        </w:tabs>
        <w:ind w:right="-23"/>
        <w:jc w:val="both"/>
        <w:rPr>
          <w:rFonts w:ascii="Trebuchet MS" w:eastAsia="SimSun" w:hAnsi="Trebuchet MS" w:cs="Arial"/>
          <w:b/>
          <w:sz w:val="20"/>
          <w:szCs w:val="20"/>
        </w:rPr>
      </w:pPr>
      <w:r w:rsidRPr="00906A2B">
        <w:rPr>
          <w:rFonts w:ascii="Trebuchet MS" w:eastAsia="SimSun" w:hAnsi="Trebuchet MS" w:cs="Arial"/>
          <w:sz w:val="20"/>
          <w:szCs w:val="20"/>
        </w:rPr>
        <w:t xml:space="preserve">- 30% din valoarea totală a cheltuielilor eligibile ale proiectului pentru </w:t>
      </w:r>
      <w:r w:rsidR="007F204A" w:rsidRPr="00906A2B">
        <w:rPr>
          <w:rFonts w:ascii="Trebuchet MS" w:eastAsia="SimSun" w:hAnsi="Trebuchet MS" w:cs="Arial"/>
          <w:sz w:val="20"/>
          <w:szCs w:val="20"/>
        </w:rPr>
        <w:t xml:space="preserve">autorități </w:t>
      </w:r>
      <w:r w:rsidRPr="00906A2B">
        <w:rPr>
          <w:rFonts w:ascii="Trebuchet MS" w:hAnsi="Trebuchet MS"/>
          <w:b/>
          <w:bCs/>
          <w:iCs/>
          <w:noProof/>
          <w:color w:val="000000"/>
          <w:sz w:val="20"/>
          <w:szCs w:val="20"/>
        </w:rPr>
        <w:t>și instituții ale administraţiei publice centrale</w:t>
      </w:r>
      <w:r w:rsidRPr="00906A2B">
        <w:rPr>
          <w:rFonts w:ascii="Trebuchet MS" w:eastAsia="SimSun" w:hAnsi="Trebuchet MS" w:cs="Arial"/>
          <w:b/>
          <w:sz w:val="20"/>
          <w:szCs w:val="20"/>
        </w:rPr>
        <w:t>.</w:t>
      </w:r>
    </w:p>
    <w:p w14:paraId="608D94D5" w14:textId="77777777" w:rsidR="00C760C2" w:rsidRPr="00906A2B" w:rsidRDefault="00C760C2" w:rsidP="00F85E03">
      <w:pPr>
        <w:tabs>
          <w:tab w:val="left" w:pos="9356"/>
        </w:tabs>
        <w:ind w:right="-23"/>
        <w:jc w:val="both"/>
        <w:rPr>
          <w:rFonts w:ascii="Trebuchet MS" w:eastAsia="SimSun" w:hAnsi="Trebuchet MS" w:cs="Arial"/>
          <w:b/>
          <w:sz w:val="20"/>
          <w:szCs w:val="20"/>
        </w:rPr>
      </w:pPr>
    </w:p>
    <w:p w14:paraId="3C746E82" w14:textId="77777777" w:rsidR="00073D0B" w:rsidRPr="00C760C2" w:rsidRDefault="00073D0B" w:rsidP="00C760C2">
      <w:pPr>
        <w:pStyle w:val="Heading1"/>
      </w:pPr>
      <w:bookmarkStart w:id="12" w:name="_Toc468973133"/>
      <w:bookmarkStart w:id="13" w:name="_Toc516661490"/>
      <w:r w:rsidRPr="00C760C2">
        <w:t>2. Informații despre apelurile  de proiecte</w:t>
      </w:r>
      <w:bookmarkEnd w:id="12"/>
      <w:bookmarkEnd w:id="13"/>
    </w:p>
    <w:p w14:paraId="59C04692" w14:textId="77777777" w:rsidR="00073D0B" w:rsidRPr="00906A2B" w:rsidRDefault="00073D0B" w:rsidP="00C760C2">
      <w:pPr>
        <w:pStyle w:val="Heading2"/>
      </w:pPr>
      <w:bookmarkStart w:id="14" w:name="_Toc516661491"/>
      <w:bookmarkStart w:id="15" w:name="_Ref426112161"/>
      <w:bookmarkStart w:id="16" w:name="_Toc468973134"/>
      <w:r w:rsidRPr="00906A2B">
        <w:t>2.1 Tipul apelurilor de proiecte care se lansează</w:t>
      </w:r>
      <w:bookmarkEnd w:id="14"/>
      <w:r w:rsidRPr="00906A2B">
        <w:t xml:space="preserve"> </w:t>
      </w:r>
      <w:bookmarkEnd w:id="15"/>
      <w:bookmarkEnd w:id="16"/>
    </w:p>
    <w:p w14:paraId="4060249C" w14:textId="21922B45"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 xml:space="preserve">Prezentele apeluri de proiecte vor fi de tip non competitiv cu </w:t>
      </w:r>
      <w:r w:rsidRPr="00906A2B">
        <w:rPr>
          <w:rFonts w:ascii="Trebuchet MS" w:eastAsia="SimSun" w:hAnsi="Trebuchet MS" w:cs="Calibri"/>
          <w:b/>
          <w:bCs/>
          <w:sz w:val="20"/>
          <w:szCs w:val="20"/>
        </w:rPr>
        <w:t xml:space="preserve">termen limită de depunere </w:t>
      </w:r>
      <w:r w:rsidR="00E710E8" w:rsidRPr="00906A2B">
        <w:rPr>
          <w:rFonts w:ascii="Trebuchet MS" w:eastAsia="SimSun" w:hAnsi="Trebuchet MS" w:cs="Calibri"/>
          <w:b/>
          <w:bCs/>
          <w:sz w:val="20"/>
          <w:szCs w:val="20"/>
          <w:highlight w:val="yellow"/>
        </w:rPr>
        <w:t xml:space="preserve">2 </w:t>
      </w:r>
      <w:r w:rsidRPr="00906A2B">
        <w:rPr>
          <w:rFonts w:ascii="Trebuchet MS" w:eastAsia="SimSun" w:hAnsi="Trebuchet MS" w:cs="Calibri"/>
          <w:b/>
          <w:bCs/>
          <w:sz w:val="20"/>
          <w:szCs w:val="20"/>
          <w:highlight w:val="yellow"/>
        </w:rPr>
        <w:t>luni</w:t>
      </w:r>
      <w:r w:rsidRPr="00906A2B">
        <w:rPr>
          <w:rFonts w:ascii="Trebuchet MS" w:eastAsia="SimSun" w:hAnsi="Trebuchet MS" w:cs="Calibri"/>
          <w:bCs/>
          <w:sz w:val="20"/>
          <w:szCs w:val="20"/>
          <w:highlight w:val="yellow"/>
        </w:rPr>
        <w:t>.</w:t>
      </w:r>
      <w:r w:rsidRPr="00906A2B">
        <w:rPr>
          <w:rFonts w:ascii="Trebuchet MS" w:eastAsia="SimSun" w:hAnsi="Trebuchet MS" w:cs="Calibri"/>
          <w:bCs/>
          <w:sz w:val="20"/>
          <w:szCs w:val="20"/>
        </w:rPr>
        <w:t xml:space="preserve">  </w:t>
      </w:r>
    </w:p>
    <w:p w14:paraId="436938C8" w14:textId="77777777"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Acestea se adresează:</w:t>
      </w:r>
    </w:p>
    <w:p w14:paraId="36B42EC4" w14:textId="77777777"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3972F470" w14:textId="77777777" w:rsidR="00FE711A" w:rsidRPr="00906A2B" w:rsidRDefault="00FE711A" w:rsidP="00F85E03">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0A18415C" w14:textId="77777777" w:rsidR="00FE711A" w:rsidRPr="00906A2B" w:rsidRDefault="00FE711A" w:rsidP="00F925B1">
      <w:pPr>
        <w:pStyle w:val="ListParagraph"/>
        <w:numPr>
          <w:ilvl w:val="0"/>
          <w:numId w:val="3"/>
        </w:numPr>
        <w:tabs>
          <w:tab w:val="left" w:pos="9356"/>
        </w:tabs>
        <w:ind w:right="-23"/>
        <w:jc w:val="both"/>
        <w:rPr>
          <w:rFonts w:ascii="Trebuchet MS" w:hAnsi="Trebuchet MS"/>
          <w:b/>
          <w:sz w:val="20"/>
          <w:szCs w:val="20"/>
          <w:highlight w:val="yellow"/>
        </w:rPr>
      </w:pPr>
      <w:r w:rsidRPr="00906A2B">
        <w:rPr>
          <w:rFonts w:ascii="Trebuchet MS" w:hAnsi="Trebuchet MS"/>
          <w:b/>
          <w:sz w:val="20"/>
          <w:szCs w:val="20"/>
          <w:highlight w:val="yellow"/>
        </w:rPr>
        <w:t xml:space="preserve"> POR/2018/8/8.1/1/8.1.A/7 regiuni – Nefinalizate, </w:t>
      </w:r>
      <w:r w:rsidRPr="00906A2B">
        <w:rPr>
          <w:rFonts w:ascii="Trebuchet MS" w:eastAsia="SimSun" w:hAnsi="Trebuchet MS" w:cs="Calibri"/>
          <w:bCs/>
          <w:sz w:val="20"/>
          <w:szCs w:val="20"/>
        </w:rPr>
        <w:t xml:space="preserve">celor </w:t>
      </w:r>
      <w:r w:rsidRPr="00906A2B">
        <w:rPr>
          <w:rFonts w:ascii="Trebuchet MS" w:eastAsia="SimSun" w:hAnsi="Trebuchet MS" w:cs="Calibri"/>
          <w:b/>
          <w:bCs/>
          <w:sz w:val="20"/>
          <w:szCs w:val="20"/>
        </w:rPr>
        <w:t>7 regiuni de dezvoltare</w:t>
      </w:r>
      <w:r w:rsidRPr="00906A2B">
        <w:rPr>
          <w:rFonts w:ascii="Trebuchet MS" w:eastAsia="SimSun" w:hAnsi="Trebuchet MS" w:cs="Calibri"/>
          <w:bCs/>
          <w:sz w:val="20"/>
          <w:szCs w:val="20"/>
        </w:rPr>
        <w:t xml:space="preserve"> ale României: </w:t>
      </w:r>
      <w:r w:rsidRPr="00906A2B">
        <w:rPr>
          <w:rFonts w:ascii="Trebuchet MS" w:hAnsi="Trebuchet MS"/>
          <w:sz w:val="20"/>
          <w:szCs w:val="20"/>
        </w:rPr>
        <w:t>Nord Vest, Nord Est, Vest, Sud Vest Oltenia, Sud Muntenia, Sud Est si Centru,</w:t>
      </w:r>
      <w:r w:rsidRPr="00906A2B">
        <w:rPr>
          <w:rFonts w:ascii="Trebuchet MS" w:eastAsia="SimSun" w:hAnsi="Trebuchet MS" w:cs="Calibri"/>
          <w:bCs/>
          <w:sz w:val="20"/>
          <w:szCs w:val="20"/>
        </w:rPr>
        <w:t xml:space="preserve"> </w:t>
      </w:r>
      <w:r w:rsidRPr="00906A2B">
        <w:rPr>
          <w:rFonts w:ascii="Trebuchet MS" w:hAnsi="Trebuchet MS"/>
          <w:b/>
          <w:color w:val="7030A0"/>
          <w:sz w:val="20"/>
          <w:szCs w:val="20"/>
          <w:highlight w:val="yellow"/>
          <w:u w:val="single"/>
        </w:rPr>
        <w:t>cod apel...............</w:t>
      </w:r>
    </w:p>
    <w:p w14:paraId="5F9023A3" w14:textId="77777777" w:rsidR="00FE711A" w:rsidRPr="00906A2B" w:rsidRDefault="00FE711A" w:rsidP="00F925B1">
      <w:pPr>
        <w:pStyle w:val="ListParagraph"/>
        <w:numPr>
          <w:ilvl w:val="0"/>
          <w:numId w:val="3"/>
        </w:numPr>
        <w:tabs>
          <w:tab w:val="left" w:pos="9356"/>
        </w:tabs>
        <w:ind w:right="-23"/>
        <w:jc w:val="both"/>
        <w:rPr>
          <w:rFonts w:ascii="Trebuchet MS" w:hAnsi="Trebuchet MS"/>
          <w:b/>
          <w:sz w:val="20"/>
          <w:szCs w:val="20"/>
          <w:highlight w:val="yellow"/>
        </w:rPr>
      </w:pPr>
      <w:r w:rsidRPr="00906A2B">
        <w:rPr>
          <w:rFonts w:ascii="Trebuchet MS" w:hAnsi="Trebuchet MS"/>
          <w:b/>
          <w:sz w:val="20"/>
          <w:szCs w:val="20"/>
          <w:highlight w:val="yellow"/>
        </w:rPr>
        <w:t xml:space="preserve"> POR/2018/8/8.1/1/8.1.A/ITI </w:t>
      </w:r>
      <w:r w:rsidR="007016FB" w:rsidRPr="00906A2B">
        <w:rPr>
          <w:rFonts w:ascii="Trebuchet MS" w:hAnsi="Trebuchet MS"/>
          <w:b/>
          <w:sz w:val="20"/>
          <w:szCs w:val="20"/>
          <w:highlight w:val="yellow"/>
        </w:rPr>
        <w:t>–</w:t>
      </w:r>
      <w:r w:rsidRPr="00906A2B">
        <w:rPr>
          <w:rFonts w:ascii="Trebuchet MS" w:hAnsi="Trebuchet MS"/>
          <w:b/>
          <w:sz w:val="20"/>
          <w:szCs w:val="20"/>
          <w:highlight w:val="yellow"/>
        </w:rPr>
        <w:t xml:space="preserve"> Nefinalizate</w:t>
      </w:r>
      <w:r w:rsidR="007016FB" w:rsidRPr="00906A2B">
        <w:rPr>
          <w:rFonts w:ascii="Trebuchet MS" w:hAnsi="Trebuchet MS"/>
          <w:b/>
          <w:sz w:val="20"/>
          <w:szCs w:val="20"/>
          <w:highlight w:val="yellow"/>
        </w:rPr>
        <w:t>,</w:t>
      </w:r>
      <w:r w:rsidR="007016FB" w:rsidRPr="00906A2B">
        <w:rPr>
          <w:rFonts w:ascii="Trebuchet MS" w:eastAsia="SimSun" w:hAnsi="Trebuchet MS" w:cs="Calibri"/>
          <w:b/>
          <w:bCs/>
          <w:sz w:val="20"/>
          <w:szCs w:val="20"/>
        </w:rPr>
        <w:t xml:space="preserve"> Teritoriului  ITI Delta Dunării</w:t>
      </w:r>
      <w:r w:rsidR="007016FB" w:rsidRPr="00906A2B">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7016FB" w:rsidRPr="00906A2B">
        <w:rPr>
          <w:rFonts w:ascii="Trebuchet MS" w:hAnsi="Trebuchet MS"/>
          <w:b/>
          <w:color w:val="7030A0"/>
          <w:sz w:val="20"/>
          <w:szCs w:val="20"/>
          <w:highlight w:val="yellow"/>
          <w:u w:val="single"/>
        </w:rPr>
        <w:t>cod apel..........</w:t>
      </w:r>
    </w:p>
    <w:p w14:paraId="37B40D6A" w14:textId="77777777" w:rsidR="00192ACB" w:rsidRPr="00906A2B" w:rsidRDefault="00FE711A" w:rsidP="00F925B1">
      <w:pPr>
        <w:pStyle w:val="ListParagraph"/>
        <w:numPr>
          <w:ilvl w:val="0"/>
          <w:numId w:val="3"/>
        </w:numPr>
        <w:tabs>
          <w:tab w:val="left" w:pos="9356"/>
        </w:tabs>
        <w:ind w:right="-23"/>
        <w:jc w:val="both"/>
        <w:rPr>
          <w:rFonts w:ascii="Trebuchet MS" w:hAnsi="Trebuchet MS"/>
          <w:b/>
          <w:sz w:val="20"/>
          <w:szCs w:val="20"/>
          <w:highlight w:val="yellow"/>
        </w:rPr>
      </w:pPr>
      <w:r w:rsidRPr="00906A2B">
        <w:rPr>
          <w:rFonts w:ascii="Trebuchet MS" w:hAnsi="Trebuchet MS"/>
          <w:b/>
          <w:sz w:val="20"/>
          <w:szCs w:val="20"/>
          <w:highlight w:val="yellow"/>
        </w:rPr>
        <w:t xml:space="preserve"> POR/2018/8/8.1/1/8.2.B/7 regiuni </w:t>
      </w:r>
      <w:r w:rsidR="00192ACB" w:rsidRPr="00906A2B">
        <w:rPr>
          <w:rFonts w:ascii="Trebuchet MS" w:hAnsi="Trebuchet MS"/>
          <w:b/>
          <w:sz w:val="20"/>
          <w:szCs w:val="20"/>
          <w:highlight w:val="yellow"/>
        </w:rPr>
        <w:t>–</w:t>
      </w:r>
      <w:r w:rsidRPr="00906A2B">
        <w:rPr>
          <w:rFonts w:ascii="Trebuchet MS" w:hAnsi="Trebuchet MS"/>
          <w:b/>
          <w:sz w:val="20"/>
          <w:szCs w:val="20"/>
          <w:highlight w:val="yellow"/>
        </w:rPr>
        <w:t xml:space="preserve"> Nefinalizate</w:t>
      </w:r>
      <w:r w:rsidR="00192ACB" w:rsidRPr="00906A2B">
        <w:rPr>
          <w:rFonts w:ascii="Trebuchet MS" w:hAnsi="Trebuchet MS"/>
          <w:b/>
          <w:sz w:val="20"/>
          <w:szCs w:val="20"/>
          <w:highlight w:val="yellow"/>
        </w:rPr>
        <w:t xml:space="preserve">, </w:t>
      </w:r>
      <w:r w:rsidR="00192ACB" w:rsidRPr="00906A2B">
        <w:rPr>
          <w:rFonts w:ascii="Trebuchet MS" w:eastAsia="SimSun" w:hAnsi="Trebuchet MS" w:cs="Calibri"/>
          <w:bCs/>
          <w:sz w:val="20"/>
          <w:szCs w:val="20"/>
        </w:rPr>
        <w:t xml:space="preserve">celor </w:t>
      </w:r>
      <w:r w:rsidR="00192ACB" w:rsidRPr="00906A2B">
        <w:rPr>
          <w:rFonts w:ascii="Trebuchet MS" w:eastAsia="SimSun" w:hAnsi="Trebuchet MS" w:cs="Calibri"/>
          <w:b/>
          <w:bCs/>
          <w:sz w:val="20"/>
          <w:szCs w:val="20"/>
        </w:rPr>
        <w:t>7 regiuni de dezvoltare</w:t>
      </w:r>
      <w:r w:rsidR="00192ACB" w:rsidRPr="00906A2B">
        <w:rPr>
          <w:rFonts w:ascii="Trebuchet MS" w:eastAsia="SimSun" w:hAnsi="Trebuchet MS" w:cs="Calibri"/>
          <w:bCs/>
          <w:sz w:val="20"/>
          <w:szCs w:val="20"/>
        </w:rPr>
        <w:t xml:space="preserve"> ale României: </w:t>
      </w:r>
      <w:r w:rsidR="00192ACB" w:rsidRPr="00906A2B">
        <w:rPr>
          <w:rFonts w:ascii="Trebuchet MS" w:hAnsi="Trebuchet MS"/>
          <w:sz w:val="20"/>
          <w:szCs w:val="20"/>
        </w:rPr>
        <w:t>Nord Vest, Nord Est, Vest, Sud Vest Oltenia, Sud Muntenia, Sud Est si Centru,</w:t>
      </w:r>
      <w:r w:rsidR="00192ACB" w:rsidRPr="00906A2B">
        <w:rPr>
          <w:rFonts w:ascii="Trebuchet MS" w:eastAsia="SimSun" w:hAnsi="Trebuchet MS" w:cs="Calibri"/>
          <w:bCs/>
          <w:sz w:val="20"/>
          <w:szCs w:val="20"/>
        </w:rPr>
        <w:t xml:space="preserve"> </w:t>
      </w:r>
      <w:r w:rsidR="00192ACB" w:rsidRPr="00906A2B">
        <w:rPr>
          <w:rFonts w:ascii="Trebuchet MS" w:hAnsi="Trebuchet MS"/>
          <w:b/>
          <w:color w:val="7030A0"/>
          <w:sz w:val="20"/>
          <w:szCs w:val="20"/>
          <w:highlight w:val="yellow"/>
          <w:u w:val="single"/>
        </w:rPr>
        <w:t>cod apel...............</w:t>
      </w:r>
    </w:p>
    <w:p w14:paraId="11737640" w14:textId="77777777" w:rsidR="007016FB" w:rsidRPr="00906A2B" w:rsidRDefault="00FE711A" w:rsidP="00F925B1">
      <w:pPr>
        <w:pStyle w:val="ListParagraph"/>
        <w:numPr>
          <w:ilvl w:val="0"/>
          <w:numId w:val="3"/>
        </w:numPr>
        <w:tabs>
          <w:tab w:val="left" w:pos="9356"/>
        </w:tabs>
        <w:ind w:right="-23"/>
        <w:jc w:val="both"/>
        <w:rPr>
          <w:rFonts w:ascii="Trebuchet MS" w:hAnsi="Trebuchet MS"/>
          <w:b/>
          <w:sz w:val="20"/>
          <w:szCs w:val="20"/>
          <w:highlight w:val="yellow"/>
        </w:rPr>
      </w:pPr>
      <w:r w:rsidRPr="00906A2B">
        <w:rPr>
          <w:rFonts w:ascii="Trebuchet MS" w:hAnsi="Trebuchet MS"/>
          <w:b/>
          <w:sz w:val="20"/>
          <w:szCs w:val="20"/>
          <w:highlight w:val="yellow"/>
        </w:rPr>
        <w:t xml:space="preserve"> POR/2018/8/8.1/1/8.2.B/ITI </w:t>
      </w:r>
      <w:r w:rsidR="007016FB" w:rsidRPr="00906A2B">
        <w:rPr>
          <w:rFonts w:ascii="Trebuchet MS" w:hAnsi="Trebuchet MS"/>
          <w:b/>
          <w:sz w:val="20"/>
          <w:szCs w:val="20"/>
          <w:highlight w:val="yellow"/>
        </w:rPr>
        <w:t>–</w:t>
      </w:r>
      <w:r w:rsidRPr="00906A2B">
        <w:rPr>
          <w:rFonts w:ascii="Trebuchet MS" w:hAnsi="Trebuchet MS"/>
          <w:b/>
          <w:sz w:val="20"/>
          <w:szCs w:val="20"/>
          <w:highlight w:val="yellow"/>
        </w:rPr>
        <w:t xml:space="preserve"> Nefinalizate</w:t>
      </w:r>
      <w:r w:rsidR="007016FB" w:rsidRPr="00906A2B">
        <w:rPr>
          <w:rFonts w:ascii="Trebuchet MS" w:hAnsi="Trebuchet MS"/>
          <w:b/>
          <w:sz w:val="20"/>
          <w:szCs w:val="20"/>
          <w:highlight w:val="yellow"/>
        </w:rPr>
        <w:t>,</w:t>
      </w:r>
      <w:r w:rsidR="007016FB" w:rsidRPr="00906A2B">
        <w:rPr>
          <w:rFonts w:ascii="Trebuchet MS" w:eastAsia="SimSun" w:hAnsi="Trebuchet MS" w:cs="Calibri"/>
          <w:b/>
          <w:bCs/>
          <w:sz w:val="20"/>
          <w:szCs w:val="20"/>
        </w:rPr>
        <w:t xml:space="preserve"> Teritoriului  ITI Delta Dunării</w:t>
      </w:r>
      <w:r w:rsidR="007016FB" w:rsidRPr="00906A2B">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7016FB" w:rsidRPr="00906A2B">
        <w:rPr>
          <w:rFonts w:ascii="Trebuchet MS" w:hAnsi="Trebuchet MS"/>
          <w:b/>
          <w:color w:val="7030A0"/>
          <w:sz w:val="20"/>
          <w:szCs w:val="20"/>
          <w:highlight w:val="yellow"/>
          <w:u w:val="single"/>
        </w:rPr>
        <w:t>cod apel..........</w:t>
      </w:r>
    </w:p>
    <w:p w14:paraId="158C2774" w14:textId="77777777" w:rsidR="00073D0B" w:rsidRPr="00906A2B" w:rsidRDefault="00073D0B">
      <w:pPr>
        <w:tabs>
          <w:tab w:val="left" w:pos="9356"/>
        </w:tabs>
        <w:spacing w:after="0"/>
        <w:ind w:right="-23"/>
        <w:jc w:val="both"/>
        <w:rPr>
          <w:rFonts w:ascii="Trebuchet MS" w:eastAsia="SimSun" w:hAnsi="Trebuchet MS"/>
          <w:bCs/>
          <w:sz w:val="20"/>
          <w:szCs w:val="20"/>
        </w:rPr>
      </w:pPr>
      <w:r w:rsidRPr="00906A2B">
        <w:rPr>
          <w:rFonts w:ascii="Trebuchet MS" w:eastAsia="SimSun" w:hAnsi="Trebuchet MS"/>
          <w:bCs/>
          <w:sz w:val="20"/>
          <w:szCs w:val="20"/>
        </w:rPr>
        <w:t>În cazul în care, în cadrul prezentelor apeluri de proiecte, o cerere de finanțare depusă este respinsă într-una din etapele procesului de evaluare, selecţie şi contractare, aceasta poate fi redepusă în cadrul aceluiași apel de proiecte, în limita termenului de depunere a proiectelor. Proiectele redepuse sunt considerate din punct de vedere procedural proiecte nou-depuse .</w:t>
      </w:r>
    </w:p>
    <w:p w14:paraId="3CD25B71" w14:textId="77777777" w:rsidR="007016FB" w:rsidRPr="00906A2B" w:rsidRDefault="00073D0B">
      <w:pPr>
        <w:tabs>
          <w:tab w:val="left" w:pos="9356"/>
        </w:tabs>
        <w:spacing w:line="240" w:lineRule="auto"/>
        <w:ind w:right="-23"/>
        <w:jc w:val="both"/>
        <w:rPr>
          <w:rFonts w:ascii="Trebuchet MS" w:eastAsia="SimSun" w:hAnsi="Trebuchet MS"/>
          <w:bCs/>
          <w:sz w:val="20"/>
          <w:szCs w:val="20"/>
        </w:rPr>
      </w:pPr>
      <w:r w:rsidRPr="00906A2B">
        <w:rPr>
          <w:rFonts w:ascii="Trebuchet MS" w:eastAsia="SimSun" w:hAnsi="Trebuchet MS"/>
          <w:bCs/>
          <w:sz w:val="20"/>
          <w:szCs w:val="20"/>
        </w:rPr>
        <w:lastRenderedPageBreak/>
        <w:t xml:space="preserve">În etapa de precontractare, pot intra proiectele </w:t>
      </w:r>
      <w:r w:rsidR="007016FB" w:rsidRPr="00906A2B">
        <w:rPr>
          <w:rFonts w:ascii="Trebuchet MS" w:eastAsia="SimSun" w:hAnsi="Trebuchet MS"/>
          <w:bCs/>
          <w:sz w:val="20"/>
          <w:szCs w:val="20"/>
        </w:rPr>
        <w:t xml:space="preserve">care în urma evaluării acestor vor fi declarate conforme ți eligibile . </w:t>
      </w:r>
    </w:p>
    <w:p w14:paraId="6D0AD0C5" w14:textId="1140C267" w:rsidR="00B575C5" w:rsidRPr="00906A2B" w:rsidRDefault="00B575C5">
      <w:pPr>
        <w:tabs>
          <w:tab w:val="left" w:pos="9356"/>
        </w:tabs>
        <w:spacing w:line="240" w:lineRule="auto"/>
        <w:ind w:right="-23"/>
        <w:jc w:val="both"/>
        <w:rPr>
          <w:rFonts w:ascii="Trebuchet MS" w:eastAsia="SimSun" w:hAnsi="Trebuchet MS"/>
          <w:bCs/>
          <w:sz w:val="20"/>
          <w:szCs w:val="20"/>
        </w:rPr>
      </w:pPr>
      <w:r w:rsidRPr="00906A2B">
        <w:rPr>
          <w:rFonts w:ascii="Trebuchet MS" w:hAnsi="Trebuchet MS"/>
          <w:sz w:val="20"/>
          <w:szCs w:val="20"/>
        </w:rPr>
        <w:t xml:space="preserve">Cererile de finanțare depuse în cadrul apelurilor vor fi verificate în baza unei </w:t>
      </w:r>
      <w:r w:rsidRPr="00906A2B">
        <w:rPr>
          <w:rFonts w:ascii="Trebuchet MS" w:hAnsi="Trebuchet MS"/>
          <w:sz w:val="20"/>
          <w:szCs w:val="20"/>
          <w:highlight w:val="green"/>
        </w:rPr>
        <w:t>Grile de verificare a proiectului</w:t>
      </w:r>
      <w:r w:rsidR="00792C36" w:rsidRPr="00906A2B">
        <w:rPr>
          <w:rFonts w:ascii="Trebuchet MS" w:hAnsi="Trebuchet MS"/>
          <w:sz w:val="20"/>
          <w:szCs w:val="20"/>
          <w:highlight w:val="green"/>
        </w:rPr>
        <w:t>, Anex</w:t>
      </w:r>
      <w:r w:rsidR="008D0C4E">
        <w:rPr>
          <w:rFonts w:ascii="Trebuchet MS" w:hAnsi="Trebuchet MS"/>
          <w:sz w:val="20"/>
          <w:szCs w:val="20"/>
          <w:highlight w:val="green"/>
        </w:rPr>
        <w:t>a 3</w:t>
      </w:r>
      <w:r w:rsidR="00792C36" w:rsidRPr="00906A2B">
        <w:rPr>
          <w:rFonts w:ascii="Trebuchet MS" w:hAnsi="Trebuchet MS"/>
          <w:sz w:val="20"/>
          <w:szCs w:val="20"/>
          <w:highlight w:val="green"/>
        </w:rPr>
        <w:t xml:space="preserve"> la prezentul Ghid. </w:t>
      </w:r>
    </w:p>
    <w:p w14:paraId="52F803C9" w14:textId="77777777" w:rsidR="00073D0B" w:rsidRPr="00906A2B" w:rsidRDefault="00073D0B" w:rsidP="00C760C2">
      <w:pPr>
        <w:pStyle w:val="Heading2"/>
      </w:pPr>
      <w:bookmarkStart w:id="17" w:name="_Toc516661492"/>
      <w:bookmarkStart w:id="18" w:name="_Toc468973135"/>
      <w:r w:rsidRPr="00906A2B">
        <w:t>2.2 Perioada în care poate fi depusă cererea de finanțare</w:t>
      </w:r>
      <w:bookmarkEnd w:id="17"/>
      <w:r w:rsidRPr="00906A2B">
        <w:t xml:space="preserve"> </w:t>
      </w:r>
      <w:bookmarkEnd w:id="18"/>
    </w:p>
    <w:p w14:paraId="57AAAFA9" w14:textId="77777777" w:rsidR="00073D0B" w:rsidRPr="00906A2B" w:rsidRDefault="00073D0B">
      <w:pPr>
        <w:tabs>
          <w:tab w:val="left" w:pos="9356"/>
        </w:tabs>
        <w:ind w:right="-23"/>
        <w:jc w:val="both"/>
        <w:rPr>
          <w:rFonts w:ascii="Trebuchet MS" w:hAnsi="Trebuchet MS"/>
          <w:sz w:val="20"/>
          <w:szCs w:val="20"/>
        </w:rPr>
      </w:pPr>
      <w:bookmarkStart w:id="19" w:name="_Toc468973136"/>
      <w:r w:rsidRPr="00906A2B">
        <w:rPr>
          <w:rFonts w:ascii="Trebuchet MS" w:hAnsi="Trebuchet MS"/>
          <w:sz w:val="20"/>
          <w:szCs w:val="20"/>
        </w:rPr>
        <w:t xml:space="preserve">Data și ora începere depunere de proiecte:  </w:t>
      </w:r>
      <w:r w:rsidR="007016FB" w:rsidRPr="00906A2B">
        <w:rPr>
          <w:rFonts w:ascii="Trebuchet MS" w:hAnsi="Trebuchet MS"/>
          <w:b/>
          <w:color w:val="0070C0"/>
          <w:sz w:val="20"/>
          <w:szCs w:val="20"/>
        </w:rPr>
        <w:t>.</w:t>
      </w:r>
      <w:r w:rsidR="007016FB" w:rsidRPr="00906A2B">
        <w:rPr>
          <w:rFonts w:ascii="Trebuchet MS" w:hAnsi="Trebuchet MS"/>
          <w:b/>
          <w:color w:val="0070C0"/>
          <w:sz w:val="20"/>
          <w:szCs w:val="20"/>
          <w:highlight w:val="yellow"/>
        </w:rPr>
        <w:t>.................................</w:t>
      </w:r>
      <w:r w:rsidRPr="00906A2B">
        <w:rPr>
          <w:rFonts w:ascii="Trebuchet MS" w:hAnsi="Trebuchet MS"/>
          <w:color w:val="0070C0"/>
          <w:sz w:val="20"/>
          <w:szCs w:val="20"/>
        </w:rPr>
        <w:t xml:space="preserve"> </w:t>
      </w:r>
    </w:p>
    <w:p w14:paraId="4A21C9AD" w14:textId="77777777" w:rsidR="007016F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Data și ora închidere depunere de proiecte:  </w:t>
      </w:r>
      <w:r w:rsidR="007016FB" w:rsidRPr="00906A2B">
        <w:rPr>
          <w:rFonts w:ascii="Trebuchet MS" w:hAnsi="Trebuchet MS"/>
          <w:b/>
          <w:color w:val="0070C0"/>
          <w:sz w:val="20"/>
          <w:szCs w:val="20"/>
        </w:rPr>
        <w:t>.</w:t>
      </w:r>
      <w:r w:rsidR="007016FB" w:rsidRPr="00906A2B">
        <w:rPr>
          <w:rFonts w:ascii="Trebuchet MS" w:hAnsi="Trebuchet MS"/>
          <w:b/>
          <w:color w:val="0070C0"/>
          <w:sz w:val="20"/>
          <w:szCs w:val="20"/>
          <w:highlight w:val="yellow"/>
        </w:rPr>
        <w:t>.................................</w:t>
      </w:r>
      <w:r w:rsidR="007016FB" w:rsidRPr="00906A2B">
        <w:rPr>
          <w:rFonts w:ascii="Trebuchet MS" w:hAnsi="Trebuchet MS"/>
          <w:color w:val="0070C0"/>
          <w:sz w:val="20"/>
          <w:szCs w:val="20"/>
        </w:rPr>
        <w:t xml:space="preserve"> </w:t>
      </w:r>
    </w:p>
    <w:tbl>
      <w:tblPr>
        <w:tblW w:w="9392" w:type="dxa"/>
        <w:tblLayout w:type="fixed"/>
        <w:tblLook w:val="01E0" w:firstRow="1" w:lastRow="1" w:firstColumn="1" w:lastColumn="1" w:noHBand="0" w:noVBand="0"/>
      </w:tblPr>
      <w:tblGrid>
        <w:gridCol w:w="756"/>
        <w:gridCol w:w="8636"/>
      </w:tblGrid>
      <w:tr w:rsidR="00073D0B" w:rsidRPr="00906A2B" w14:paraId="08085653" w14:textId="77777777" w:rsidTr="009110CF">
        <w:trPr>
          <w:trHeight w:val="167"/>
        </w:trPr>
        <w:tc>
          <w:tcPr>
            <w:tcW w:w="756" w:type="dxa"/>
            <w:tcBorders>
              <w:right w:val="single" w:sz="4" w:space="0" w:color="auto"/>
            </w:tcBorders>
          </w:tcPr>
          <w:p w14:paraId="0D42BF2D"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4A9D9621" wp14:editId="1A95500D">
                  <wp:extent cx="244475" cy="255270"/>
                  <wp:effectExtent l="0" t="0" r="317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6" w:type="dxa"/>
            <w:tcBorders>
              <w:left w:val="single" w:sz="4" w:space="0" w:color="auto"/>
            </w:tcBorders>
          </w:tcPr>
          <w:p w14:paraId="54ACE635" w14:textId="77777777" w:rsidR="00073D0B" w:rsidRPr="00906A2B" w:rsidRDefault="00073D0B">
            <w:pPr>
              <w:tabs>
                <w:tab w:val="left" w:pos="9356"/>
              </w:tabs>
              <w:ind w:right="-23"/>
              <w:jc w:val="both"/>
              <w:rPr>
                <w:rFonts w:ascii="Trebuchet MS" w:hAnsi="Trebuchet MS"/>
                <w:sz w:val="20"/>
                <w:szCs w:val="20"/>
              </w:rPr>
            </w:pPr>
            <w:r w:rsidRPr="000157FE">
              <w:rPr>
                <w:rFonts w:ascii="Trebuchet MS" w:hAnsi="Trebuchet MS"/>
                <w:b/>
                <w:sz w:val="20"/>
                <w:szCs w:val="20"/>
              </w:rPr>
              <w:t xml:space="preserve">Perioada de depunere menționată la această secțiune, se aplică </w:t>
            </w:r>
            <w:r w:rsidR="007016FB" w:rsidRPr="00906A2B">
              <w:rPr>
                <w:rFonts w:ascii="Trebuchet MS" w:hAnsi="Trebuchet MS"/>
                <w:b/>
                <w:sz w:val="20"/>
                <w:szCs w:val="20"/>
              </w:rPr>
              <w:t xml:space="preserve">tuturor </w:t>
            </w:r>
            <w:r w:rsidRPr="00906A2B">
              <w:rPr>
                <w:rFonts w:ascii="Trebuchet MS" w:hAnsi="Trebuchet MS"/>
                <w:b/>
                <w:sz w:val="20"/>
                <w:szCs w:val="20"/>
              </w:rPr>
              <w:t>apeluri</w:t>
            </w:r>
            <w:r w:rsidR="007016FB" w:rsidRPr="00906A2B">
              <w:rPr>
                <w:rFonts w:ascii="Trebuchet MS" w:hAnsi="Trebuchet MS"/>
                <w:b/>
                <w:sz w:val="20"/>
                <w:szCs w:val="20"/>
              </w:rPr>
              <w:t>lor</w:t>
            </w:r>
            <w:r w:rsidRPr="00906A2B">
              <w:rPr>
                <w:rFonts w:ascii="Trebuchet MS" w:hAnsi="Trebuchet MS"/>
                <w:b/>
                <w:sz w:val="20"/>
                <w:szCs w:val="20"/>
              </w:rPr>
              <w:t xml:space="preserve"> de proiecte</w:t>
            </w:r>
            <w:r w:rsidR="007016FB" w:rsidRPr="00906A2B">
              <w:rPr>
                <w:rFonts w:ascii="Trebuchet MS" w:hAnsi="Trebuchet MS"/>
                <w:sz w:val="20"/>
                <w:szCs w:val="20"/>
              </w:rPr>
              <w:t xml:space="preserve"> lasante prin prezentul ghid.</w:t>
            </w:r>
          </w:p>
        </w:tc>
      </w:tr>
    </w:tbl>
    <w:p w14:paraId="42E4642D" w14:textId="77777777" w:rsidR="00073D0B" w:rsidRPr="000157FE" w:rsidRDefault="00073D0B" w:rsidP="00C760C2">
      <w:pPr>
        <w:pStyle w:val="Heading2"/>
      </w:pPr>
      <w:bookmarkStart w:id="20" w:name="_Toc516661493"/>
      <w:r w:rsidRPr="00906A2B">
        <w:t>2.</w:t>
      </w:r>
      <w:r w:rsidRPr="000157FE">
        <w:t>3  Modalitatea de depunere și de completare a cererii de finanţare</w:t>
      </w:r>
      <w:bookmarkEnd w:id="20"/>
      <w:r w:rsidRPr="000157FE">
        <w:t xml:space="preserve"> </w:t>
      </w:r>
      <w:bookmarkEnd w:id="19"/>
    </w:p>
    <w:p w14:paraId="4EE3EAC3" w14:textId="77777777" w:rsidR="00073D0B" w:rsidRPr="000157FE" w:rsidRDefault="00073D0B">
      <w:pPr>
        <w:tabs>
          <w:tab w:val="left" w:pos="9356"/>
        </w:tabs>
        <w:jc w:val="both"/>
        <w:rPr>
          <w:rFonts w:ascii="Trebuchet MS" w:eastAsia="SimSun" w:hAnsi="Trebuchet MS"/>
          <w:b/>
          <w:sz w:val="20"/>
          <w:szCs w:val="20"/>
        </w:rPr>
      </w:pPr>
      <w:r w:rsidRPr="00906A2B">
        <w:rPr>
          <w:rFonts w:ascii="Trebuchet MS" w:eastAsia="SimSun" w:hAnsi="Trebuchet MS"/>
          <w:sz w:val="20"/>
          <w:szCs w:val="20"/>
        </w:rPr>
        <w:t xml:space="preserve">În cadrul prezentelor apeluri de proiecte, cererile de finanțare se vor depune exclusiv prin aplicația electronică MySMIS, disponibilă la adresa web </w:t>
      </w:r>
      <w:hyperlink r:id="rId13" w:history="1">
        <w:r w:rsidRPr="000157FE">
          <w:rPr>
            <w:rStyle w:val="Hyperlink"/>
            <w:rFonts w:ascii="Trebuchet MS" w:eastAsia="SimSun" w:hAnsi="Trebuchet MS"/>
            <w:sz w:val="20"/>
            <w:szCs w:val="20"/>
          </w:rPr>
          <w:t>http://www.fonduri–ue.ro/mysmis</w:t>
        </w:r>
      </w:hyperlink>
      <w:r w:rsidRPr="00906A2B">
        <w:rPr>
          <w:rFonts w:ascii="Trebuchet MS" w:eastAsia="SimSun" w:hAnsi="Trebuchet MS"/>
          <w:sz w:val="20"/>
          <w:szCs w:val="20"/>
        </w:rPr>
        <w:t>, doar în intervalul  menționat la secțiunea 2.2 de mai sus.</w:t>
      </w:r>
    </w:p>
    <w:p w14:paraId="18B22192" w14:textId="77777777" w:rsidR="00073D0B" w:rsidRPr="00906A2B" w:rsidRDefault="00073D0B">
      <w:pPr>
        <w:tabs>
          <w:tab w:val="left" w:pos="9356"/>
        </w:tabs>
        <w:jc w:val="both"/>
        <w:rPr>
          <w:rFonts w:ascii="Trebuchet MS" w:hAnsi="Trebuchet MS"/>
          <w:sz w:val="20"/>
          <w:szCs w:val="20"/>
        </w:rPr>
      </w:pPr>
      <w:r w:rsidRPr="00906A2B">
        <w:rPr>
          <w:rFonts w:ascii="Trebuchet MS" w:hAnsi="Trebuchet MS"/>
          <w:sz w:val="20"/>
          <w:szCs w:val="20"/>
        </w:rPr>
        <w:t>Data depunerii cererii de finanțare este considerată data transmiterii acesteia prin intermediul  sistemului electronic MySmis.</w:t>
      </w:r>
    </w:p>
    <w:tbl>
      <w:tblPr>
        <w:tblW w:w="9553" w:type="dxa"/>
        <w:tblLayout w:type="fixed"/>
        <w:tblLook w:val="01E0" w:firstRow="1" w:lastRow="1" w:firstColumn="1" w:lastColumn="1" w:noHBand="0" w:noVBand="0"/>
      </w:tblPr>
      <w:tblGrid>
        <w:gridCol w:w="769"/>
        <w:gridCol w:w="8784"/>
      </w:tblGrid>
      <w:tr w:rsidR="00073D0B" w:rsidRPr="00906A2B" w14:paraId="622C3B58" w14:textId="77777777" w:rsidTr="009110CF">
        <w:trPr>
          <w:trHeight w:val="1072"/>
        </w:trPr>
        <w:tc>
          <w:tcPr>
            <w:tcW w:w="769" w:type="dxa"/>
            <w:tcBorders>
              <w:right w:val="single" w:sz="4" w:space="0" w:color="auto"/>
            </w:tcBorders>
          </w:tcPr>
          <w:p w14:paraId="04BE92A5"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6D2CB0F3" wp14:editId="668D5D40">
                  <wp:extent cx="244475" cy="255270"/>
                  <wp:effectExtent l="0" t="0" r="317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84" w:type="dxa"/>
            <w:tcBorders>
              <w:left w:val="single" w:sz="4" w:space="0" w:color="auto"/>
            </w:tcBorders>
          </w:tcPr>
          <w:p w14:paraId="1E0C64B0" w14:textId="77777777" w:rsidR="00073D0B" w:rsidRPr="000157FE"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0157FE">
              <w:rPr>
                <w:rFonts w:ascii="Trebuchet MS" w:eastAsia="SimSun" w:hAnsi="Trebuchet MS" w:cs="Calibri"/>
                <w:b/>
                <w:bCs/>
                <w:sz w:val="20"/>
                <w:szCs w:val="20"/>
              </w:rPr>
              <w:t>ATENȚIE:</w:t>
            </w:r>
          </w:p>
          <w:p w14:paraId="5C7F75DF"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14:paraId="20D9E639"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
                <w:bCs/>
                <w:sz w:val="20"/>
                <w:szCs w:val="20"/>
              </w:rPr>
              <w:t xml:space="preserve">Informațiile referitoare la Organismele Intermediare ale Programului Operațional Regional sunt disponibile la adresa </w:t>
            </w:r>
            <w:hyperlink r:id="rId14" w:history="1">
              <w:r w:rsidRPr="000157FE">
                <w:rPr>
                  <w:rStyle w:val="Hyperlink"/>
                  <w:rFonts w:ascii="Trebuchet MS" w:eastAsia="SimSun" w:hAnsi="Trebuchet MS" w:cs="Calibri"/>
                  <w:sz w:val="20"/>
                  <w:szCs w:val="20"/>
                </w:rPr>
                <w:t>http://www.inforegio.ro/ro/contact.html</w:t>
              </w:r>
            </w:hyperlink>
          </w:p>
          <w:p w14:paraId="5E5B87CE"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
                <w:bCs/>
                <w:sz w:val="20"/>
                <w:szCs w:val="20"/>
              </w:rPr>
              <w:t xml:space="preserve">Informațiile referitoare la </w:t>
            </w:r>
            <w:r w:rsidRPr="00906A2B">
              <w:rPr>
                <w:rFonts w:ascii="Trebuchet MS" w:hAnsi="Trebuchet MS"/>
                <w:b/>
                <w:sz w:val="20"/>
                <w:szCs w:val="20"/>
              </w:rPr>
              <w:t xml:space="preserve">Asociația de Dezvoltare Intercomunitară ITI Delta Dunării sunt disponibile la adresa </w:t>
            </w:r>
            <w:r w:rsidRPr="00906A2B">
              <w:rPr>
                <w:rFonts w:ascii="Trebuchet MS" w:hAnsi="Trebuchet MS"/>
                <w:sz w:val="20"/>
                <w:szCs w:val="20"/>
              </w:rPr>
              <w:t xml:space="preserve">  </w:t>
            </w:r>
            <w:hyperlink r:id="rId15" w:history="1">
              <w:r w:rsidRPr="000157FE">
                <w:rPr>
                  <w:rStyle w:val="Hyperlink"/>
                  <w:rFonts w:ascii="Trebuchet MS" w:eastAsia="SimSun" w:hAnsi="Trebuchet MS" w:cs="Calibri"/>
                  <w:sz w:val="20"/>
                  <w:szCs w:val="20"/>
                </w:rPr>
                <w:t>http://www.itideltadunarii.com</w:t>
              </w:r>
            </w:hyperlink>
            <w:r w:rsidRPr="00906A2B">
              <w:rPr>
                <w:rFonts w:ascii="Trebuchet MS" w:eastAsia="SimSun" w:hAnsi="Trebuchet MS" w:cs="Calibri"/>
                <w:b/>
                <w:bCs/>
                <w:sz w:val="20"/>
                <w:szCs w:val="20"/>
              </w:rPr>
              <w:t xml:space="preserve"> </w:t>
            </w:r>
          </w:p>
          <w:p w14:paraId="41D82CAB" w14:textId="77777777" w:rsidR="00C760C2" w:rsidRPr="00C760C2" w:rsidRDefault="00C760C2" w:rsidP="00C760C2">
            <w:pPr>
              <w:tabs>
                <w:tab w:val="left" w:pos="180"/>
                <w:tab w:val="left" w:pos="720"/>
              </w:tabs>
              <w:spacing w:after="0" w:line="240" w:lineRule="auto"/>
              <w:jc w:val="both"/>
              <w:rPr>
                <w:rFonts w:ascii="Trebuchet MS" w:hAnsi="Trebuchet MS"/>
                <w:b/>
                <w:sz w:val="10"/>
                <w:szCs w:val="10"/>
              </w:rPr>
            </w:pPr>
          </w:p>
          <w:p w14:paraId="5864FB14" w14:textId="77777777" w:rsidR="00DB0A89" w:rsidRPr="00C760C2" w:rsidRDefault="00DB0A89" w:rsidP="00C760C2">
            <w:pPr>
              <w:tabs>
                <w:tab w:val="left" w:pos="180"/>
                <w:tab w:val="left" w:pos="720"/>
              </w:tabs>
              <w:spacing w:after="0" w:line="240" w:lineRule="auto"/>
              <w:jc w:val="both"/>
              <w:rPr>
                <w:rFonts w:ascii="Trebuchet MS" w:hAnsi="Trebuchet MS"/>
                <w:b/>
                <w:sz w:val="20"/>
                <w:szCs w:val="20"/>
              </w:rPr>
            </w:pPr>
            <w:r w:rsidRPr="00C760C2">
              <w:rPr>
                <w:rFonts w:ascii="Trebuchet MS" w:hAnsi="Trebuchet MS"/>
                <w:b/>
                <w:sz w:val="20"/>
                <w:szCs w:val="20"/>
              </w:rPr>
              <w:t>O cerere de finanţare depusă în cadrul prezentului apel poate viza mai multe obiective de investiţii, repectiv mai multe unităţi sanitare aflate chiar în localităţi diferite</w:t>
            </w:r>
            <w:r w:rsidR="00BB66E4" w:rsidRPr="00C760C2">
              <w:rPr>
                <w:rFonts w:ascii="Trebuchet MS" w:hAnsi="Trebuchet MS"/>
                <w:b/>
                <w:sz w:val="20"/>
                <w:szCs w:val="20"/>
              </w:rPr>
              <w:t>.</w:t>
            </w:r>
          </w:p>
          <w:p w14:paraId="07219D22" w14:textId="77777777" w:rsidR="00062BFA" w:rsidRPr="00906A2B" w:rsidRDefault="00BB66E4" w:rsidP="00F85E03">
            <w:pPr>
              <w:tabs>
                <w:tab w:val="left" w:pos="180"/>
                <w:tab w:val="left" w:pos="720"/>
              </w:tabs>
              <w:spacing w:after="0"/>
              <w:jc w:val="both"/>
              <w:rPr>
                <w:rFonts w:ascii="Trebuchet MS" w:hAnsi="Trebuchet MS"/>
                <w:b/>
                <w:color w:val="000000"/>
                <w:sz w:val="20"/>
                <w:szCs w:val="20"/>
              </w:rPr>
            </w:pPr>
            <w:r w:rsidRPr="00906A2B">
              <w:rPr>
                <w:rFonts w:ascii="Trebuchet MS" w:hAnsi="Trebuchet MS"/>
                <w:b/>
                <w:color w:val="000000"/>
                <w:sz w:val="20"/>
                <w:szCs w:val="20"/>
              </w:rPr>
              <w:t>Proiect nefinalizat - proiect care poate conţine mai multe elemente fizice sau componente sau articole sau activităţi şi care la data depunerii cererii de finanţare nu are finalizat integral cel puţin unul dintre acestea.</w:t>
            </w:r>
            <w:r w:rsidR="004F2890" w:rsidRPr="00906A2B">
              <w:rPr>
                <w:rStyle w:val="FootnoteReference"/>
                <w:rFonts w:ascii="Trebuchet MS" w:hAnsi="Trebuchet MS"/>
                <w:b/>
                <w:color w:val="000000"/>
              </w:rPr>
              <w:footnoteReference w:id="3"/>
            </w:r>
          </w:p>
          <w:p w14:paraId="1D367C8E" w14:textId="77777777" w:rsidR="00C760C2" w:rsidRPr="00C760C2" w:rsidRDefault="00C760C2" w:rsidP="00F85E03">
            <w:pPr>
              <w:tabs>
                <w:tab w:val="left" w:pos="180"/>
                <w:tab w:val="left" w:pos="720"/>
              </w:tabs>
              <w:spacing w:after="0"/>
              <w:jc w:val="both"/>
              <w:rPr>
                <w:rFonts w:ascii="Trebuchet MS" w:hAnsi="Trebuchet MS"/>
                <w:b/>
                <w:sz w:val="10"/>
                <w:szCs w:val="10"/>
              </w:rPr>
            </w:pPr>
          </w:p>
          <w:p w14:paraId="24CA3B65" w14:textId="77777777" w:rsidR="00866361" w:rsidRPr="00906A2B" w:rsidRDefault="00866361" w:rsidP="00F85E03">
            <w:pPr>
              <w:tabs>
                <w:tab w:val="left" w:pos="180"/>
                <w:tab w:val="left" w:pos="720"/>
              </w:tabs>
              <w:spacing w:after="0"/>
              <w:jc w:val="both"/>
              <w:rPr>
                <w:rFonts w:ascii="Trebuchet MS" w:hAnsi="Trebuchet MS"/>
                <w:b/>
                <w:sz w:val="20"/>
                <w:szCs w:val="20"/>
              </w:rPr>
            </w:pPr>
            <w:r w:rsidRPr="00906A2B">
              <w:rPr>
                <w:rFonts w:ascii="Trebuchet MS" w:hAnsi="Trebuchet MS"/>
                <w:b/>
                <w:sz w:val="20"/>
                <w:szCs w:val="20"/>
              </w:rPr>
              <w:t xml:space="preserve">Obiectiv/proiect de investiţii - rezultatul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w:t>
            </w:r>
            <w:r w:rsidRPr="00906A2B">
              <w:rPr>
                <w:rFonts w:ascii="Trebuchet MS" w:hAnsi="Trebuchet MS"/>
                <w:b/>
                <w:sz w:val="20"/>
                <w:szCs w:val="20"/>
              </w:rPr>
              <w:lastRenderedPageBreak/>
              <w:t xml:space="preserve">de investiţii, obiectivul mixt de investiţii sau intervenţie la construcţie existentă; </w:t>
            </w:r>
            <w:r w:rsidR="0079484B" w:rsidRPr="00906A2B">
              <w:rPr>
                <w:rStyle w:val="FootnoteReference"/>
                <w:rFonts w:ascii="Trebuchet MS" w:hAnsi="Trebuchet MS"/>
                <w:b/>
              </w:rPr>
              <w:footnoteReference w:id="4"/>
            </w:r>
          </w:p>
          <w:p w14:paraId="3EB1B0CB" w14:textId="77777777" w:rsidR="00C760C2" w:rsidRDefault="00C760C2" w:rsidP="00F85E03">
            <w:pPr>
              <w:tabs>
                <w:tab w:val="left" w:pos="180"/>
                <w:tab w:val="left" w:pos="720"/>
              </w:tabs>
              <w:spacing w:after="0"/>
              <w:jc w:val="both"/>
              <w:rPr>
                <w:rFonts w:ascii="Trebuchet MS" w:hAnsi="Trebuchet MS"/>
                <w:b/>
                <w:sz w:val="20"/>
                <w:szCs w:val="20"/>
              </w:rPr>
            </w:pPr>
          </w:p>
          <w:p w14:paraId="4B3FD4CF" w14:textId="77777777" w:rsidR="00866361" w:rsidRPr="00906A2B" w:rsidRDefault="00866361" w:rsidP="00F85E03">
            <w:pPr>
              <w:tabs>
                <w:tab w:val="left" w:pos="180"/>
                <w:tab w:val="left" w:pos="720"/>
              </w:tabs>
              <w:spacing w:after="0"/>
              <w:jc w:val="both"/>
              <w:rPr>
                <w:rFonts w:ascii="Trebuchet MS" w:hAnsi="Trebuchet MS"/>
                <w:b/>
                <w:sz w:val="20"/>
                <w:szCs w:val="20"/>
              </w:rPr>
            </w:pPr>
            <w:r w:rsidRPr="00906A2B">
              <w:rPr>
                <w:rFonts w:ascii="Trebuchet MS" w:hAnsi="Trebuchet MS"/>
                <w:b/>
                <w:sz w:val="20"/>
                <w:szCs w:val="20"/>
              </w:rPr>
              <w:t xml:space="preserve">Obiect de investiţii - parte a obiectivului de investiţii, cu funcţionalitate distinctă în cadrul ansamblului acestuia, care constă în lucrări de construcţii pentru realizarea unor obiecte noi de investiţii sau în lucrări de intervenţii la construcţii existente; </w:t>
            </w:r>
            <w:r w:rsidR="00267544" w:rsidRPr="00906A2B">
              <w:rPr>
                <w:rStyle w:val="FootnoteReference"/>
                <w:rFonts w:ascii="Trebuchet MS" w:hAnsi="Trebuchet MS"/>
                <w:b/>
              </w:rPr>
              <w:footnoteReference w:id="5"/>
            </w:r>
          </w:p>
          <w:p w14:paraId="1322F22F" w14:textId="77777777" w:rsidR="00C760C2" w:rsidRDefault="00C760C2" w:rsidP="00F85E03">
            <w:pPr>
              <w:tabs>
                <w:tab w:val="left" w:pos="180"/>
                <w:tab w:val="left" w:pos="720"/>
              </w:tabs>
              <w:spacing w:after="0"/>
              <w:jc w:val="both"/>
              <w:rPr>
                <w:rFonts w:ascii="Trebuchet MS" w:hAnsi="Trebuchet MS"/>
                <w:b/>
                <w:sz w:val="20"/>
                <w:szCs w:val="20"/>
              </w:rPr>
            </w:pPr>
          </w:p>
          <w:p w14:paraId="6026AC5E" w14:textId="77777777" w:rsidR="00866361" w:rsidRPr="00906A2B" w:rsidRDefault="00866361" w:rsidP="00F85E03">
            <w:pPr>
              <w:tabs>
                <w:tab w:val="left" w:pos="180"/>
                <w:tab w:val="left" w:pos="720"/>
              </w:tabs>
              <w:spacing w:after="0"/>
              <w:jc w:val="both"/>
              <w:rPr>
                <w:rFonts w:ascii="Trebuchet MS" w:hAnsi="Trebuchet MS"/>
                <w:b/>
                <w:sz w:val="20"/>
                <w:szCs w:val="20"/>
              </w:rPr>
            </w:pPr>
            <w:r w:rsidRPr="00906A2B">
              <w:rPr>
                <w:rFonts w:ascii="Trebuchet MS" w:hAnsi="Trebuchet MS"/>
                <w:b/>
                <w:sz w:val="20"/>
                <w:szCs w:val="20"/>
              </w:rPr>
              <w:t xml:space="preserve">Obiectiv/proiect mixt de investiţii - obiectiv de investiţii care cuprinde lucrări de construcţii pentru realizarea unuia/mai multor obiecte noi de investiţii, precum şi lucrări de intervenţii asupra uneia/mai multor construcţii existente; </w:t>
            </w:r>
            <w:r w:rsidR="00267544" w:rsidRPr="00906A2B">
              <w:rPr>
                <w:rStyle w:val="FootnoteReference"/>
                <w:rFonts w:ascii="Trebuchet MS" w:hAnsi="Trebuchet MS"/>
                <w:b/>
              </w:rPr>
              <w:footnoteReference w:id="6"/>
            </w:r>
          </w:p>
          <w:p w14:paraId="46AF8A42" w14:textId="77777777" w:rsidR="00866361" w:rsidRPr="000157FE" w:rsidRDefault="00866361" w:rsidP="00F85E03">
            <w:pPr>
              <w:tabs>
                <w:tab w:val="left" w:pos="180"/>
                <w:tab w:val="left" w:pos="720"/>
              </w:tabs>
              <w:spacing w:after="0"/>
              <w:jc w:val="both"/>
              <w:rPr>
                <w:rFonts w:ascii="Trebuchet MS" w:hAnsi="Trebuchet MS"/>
                <w:b/>
                <w:sz w:val="20"/>
                <w:szCs w:val="20"/>
              </w:rPr>
            </w:pPr>
          </w:p>
          <w:p w14:paraId="5757E655" w14:textId="77777777" w:rsidR="00DB0A89" w:rsidRPr="000157FE" w:rsidRDefault="00866361" w:rsidP="00F85E03">
            <w:pPr>
              <w:tabs>
                <w:tab w:val="left" w:pos="180"/>
                <w:tab w:val="left" w:pos="720"/>
              </w:tabs>
              <w:spacing w:after="0"/>
              <w:jc w:val="both"/>
              <w:rPr>
                <w:rFonts w:ascii="Trebuchet MS" w:hAnsi="Trebuchet MS"/>
                <w:b/>
                <w:sz w:val="20"/>
                <w:szCs w:val="20"/>
              </w:rPr>
            </w:pPr>
            <w:r w:rsidRPr="00906A2B">
              <w:rPr>
                <w:rFonts w:ascii="Trebuchet MS" w:hAnsi="Trebuchet MS"/>
                <w:b/>
                <w:sz w:val="20"/>
                <w:szCs w:val="20"/>
              </w:rPr>
              <w:t>Obiectiv/proiect major de investiţii - obiectiv de investiţii a cărui valoare totală estimată depăşeşte echivalentul a 75 milioane euro în cazul investiţiilor pentru promovarea sistemelor de transport durabile şi eliminarea blocajelor din cadrul infrastructurii reţelelor majore sau echivalentul a 50 milioane euro în cazul investiţiilor promovate în alte domenii;</w:t>
            </w:r>
            <w:r w:rsidR="00267544" w:rsidRPr="00906A2B">
              <w:rPr>
                <w:rStyle w:val="FootnoteReference"/>
                <w:rFonts w:ascii="Trebuchet MS" w:hAnsi="Trebuchet MS"/>
                <w:b/>
              </w:rPr>
              <w:footnoteReference w:id="7"/>
            </w:r>
            <w:r w:rsidR="00BB66E4" w:rsidRPr="00906A2B">
              <w:rPr>
                <w:rFonts w:ascii="Trebuchet MS" w:hAnsi="Trebuchet MS"/>
                <w:b/>
                <w:color w:val="000000"/>
                <w:sz w:val="20"/>
                <w:szCs w:val="20"/>
              </w:rPr>
              <w:br/>
            </w:r>
          </w:p>
        </w:tc>
      </w:tr>
    </w:tbl>
    <w:p w14:paraId="55ED9175" w14:textId="77777777" w:rsidR="00073D0B" w:rsidRPr="00906A2B" w:rsidRDefault="00073D0B">
      <w:pPr>
        <w:tabs>
          <w:tab w:val="left" w:pos="180"/>
          <w:tab w:val="left" w:pos="9356"/>
        </w:tabs>
        <w:spacing w:after="0"/>
        <w:ind w:right="-23"/>
        <w:jc w:val="both"/>
        <w:rPr>
          <w:rFonts w:ascii="Trebuchet MS" w:hAnsi="Trebuchet MS"/>
          <w:sz w:val="20"/>
          <w:szCs w:val="20"/>
        </w:rPr>
      </w:pPr>
    </w:p>
    <w:p w14:paraId="15F22453" w14:textId="77777777" w:rsidR="00073D0B" w:rsidRPr="000157FE" w:rsidRDefault="00073D0B">
      <w:pPr>
        <w:tabs>
          <w:tab w:val="left" w:pos="180"/>
          <w:tab w:val="left" w:pos="9356"/>
        </w:tabs>
        <w:spacing w:after="0"/>
        <w:ind w:right="-23"/>
        <w:jc w:val="both"/>
        <w:rPr>
          <w:rFonts w:ascii="Trebuchet MS" w:hAnsi="Trebuchet MS"/>
          <w:sz w:val="20"/>
          <w:szCs w:val="20"/>
        </w:rPr>
      </w:pPr>
      <w:r w:rsidRPr="000157FE">
        <w:rPr>
          <w:rFonts w:ascii="Trebuchet MS" w:hAnsi="Trebuchet MS"/>
          <w:sz w:val="20"/>
          <w:szCs w:val="20"/>
        </w:rPr>
        <w:t>Cererea de finanțare  este compusă din:</w:t>
      </w:r>
    </w:p>
    <w:p w14:paraId="0568506F" w14:textId="77777777" w:rsidR="00073D0B" w:rsidRPr="00906A2B" w:rsidRDefault="00073D0B">
      <w:pPr>
        <w:tabs>
          <w:tab w:val="left" w:pos="180"/>
          <w:tab w:val="left" w:pos="9356"/>
        </w:tabs>
        <w:spacing w:after="0"/>
        <w:ind w:right="-23"/>
        <w:jc w:val="both"/>
        <w:rPr>
          <w:rFonts w:ascii="Trebuchet MS" w:hAnsi="Trebuchet MS"/>
          <w:sz w:val="20"/>
          <w:szCs w:val="20"/>
        </w:rPr>
      </w:pPr>
    </w:p>
    <w:p w14:paraId="0DE2625B" w14:textId="77777777" w:rsidR="00073D0B" w:rsidRPr="00906A2B" w:rsidRDefault="00073D0B" w:rsidP="00F925B1">
      <w:pPr>
        <w:numPr>
          <w:ilvl w:val="0"/>
          <w:numId w:val="18"/>
        </w:numPr>
        <w:tabs>
          <w:tab w:val="left" w:pos="9356"/>
        </w:tabs>
        <w:ind w:left="0" w:right="-23"/>
        <w:jc w:val="both"/>
        <w:rPr>
          <w:rFonts w:ascii="Trebuchet MS" w:hAnsi="Trebuchet MS"/>
          <w:color w:val="7030A0"/>
          <w:sz w:val="20"/>
          <w:szCs w:val="20"/>
        </w:rPr>
      </w:pPr>
      <w:r w:rsidRPr="00906A2B">
        <w:rPr>
          <w:rFonts w:ascii="Trebuchet MS" w:hAnsi="Trebuchet MS"/>
          <w:b/>
          <w:color w:val="7030A0"/>
          <w:sz w:val="20"/>
          <w:szCs w:val="20"/>
          <w:u w:val="single"/>
        </w:rPr>
        <w:t>Formularul cererii de finanțare</w:t>
      </w:r>
      <w:r w:rsidRPr="00906A2B">
        <w:rPr>
          <w:rFonts w:ascii="Trebuchet MS" w:hAnsi="Trebuchet MS"/>
          <w:color w:val="7030A0"/>
          <w:sz w:val="20"/>
          <w:szCs w:val="20"/>
        </w:rPr>
        <w:t xml:space="preserve">. </w:t>
      </w:r>
    </w:p>
    <w:p w14:paraId="40E40118" w14:textId="77777777" w:rsidR="00073D0B" w:rsidRPr="00906A2B" w:rsidRDefault="00073D0B" w:rsidP="00F925B1">
      <w:pPr>
        <w:numPr>
          <w:ilvl w:val="0"/>
          <w:numId w:val="17"/>
        </w:numPr>
        <w:tabs>
          <w:tab w:val="left" w:pos="0"/>
          <w:tab w:val="left" w:pos="9356"/>
        </w:tabs>
        <w:spacing w:after="0"/>
        <w:ind w:left="0" w:right="-23"/>
        <w:jc w:val="both"/>
        <w:rPr>
          <w:rFonts w:ascii="Trebuchet MS" w:hAnsi="Trebuchet MS"/>
          <w:b/>
          <w:color w:val="7030A0"/>
          <w:sz w:val="20"/>
          <w:szCs w:val="20"/>
          <w:u w:val="single"/>
        </w:rPr>
      </w:pPr>
      <w:r w:rsidRPr="00906A2B">
        <w:rPr>
          <w:rFonts w:ascii="Trebuchet MS" w:hAnsi="Trebuchet MS"/>
          <w:b/>
          <w:color w:val="7030A0"/>
          <w:sz w:val="20"/>
          <w:szCs w:val="20"/>
          <w:u w:val="single"/>
        </w:rPr>
        <w:t xml:space="preserve">Anexele la formularul cererii de finanțare </w:t>
      </w:r>
    </w:p>
    <w:p w14:paraId="060ACCDD" w14:textId="77777777" w:rsidR="00073D0B" w:rsidRPr="00906A2B" w:rsidRDefault="00073D0B">
      <w:pPr>
        <w:tabs>
          <w:tab w:val="left" w:pos="180"/>
          <w:tab w:val="left" w:pos="9356"/>
        </w:tabs>
        <w:spacing w:after="0"/>
        <w:ind w:right="-23"/>
        <w:jc w:val="both"/>
        <w:rPr>
          <w:rFonts w:ascii="Trebuchet MS" w:hAnsi="Trebuchet MS"/>
          <w:sz w:val="20"/>
          <w:szCs w:val="20"/>
        </w:rPr>
      </w:pPr>
    </w:p>
    <w:p w14:paraId="6761F746"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Atât formularul cererii de finanțare cât și anexele acestuia, vor fi încărcate în MySMIS  în format pdf și se vor transmite sub semnătură electronică extinsă, certificate  în conformitate cu prevederile legale în vigoare. </w:t>
      </w:r>
    </w:p>
    <w:p w14:paraId="34583317"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A se vedea secțiunea 2.3.3 din cadrul prezentului ghid, pentru mai multe detalii legate de anexele la cererea de finanțare.</w:t>
      </w:r>
    </w:p>
    <w:p w14:paraId="36ACBA18"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2.3.1 Limba utilizată în completarea cererii de finanțare</w:t>
      </w:r>
    </w:p>
    <w:p w14:paraId="1B6C022A" w14:textId="77777777" w:rsidR="00073D0B" w:rsidRPr="00906A2B" w:rsidRDefault="00073D0B" w:rsidP="00F85E03">
      <w:pPr>
        <w:tabs>
          <w:tab w:val="left" w:pos="180"/>
          <w:tab w:val="left" w:pos="9356"/>
        </w:tabs>
        <w:jc w:val="both"/>
        <w:rPr>
          <w:rFonts w:ascii="Trebuchet MS" w:hAnsi="Trebuchet MS"/>
          <w:sz w:val="20"/>
          <w:szCs w:val="20"/>
        </w:rPr>
      </w:pPr>
      <w:r w:rsidRPr="00906A2B">
        <w:rPr>
          <w:rFonts w:ascii="Trebuchet MS" w:hAnsi="Trebuchet MS"/>
          <w:sz w:val="20"/>
          <w:szCs w:val="20"/>
        </w:rPr>
        <w:t xml:space="preserve">Conform </w:t>
      </w:r>
      <w:r w:rsidRPr="00906A2B">
        <w:rPr>
          <w:rFonts w:ascii="Trebuchet MS" w:hAnsi="Trebuchet MS"/>
          <w:i/>
          <w:sz w:val="20"/>
          <w:szCs w:val="20"/>
        </w:rPr>
        <w:t>Ghidului solicitantului - Condiții generale de accesare a fondurilor în cadrul POR 2014-2020</w:t>
      </w:r>
      <w:r w:rsidRPr="00906A2B">
        <w:rPr>
          <w:rFonts w:ascii="Trebuchet MS" w:hAnsi="Trebuchet MS"/>
          <w:sz w:val="20"/>
          <w:szCs w:val="20"/>
        </w:rPr>
        <w:t xml:space="preserve"> (cu modificările și completările ulterioare), secțiunea 7.1</w:t>
      </w:r>
    </w:p>
    <w:p w14:paraId="05E577A7"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2.3.2  Completarea și justificarea bugetului cererii de finanțare</w:t>
      </w:r>
    </w:p>
    <w:p w14:paraId="4F2C03E7" w14:textId="77777777" w:rsidR="00073D0B" w:rsidRPr="00906A2B" w:rsidRDefault="00073D0B">
      <w:pPr>
        <w:tabs>
          <w:tab w:val="left" w:pos="180"/>
          <w:tab w:val="left" w:pos="9356"/>
        </w:tabs>
        <w:jc w:val="both"/>
        <w:rPr>
          <w:rFonts w:ascii="Trebuchet MS" w:hAnsi="Trebuchet MS"/>
          <w:sz w:val="20"/>
          <w:szCs w:val="20"/>
        </w:rPr>
      </w:pPr>
      <w:r w:rsidRPr="00906A2B">
        <w:rPr>
          <w:rFonts w:ascii="Trebuchet MS" w:hAnsi="Trebuchet MS"/>
          <w:sz w:val="20"/>
          <w:szCs w:val="20"/>
        </w:rPr>
        <w:t xml:space="preserve">Completarea bugetului cererii de finanțare se va face </w:t>
      </w:r>
      <w:r w:rsidRPr="00906A2B">
        <w:rPr>
          <w:rFonts w:ascii="Trebuchet MS" w:hAnsi="Trebuchet MS"/>
          <w:i/>
          <w:sz w:val="20"/>
          <w:szCs w:val="20"/>
        </w:rPr>
        <w:t>conform prevederilor aplicabile ale Ghidului solicitantului - Condiții generale de accesare a fondurilor în cadrul POR 2014-2020 (</w:t>
      </w:r>
      <w:r w:rsidRPr="00906A2B">
        <w:rPr>
          <w:rFonts w:ascii="Trebuchet MS" w:eastAsia="SimSun" w:hAnsi="Trebuchet MS"/>
          <w:bCs/>
          <w:i/>
          <w:sz w:val="20"/>
          <w:szCs w:val="20"/>
        </w:rPr>
        <w:t>cu modificările și completările ulterioare), secțiunea 7.2</w:t>
      </w:r>
      <w:r w:rsidRPr="00906A2B">
        <w:rPr>
          <w:rFonts w:ascii="Trebuchet MS" w:hAnsi="Trebuchet MS"/>
          <w:i/>
          <w:sz w:val="20"/>
          <w:szCs w:val="20"/>
        </w:rPr>
        <w:t>,</w:t>
      </w:r>
      <w:r w:rsidRPr="00906A2B">
        <w:rPr>
          <w:rFonts w:ascii="Trebuchet MS" w:hAnsi="Trebuchet MS"/>
          <w:sz w:val="20"/>
          <w:szCs w:val="20"/>
        </w:rPr>
        <w:t xml:space="preserve"> precum și conform prevederilor prezentului document.</w:t>
      </w:r>
    </w:p>
    <w:p w14:paraId="669EA4A2" w14:textId="77777777" w:rsidR="00073D0B" w:rsidRPr="00906A2B" w:rsidRDefault="00073D0B">
      <w:pPr>
        <w:pStyle w:val="Normal1"/>
        <w:tabs>
          <w:tab w:val="left" w:pos="9356"/>
        </w:tabs>
        <w:spacing w:before="0" w:after="0"/>
        <w:ind w:right="-23"/>
        <w:rPr>
          <w:szCs w:val="20"/>
        </w:rPr>
      </w:pPr>
    </w:p>
    <w:p w14:paraId="6F1ED462" w14:textId="77777777" w:rsidR="00073D0B" w:rsidRPr="00906A2B" w:rsidRDefault="00073D0B">
      <w:pPr>
        <w:pStyle w:val="Normal1"/>
        <w:tabs>
          <w:tab w:val="left" w:pos="9356"/>
        </w:tabs>
        <w:spacing w:before="0" w:after="0"/>
        <w:ind w:right="-23"/>
        <w:rPr>
          <w:szCs w:val="20"/>
        </w:rPr>
      </w:pPr>
      <w:r w:rsidRPr="00906A2B">
        <w:rPr>
          <w:bCs/>
          <w:szCs w:val="20"/>
        </w:rPr>
        <w:lastRenderedPageBreak/>
        <w:t>Contribuţia proprie a solicitantului la realizarea proiectului</w:t>
      </w:r>
      <w:r w:rsidRPr="00906A2B">
        <w:rPr>
          <w:szCs w:val="20"/>
        </w:rPr>
        <w:t xml:space="preserve"> este formată din contribuția la valoarea totală eligibilă a proiectului ( în cuantum de  2% </w:t>
      </w:r>
      <w:r w:rsidR="004D25F5" w:rsidRPr="00906A2B">
        <w:rPr>
          <w:szCs w:val="20"/>
        </w:rPr>
        <w:t>sau de 30%, după caz</w:t>
      </w:r>
      <w:r w:rsidRPr="00906A2B">
        <w:rPr>
          <w:szCs w:val="20"/>
        </w:rPr>
        <w:t xml:space="preserve">) și din contribuția la valoarea totală neeligibilă a proiectului ( în cuantum de 100 % ). </w:t>
      </w:r>
    </w:p>
    <w:p w14:paraId="0CC6A545" w14:textId="77777777" w:rsidR="00073D0B" w:rsidRPr="00906A2B" w:rsidRDefault="00073D0B">
      <w:pPr>
        <w:tabs>
          <w:tab w:val="left" w:pos="9356"/>
        </w:tabs>
        <w:spacing w:after="0"/>
        <w:ind w:right="-23"/>
        <w:jc w:val="both"/>
        <w:rPr>
          <w:rFonts w:ascii="Trebuchet MS" w:hAnsi="Trebuchet MS"/>
          <w:sz w:val="20"/>
          <w:szCs w:val="20"/>
        </w:rPr>
      </w:pPr>
    </w:p>
    <w:p w14:paraId="3BBF10AC" w14:textId="77777777" w:rsidR="00073D0B" w:rsidRPr="00906A2B" w:rsidRDefault="00073D0B">
      <w:pPr>
        <w:tabs>
          <w:tab w:val="left" w:pos="9356"/>
        </w:tabs>
        <w:spacing w:after="0"/>
        <w:ind w:right="-23"/>
        <w:jc w:val="both"/>
        <w:rPr>
          <w:rFonts w:ascii="Trebuchet MS" w:hAnsi="Trebuchet MS"/>
          <w:b/>
          <w:color w:val="7030A0"/>
          <w:sz w:val="20"/>
          <w:szCs w:val="20"/>
        </w:rPr>
      </w:pPr>
      <w:r w:rsidRPr="00906A2B">
        <w:rPr>
          <w:rFonts w:ascii="Trebuchet MS" w:hAnsi="Trebuchet MS"/>
          <w:b/>
          <w:color w:val="7030A0"/>
          <w:sz w:val="20"/>
          <w:szCs w:val="20"/>
        </w:rPr>
        <w:t>Se vor avea în vedere aspecte precum :</w:t>
      </w:r>
    </w:p>
    <w:p w14:paraId="2BEF70B3" w14:textId="77777777" w:rsidR="00073D0B" w:rsidRPr="00906A2B" w:rsidRDefault="00073D0B">
      <w:pPr>
        <w:tabs>
          <w:tab w:val="left" w:pos="9356"/>
        </w:tabs>
        <w:spacing w:after="0"/>
        <w:ind w:right="-23"/>
        <w:jc w:val="both"/>
        <w:rPr>
          <w:rFonts w:ascii="Trebuchet MS" w:hAnsi="Trebuchet MS"/>
          <w:b/>
          <w:color w:val="0070C0"/>
          <w:sz w:val="20"/>
          <w:szCs w:val="20"/>
        </w:rPr>
      </w:pPr>
    </w:p>
    <w:p w14:paraId="1BC3512E" w14:textId="77777777" w:rsidR="00073D0B" w:rsidRPr="00906A2B" w:rsidRDefault="00073D0B" w:rsidP="00F925B1">
      <w:pPr>
        <w:numPr>
          <w:ilvl w:val="0"/>
          <w:numId w:val="23"/>
        </w:numPr>
        <w:tabs>
          <w:tab w:val="left" w:pos="9356"/>
        </w:tabs>
        <w:spacing w:after="0" w:line="240" w:lineRule="auto"/>
        <w:jc w:val="both"/>
        <w:rPr>
          <w:rFonts w:ascii="Trebuchet MS" w:hAnsi="Trebuchet MS"/>
          <w:b/>
          <w:sz w:val="20"/>
          <w:szCs w:val="20"/>
        </w:rPr>
      </w:pPr>
      <w:r w:rsidRPr="00906A2B">
        <w:rPr>
          <w:rFonts w:ascii="Trebuchet MS" w:hAnsi="Trebuchet MS"/>
          <w:b/>
          <w:sz w:val="20"/>
          <w:szCs w:val="20"/>
        </w:rPr>
        <w:t xml:space="preserve">Bugetul este complet şi corelat cu: activitățile prevăzute, resursele alocate/estimate, devizul general/devizul general centralizator (dacă este cazul). </w:t>
      </w:r>
    </w:p>
    <w:p w14:paraId="2F0E167F" w14:textId="77777777" w:rsidR="00073D0B" w:rsidRPr="00906A2B" w:rsidRDefault="00073D0B">
      <w:pPr>
        <w:tabs>
          <w:tab w:val="left" w:pos="9356"/>
        </w:tabs>
        <w:spacing w:after="0" w:line="240" w:lineRule="auto"/>
        <w:ind w:left="720"/>
        <w:jc w:val="both"/>
        <w:rPr>
          <w:rFonts w:ascii="Trebuchet MS" w:hAnsi="Trebuchet MS"/>
          <w:b/>
          <w:sz w:val="20"/>
          <w:szCs w:val="20"/>
        </w:rPr>
      </w:pPr>
    </w:p>
    <w:p w14:paraId="4A81D63C" w14:textId="77777777" w:rsidR="00073D0B" w:rsidRPr="00906A2B" w:rsidRDefault="00073D0B" w:rsidP="00F925B1">
      <w:pPr>
        <w:numPr>
          <w:ilvl w:val="0"/>
          <w:numId w:val="23"/>
        </w:numPr>
        <w:tabs>
          <w:tab w:val="left" w:pos="9356"/>
        </w:tabs>
        <w:spacing w:after="0" w:line="240" w:lineRule="auto"/>
        <w:jc w:val="both"/>
        <w:rPr>
          <w:rFonts w:ascii="Trebuchet MS" w:hAnsi="Trebuchet MS"/>
          <w:sz w:val="20"/>
          <w:szCs w:val="20"/>
        </w:rPr>
      </w:pPr>
      <w:r w:rsidRPr="00906A2B">
        <w:rPr>
          <w:rFonts w:ascii="Trebuchet MS" w:hAnsi="Trebuchet MS"/>
          <w:b/>
          <w:sz w:val="20"/>
          <w:szCs w:val="20"/>
        </w:rPr>
        <w:t xml:space="preserve">Cheltuielile au fost corect încadrate în categoria celor eligibile sau neeligibile, iar pragurile pentru anumite cheltuieli au fost respectate conform Ghidului specific </w:t>
      </w:r>
      <w:r w:rsidRPr="00906A2B">
        <w:rPr>
          <w:rFonts w:ascii="Trebuchet MS" w:hAnsi="Trebuchet MS"/>
          <w:sz w:val="20"/>
          <w:szCs w:val="20"/>
        </w:rPr>
        <w:t>;</w:t>
      </w:r>
    </w:p>
    <w:p w14:paraId="72049C4D" w14:textId="77777777" w:rsidR="00073D0B" w:rsidRPr="00906A2B" w:rsidRDefault="00073D0B">
      <w:pPr>
        <w:tabs>
          <w:tab w:val="left" w:pos="9356"/>
        </w:tabs>
        <w:spacing w:after="0" w:line="240" w:lineRule="auto"/>
        <w:jc w:val="both"/>
        <w:rPr>
          <w:rFonts w:ascii="Trebuchet MS" w:hAnsi="Trebuchet MS"/>
          <w:sz w:val="20"/>
          <w:szCs w:val="20"/>
        </w:rPr>
      </w:pPr>
    </w:p>
    <w:p w14:paraId="35ED3461" w14:textId="77777777" w:rsidR="00073D0B" w:rsidRPr="00906A2B" w:rsidRDefault="00073D0B" w:rsidP="00F925B1">
      <w:pPr>
        <w:numPr>
          <w:ilvl w:val="0"/>
          <w:numId w:val="23"/>
        </w:numPr>
        <w:tabs>
          <w:tab w:val="left" w:pos="9356"/>
        </w:tabs>
        <w:spacing w:after="0" w:line="240" w:lineRule="auto"/>
        <w:jc w:val="both"/>
        <w:rPr>
          <w:rFonts w:ascii="Trebuchet MS" w:hAnsi="Trebuchet MS" w:cs="Calibri Light"/>
          <w:b/>
          <w:sz w:val="20"/>
          <w:szCs w:val="20"/>
        </w:rPr>
      </w:pPr>
      <w:r w:rsidRPr="00906A2B">
        <w:rPr>
          <w:rFonts w:ascii="Trebuchet MS" w:hAnsi="Trebuchet MS" w:cs="Calibri Light"/>
          <w:b/>
          <w:sz w:val="20"/>
          <w:szCs w:val="20"/>
        </w:rPr>
        <w:t>Fundamentarea corectă a bugetului proiectului - bugetul proiectului trebuie să fie corelat cu obiectivele proiectului, precum și cu activităţile acestuia;</w:t>
      </w:r>
    </w:p>
    <w:p w14:paraId="67FF3132" w14:textId="77777777" w:rsidR="00073D0B" w:rsidRPr="00906A2B" w:rsidRDefault="00073D0B">
      <w:pPr>
        <w:tabs>
          <w:tab w:val="left" w:pos="9356"/>
        </w:tabs>
        <w:spacing w:after="0"/>
        <w:jc w:val="both"/>
        <w:rPr>
          <w:rFonts w:ascii="Trebuchet MS" w:hAnsi="Trebuchet MS"/>
          <w:sz w:val="20"/>
          <w:szCs w:val="20"/>
          <w:lang w:eastAsia="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7A60BA47" w14:textId="77777777" w:rsidTr="009110CF">
        <w:tc>
          <w:tcPr>
            <w:tcW w:w="742" w:type="dxa"/>
            <w:tcBorders>
              <w:right w:val="single" w:sz="4" w:space="0" w:color="auto"/>
            </w:tcBorders>
            <w:vAlign w:val="center"/>
          </w:tcPr>
          <w:p w14:paraId="440F41B3"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583F4D92" wp14:editId="0F8FB468">
                  <wp:extent cx="244475" cy="25527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8585782" w14:textId="77777777" w:rsidR="005F059B" w:rsidRPr="00906A2B" w:rsidRDefault="005F059B">
            <w:pPr>
              <w:tabs>
                <w:tab w:val="left" w:pos="9356"/>
              </w:tabs>
              <w:spacing w:after="0"/>
              <w:ind w:firstLine="720"/>
              <w:jc w:val="both"/>
              <w:rPr>
                <w:rFonts w:ascii="Trebuchet MS" w:hAnsi="Trebuchet MS"/>
                <w:bCs/>
                <w:sz w:val="20"/>
                <w:szCs w:val="20"/>
              </w:rPr>
            </w:pPr>
            <w:r w:rsidRPr="000157FE">
              <w:rPr>
                <w:rFonts w:ascii="Trebuchet MS" w:hAnsi="Trebuchet MS"/>
                <w:bCs/>
                <w:sz w:val="20"/>
                <w:szCs w:val="20"/>
              </w:rPr>
              <w:t>Responsabilitatea costurilor este a beneficiarului, acesta putând menţiona/anexa documentele care au stat la baza f</w:t>
            </w:r>
            <w:r w:rsidRPr="00906A2B">
              <w:rPr>
                <w:rFonts w:ascii="Trebuchet MS" w:hAnsi="Trebuchet MS"/>
                <w:bCs/>
                <w:sz w:val="20"/>
                <w:szCs w:val="20"/>
              </w:rPr>
              <w:t>ixarii preţurilor unitare din listele de cantităţi/echipamente.</w:t>
            </w:r>
          </w:p>
          <w:p w14:paraId="1021C3C9"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p>
        </w:tc>
      </w:tr>
    </w:tbl>
    <w:p w14:paraId="6BD721D6" w14:textId="77777777" w:rsidR="00073D0B" w:rsidRPr="00906A2B" w:rsidRDefault="00073D0B">
      <w:pPr>
        <w:tabs>
          <w:tab w:val="left" w:pos="9356"/>
        </w:tabs>
        <w:spacing w:after="0"/>
        <w:ind w:left="720" w:right="-23"/>
        <w:jc w:val="both"/>
        <w:rPr>
          <w:rFonts w:ascii="Trebuchet MS" w:hAnsi="Trebuchet MS"/>
          <w:color w:val="0070C0"/>
          <w:sz w:val="20"/>
          <w:szCs w:val="20"/>
        </w:rPr>
      </w:pPr>
    </w:p>
    <w:p w14:paraId="373A0C3F" w14:textId="77777777" w:rsidR="00073D0B" w:rsidRPr="000157FE" w:rsidRDefault="00073D0B">
      <w:pPr>
        <w:tabs>
          <w:tab w:val="left" w:pos="9356"/>
        </w:tabs>
        <w:spacing w:after="0"/>
        <w:ind w:left="720" w:right="-23"/>
        <w:jc w:val="both"/>
        <w:rPr>
          <w:rFonts w:ascii="Trebuchet MS" w:hAnsi="Trebuchet MS"/>
          <w:color w:val="0070C0"/>
          <w:sz w:val="20"/>
          <w:szCs w:val="20"/>
        </w:rPr>
      </w:pPr>
    </w:p>
    <w:p w14:paraId="48F4B051" w14:textId="77777777" w:rsidR="00073D0B" w:rsidRPr="000157FE" w:rsidRDefault="00073D0B">
      <w:pPr>
        <w:keepNext/>
        <w:tabs>
          <w:tab w:val="left" w:pos="9356"/>
        </w:tabs>
        <w:ind w:right="-23"/>
        <w:jc w:val="both"/>
        <w:outlineLvl w:val="3"/>
        <w:rPr>
          <w:rFonts w:ascii="Trebuchet MS" w:hAnsi="Trebuchet MS" w:cs="Arial"/>
          <w:b/>
          <w:bCs/>
          <w:color w:val="7030A0"/>
          <w:sz w:val="20"/>
          <w:szCs w:val="20"/>
        </w:rPr>
      </w:pPr>
      <w:r w:rsidRPr="000157FE">
        <w:rPr>
          <w:rFonts w:ascii="Trebuchet MS" w:hAnsi="Trebuchet MS" w:cs="Arial"/>
          <w:b/>
          <w:bCs/>
          <w:color w:val="7030A0"/>
          <w:sz w:val="20"/>
          <w:szCs w:val="20"/>
        </w:rPr>
        <w:t>2.3.3  Anexele la formularul cererii de finanțare aplicabile prezentelor apeluri de proiecte</w:t>
      </w:r>
    </w:p>
    <w:p w14:paraId="6E1CEEB0" w14:textId="77777777" w:rsidR="00073D0B" w:rsidRPr="00906A2B" w:rsidRDefault="00073D0B">
      <w:pPr>
        <w:tabs>
          <w:tab w:val="left" w:pos="180"/>
          <w:tab w:val="left" w:pos="9356"/>
        </w:tabs>
        <w:spacing w:after="0"/>
        <w:ind w:right="-23"/>
        <w:jc w:val="both"/>
        <w:rPr>
          <w:rFonts w:ascii="Trebuchet MS" w:hAnsi="Trebuchet MS"/>
          <w:sz w:val="20"/>
          <w:szCs w:val="20"/>
        </w:rPr>
      </w:pPr>
      <w:r w:rsidRPr="00906A2B">
        <w:rPr>
          <w:rFonts w:ascii="Trebuchet MS" w:hAnsi="Trebuchet MS"/>
          <w:sz w:val="20"/>
          <w:szCs w:val="20"/>
        </w:rPr>
        <w:tab/>
        <w:t>Pentru toate proiectele depuse în cadrul POR 2014-2020 sunt solicitate anumite documente privind solicitantul şi cererea de finanţare, conform secțiunii 4 - Anexe ale formularului cererii de finantare. Momentele solicitării acestora sunt:</w:t>
      </w:r>
    </w:p>
    <w:p w14:paraId="66FDB8EA" w14:textId="77777777" w:rsidR="00073D0B" w:rsidRPr="00906A2B" w:rsidRDefault="00073D0B">
      <w:pPr>
        <w:tabs>
          <w:tab w:val="left" w:pos="180"/>
          <w:tab w:val="left" w:pos="9356"/>
        </w:tabs>
        <w:spacing w:after="0"/>
        <w:ind w:right="-23"/>
        <w:jc w:val="both"/>
        <w:rPr>
          <w:rFonts w:ascii="Trebuchet MS" w:hAnsi="Trebuchet MS"/>
          <w:sz w:val="20"/>
          <w:szCs w:val="20"/>
        </w:rPr>
      </w:pPr>
    </w:p>
    <w:p w14:paraId="2EABE743" w14:textId="77777777" w:rsidR="00073D0B" w:rsidRPr="00906A2B" w:rsidRDefault="00073D0B" w:rsidP="00F925B1">
      <w:pPr>
        <w:numPr>
          <w:ilvl w:val="0"/>
          <w:numId w:val="16"/>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La depunerea cererii de finanțare</w:t>
      </w:r>
    </w:p>
    <w:p w14:paraId="13D3D1A8" w14:textId="77777777" w:rsidR="00073D0B" w:rsidRPr="00906A2B" w:rsidRDefault="00073D0B" w:rsidP="00F925B1">
      <w:pPr>
        <w:numPr>
          <w:ilvl w:val="0"/>
          <w:numId w:val="16"/>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În etapa precontractuală.</w:t>
      </w:r>
    </w:p>
    <w:p w14:paraId="401EC51E" w14:textId="77777777" w:rsidR="00073D0B" w:rsidRPr="00906A2B" w:rsidRDefault="00073D0B">
      <w:pPr>
        <w:tabs>
          <w:tab w:val="left" w:pos="9356"/>
        </w:tabs>
        <w:spacing w:after="0"/>
        <w:ind w:right="-23" w:firstLine="720"/>
        <w:jc w:val="both"/>
        <w:rPr>
          <w:rFonts w:ascii="Trebuchet MS" w:hAnsi="Trebuchet MS"/>
          <w:sz w:val="20"/>
          <w:szCs w:val="20"/>
        </w:rPr>
      </w:pPr>
    </w:p>
    <w:p w14:paraId="777CD461"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Pentru unele anexe, acest ghid conține modele standard (eg. declarația de eligibilitate, declarația de angajament) sau recomandate.</w:t>
      </w:r>
    </w:p>
    <w:p w14:paraId="0AEC8E32" w14:textId="77777777" w:rsidR="00073D0B" w:rsidRPr="00906A2B" w:rsidRDefault="00073D0B">
      <w:pPr>
        <w:tabs>
          <w:tab w:val="left" w:pos="9356"/>
        </w:tabs>
        <w:spacing w:after="0"/>
        <w:ind w:right="-23"/>
        <w:jc w:val="both"/>
        <w:rPr>
          <w:rFonts w:ascii="Trebuchet MS" w:hAnsi="Trebuchet MS"/>
          <w:b/>
          <w:sz w:val="20"/>
          <w:szCs w:val="20"/>
        </w:rPr>
      </w:pPr>
    </w:p>
    <w:p w14:paraId="3017B881" w14:textId="77777777" w:rsidR="00073D0B" w:rsidRPr="00906A2B" w:rsidRDefault="00073D0B">
      <w:pPr>
        <w:tabs>
          <w:tab w:val="left" w:pos="9356"/>
        </w:tabs>
        <w:spacing w:after="0"/>
        <w:ind w:right="-23"/>
        <w:jc w:val="both"/>
        <w:rPr>
          <w:rFonts w:ascii="Trebuchet MS" w:hAnsi="Trebuchet MS"/>
          <w:b/>
          <w:sz w:val="20"/>
          <w:szCs w:val="20"/>
        </w:rPr>
      </w:pPr>
      <w:r w:rsidRPr="00906A2B">
        <w:rPr>
          <w:rFonts w:ascii="Trebuchet MS" w:hAnsi="Trebuchet MS"/>
          <w:b/>
          <w:sz w:val="20"/>
          <w:szCs w:val="20"/>
        </w:rPr>
        <w:t>Documentele anexate vor  fi :</w:t>
      </w:r>
    </w:p>
    <w:p w14:paraId="190E0A60" w14:textId="77777777" w:rsidR="00073D0B" w:rsidRPr="00906A2B" w:rsidRDefault="00073D0B">
      <w:pPr>
        <w:tabs>
          <w:tab w:val="left" w:pos="9356"/>
        </w:tabs>
        <w:spacing w:after="0"/>
        <w:ind w:right="-23"/>
        <w:jc w:val="both"/>
        <w:rPr>
          <w:rFonts w:ascii="Trebuchet MS" w:hAnsi="Trebuchet MS"/>
          <w:b/>
          <w:sz w:val="20"/>
          <w:szCs w:val="20"/>
        </w:rPr>
      </w:pPr>
    </w:p>
    <w:p w14:paraId="4AB0D2BA" w14:textId="77777777" w:rsidR="00073D0B" w:rsidRPr="00906A2B" w:rsidRDefault="00073D0B" w:rsidP="00F925B1">
      <w:pPr>
        <w:numPr>
          <w:ilvl w:val="0"/>
          <w:numId w:val="20"/>
        </w:numPr>
        <w:tabs>
          <w:tab w:val="left" w:pos="9356"/>
        </w:tabs>
        <w:spacing w:after="0"/>
        <w:ind w:right="-23"/>
        <w:jc w:val="both"/>
        <w:rPr>
          <w:rFonts w:ascii="Trebuchet MS" w:hAnsi="Trebuchet MS"/>
          <w:sz w:val="20"/>
          <w:szCs w:val="20"/>
        </w:rPr>
      </w:pPr>
      <w:r w:rsidRPr="00906A2B">
        <w:rPr>
          <w:rFonts w:ascii="Trebuchet MS" w:hAnsi="Trebuchet MS"/>
          <w:sz w:val="20"/>
          <w:szCs w:val="20"/>
        </w:rPr>
        <w:t xml:space="preserve">scanate, încărcate integral (în totalitate), în format pdf., denumite corespunzător, ușor de identificat și lizibile </w:t>
      </w:r>
    </w:p>
    <w:p w14:paraId="7C90F8D7" w14:textId="77777777" w:rsidR="00073D0B" w:rsidRPr="00906A2B" w:rsidRDefault="00073D0B" w:rsidP="00F925B1">
      <w:pPr>
        <w:numPr>
          <w:ilvl w:val="0"/>
          <w:numId w:val="20"/>
        </w:numPr>
        <w:tabs>
          <w:tab w:val="left" w:pos="9356"/>
        </w:tabs>
        <w:spacing w:after="0"/>
        <w:ind w:right="-23"/>
        <w:jc w:val="both"/>
        <w:rPr>
          <w:rFonts w:ascii="Trebuchet MS" w:hAnsi="Trebuchet MS"/>
          <w:b/>
          <w:sz w:val="20"/>
          <w:szCs w:val="20"/>
        </w:rPr>
      </w:pPr>
      <w:r w:rsidRPr="00906A2B">
        <w:rPr>
          <w:rFonts w:ascii="Trebuchet MS" w:hAnsi="Trebuchet MS"/>
          <w:sz w:val="20"/>
          <w:szCs w:val="20"/>
        </w:rPr>
        <w:t xml:space="preserve">semnate cu semnătură electronică extinsă, certificată în conformitate cu prevederile legale în vigoare, </w:t>
      </w:r>
      <w:bookmarkStart w:id="21" w:name="_Hlk488049557"/>
      <w:r w:rsidRPr="00906A2B">
        <w:rPr>
          <w:rFonts w:ascii="Trebuchet MS" w:hAnsi="Trebuchet MS"/>
          <w:sz w:val="20"/>
          <w:szCs w:val="20"/>
        </w:rPr>
        <w:t xml:space="preserve">a reprezentantului legal al solicitantului/împuternicitului acestuia </w:t>
      </w:r>
      <w:r w:rsidRPr="00906A2B">
        <w:rPr>
          <w:rFonts w:ascii="Trebuchet MS" w:hAnsi="Trebuchet MS"/>
          <w:b/>
          <w:sz w:val="20"/>
          <w:szCs w:val="20"/>
        </w:rPr>
        <w:t>.</w:t>
      </w:r>
      <w:bookmarkEnd w:id="21"/>
    </w:p>
    <w:p w14:paraId="60A7570D" w14:textId="77777777" w:rsidR="00073D0B" w:rsidRPr="00906A2B" w:rsidRDefault="00073D0B">
      <w:pPr>
        <w:tabs>
          <w:tab w:val="left" w:pos="9356"/>
        </w:tabs>
        <w:spacing w:after="0"/>
        <w:ind w:left="720" w:right="-23"/>
        <w:jc w:val="both"/>
        <w:rPr>
          <w:rFonts w:ascii="Trebuchet MS" w:hAnsi="Trebuchet MS"/>
          <w:b/>
          <w:sz w:val="20"/>
          <w:szCs w:val="20"/>
        </w:rPr>
      </w:pPr>
    </w:p>
    <w:tbl>
      <w:tblPr>
        <w:tblW w:w="9584" w:type="dxa"/>
        <w:tblLayout w:type="fixed"/>
        <w:tblLook w:val="01E0" w:firstRow="1" w:lastRow="1" w:firstColumn="1" w:lastColumn="1" w:noHBand="0" w:noVBand="0"/>
      </w:tblPr>
      <w:tblGrid>
        <w:gridCol w:w="772"/>
        <w:gridCol w:w="8812"/>
      </w:tblGrid>
      <w:tr w:rsidR="00073D0B" w:rsidRPr="00906A2B" w14:paraId="56848F09" w14:textId="77777777" w:rsidTr="009110CF">
        <w:trPr>
          <w:trHeight w:val="1379"/>
        </w:trPr>
        <w:tc>
          <w:tcPr>
            <w:tcW w:w="772" w:type="dxa"/>
            <w:tcBorders>
              <w:right w:val="single" w:sz="4" w:space="0" w:color="auto"/>
            </w:tcBorders>
          </w:tcPr>
          <w:p w14:paraId="0EC36CCF"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lastRenderedPageBreak/>
              <w:drawing>
                <wp:inline distT="0" distB="0" distL="0" distR="0" wp14:anchorId="1708AF82" wp14:editId="4341CAC5">
                  <wp:extent cx="244475" cy="255270"/>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14:paraId="7A3207EE" w14:textId="77777777" w:rsidR="00073D0B" w:rsidRPr="00906A2B" w:rsidRDefault="00073D0B">
            <w:pPr>
              <w:tabs>
                <w:tab w:val="left" w:pos="9356"/>
              </w:tabs>
              <w:spacing w:after="0"/>
              <w:ind w:right="-23" w:firstLine="826"/>
              <w:jc w:val="both"/>
              <w:rPr>
                <w:rFonts w:ascii="Trebuchet MS" w:hAnsi="Trebuchet MS"/>
                <w:sz w:val="20"/>
                <w:szCs w:val="20"/>
              </w:rPr>
            </w:pPr>
            <w:r w:rsidRPr="000157FE">
              <w:rPr>
                <w:rFonts w:ascii="Trebuchet MS" w:hAnsi="Trebuchet MS"/>
                <w:sz w:val="20"/>
                <w:szCs w:val="20"/>
              </w:rPr>
              <w:t>În cadrul prezentelor apeluri, se acceptă semnarea și transmiterea sub semnătură electronică extinsă, ce</w:t>
            </w:r>
            <w:r w:rsidRPr="00906A2B">
              <w:rPr>
                <w:rFonts w:ascii="Trebuchet MS" w:hAnsi="Trebuchet MS"/>
                <w:sz w:val="20"/>
                <w:szCs w:val="20"/>
              </w:rPr>
              <w:t>rtificată  în conformitate cu prevederile legale în vigoare, a cererii de finanțare de către o persoană împuternicită, cu excepția declarațiilor în nume propriu și a certificării aplicației .</w:t>
            </w:r>
          </w:p>
          <w:p w14:paraId="6C672148" w14:textId="77777777" w:rsidR="00073D0B" w:rsidRPr="00906A2B" w:rsidRDefault="00073D0B">
            <w:pPr>
              <w:tabs>
                <w:tab w:val="left" w:pos="9356"/>
              </w:tabs>
              <w:spacing w:after="0"/>
              <w:ind w:left="-25" w:right="-23" w:firstLine="745"/>
              <w:jc w:val="both"/>
              <w:rPr>
                <w:rFonts w:ascii="Trebuchet MS" w:hAnsi="Trebuchet MS"/>
                <w:b/>
                <w:sz w:val="20"/>
                <w:szCs w:val="20"/>
              </w:rPr>
            </w:pPr>
            <w:r w:rsidRPr="00906A2B">
              <w:rPr>
                <w:rFonts w:ascii="Trebuchet MS" w:hAnsi="Trebuchet MS"/>
                <w:sz w:val="20"/>
                <w:szCs w:val="20"/>
              </w:rPr>
              <w:t xml:space="preserve">În cazul în care cererea de finanțare va fi semnată de către persoana împuternicită, declarațiile în nume propriu ( anexe la prezentul ghid) alături de certificarea aplicației  vor fi semnate olograf de către reprezentantul legal al solicitantului și ulterior semnate cu  semnătură electronică extinsă, certificată în conformitate cu prevederile legale în vigoare de către persoana împuternicită.  </w:t>
            </w:r>
          </w:p>
          <w:p w14:paraId="4B74AFAE" w14:textId="77777777" w:rsidR="00073D0B" w:rsidRPr="00906A2B" w:rsidRDefault="00073D0B">
            <w:pPr>
              <w:tabs>
                <w:tab w:val="left" w:pos="9356"/>
              </w:tabs>
              <w:spacing w:after="0"/>
              <w:ind w:left="-25" w:right="-23" w:firstLine="745"/>
              <w:jc w:val="both"/>
              <w:rPr>
                <w:rFonts w:ascii="Trebuchet MS" w:hAnsi="Trebuchet MS"/>
                <w:sz w:val="20"/>
                <w:szCs w:val="20"/>
              </w:rPr>
            </w:pPr>
            <w:r w:rsidRPr="00906A2B">
              <w:rPr>
                <w:rFonts w:ascii="Trebuchet MS" w:hAnsi="Trebuchet MS"/>
                <w:b/>
                <w:sz w:val="20"/>
                <w:szCs w:val="20"/>
              </w:rPr>
              <w:t xml:space="preserve">În cazul parteneriatelor, fiecare dintre reprezentanții legali ai partenerilor/persoanele împuternicite ale acestora vor semna electronic conform mențiunilor de mai sus, documentele pe care aceștia le încarcă în MySmis, cu excepția certificării aplicației care va fi semnată doar de către reprezentantul legal al liderului de parteneriat . </w:t>
            </w:r>
          </w:p>
        </w:tc>
      </w:tr>
    </w:tbl>
    <w:p w14:paraId="36702A88" w14:textId="77777777" w:rsidR="00073D0B" w:rsidRPr="00906A2B" w:rsidRDefault="00073D0B">
      <w:pPr>
        <w:tabs>
          <w:tab w:val="left" w:pos="9356"/>
        </w:tabs>
        <w:spacing w:after="0"/>
        <w:ind w:right="-23"/>
        <w:jc w:val="both"/>
        <w:rPr>
          <w:rFonts w:ascii="Trebuchet MS" w:hAnsi="Trebuchet MS"/>
          <w:sz w:val="20"/>
          <w:szCs w:val="20"/>
        </w:rPr>
      </w:pPr>
    </w:p>
    <w:p w14:paraId="081C6A38" w14:textId="77777777" w:rsidR="00073D0B" w:rsidRPr="00906A2B" w:rsidRDefault="00073D0B">
      <w:pPr>
        <w:tabs>
          <w:tab w:val="left" w:pos="9356"/>
        </w:tabs>
        <w:spacing w:after="0"/>
        <w:ind w:right="-23"/>
        <w:jc w:val="both"/>
        <w:rPr>
          <w:rFonts w:ascii="Trebuchet MS" w:hAnsi="Trebuchet MS"/>
          <w:sz w:val="20"/>
          <w:szCs w:val="20"/>
        </w:rPr>
      </w:pPr>
      <w:r w:rsidRPr="000157FE">
        <w:rPr>
          <w:rFonts w:ascii="Trebuchet MS" w:hAnsi="Trebuchet MS"/>
          <w:b/>
          <w:bCs/>
          <w:color w:val="262626"/>
          <w:sz w:val="20"/>
          <w:szCs w:val="20"/>
          <w:shd w:val="clear" w:color="auto" w:fill="FBFBFB"/>
        </w:rPr>
        <w:t>Dimensiunea unui fișier atașat în cadrul MySmis nu poate depăși 50 MB.</w:t>
      </w:r>
      <w:r w:rsidRPr="00906A2B">
        <w:rPr>
          <w:rFonts w:ascii="Trebuchet MS" w:hAnsi="Trebuchet MS"/>
          <w:sz w:val="20"/>
          <w:szCs w:val="20"/>
        </w:rPr>
        <w:t xml:space="preserve"> Este permisă fracționarea și încărcarea fracționată a unui document care depășeste limitele impuse de către sistem în mai multe fișiere tip pdf. (eg. Documentația tehnico-economică), cu respectarea condițiilor menționate mai sus. </w:t>
      </w:r>
    </w:p>
    <w:p w14:paraId="45238C68" w14:textId="77777777" w:rsidR="00073D0B" w:rsidRPr="00906A2B" w:rsidRDefault="00073D0B">
      <w:pPr>
        <w:tabs>
          <w:tab w:val="left" w:pos="9356"/>
        </w:tabs>
        <w:spacing w:after="0"/>
        <w:ind w:right="-23"/>
        <w:jc w:val="both"/>
        <w:rPr>
          <w:rFonts w:ascii="Trebuchet MS" w:hAnsi="Trebuchet MS"/>
          <w:sz w:val="20"/>
          <w:szCs w:val="20"/>
        </w:rPr>
      </w:pPr>
    </w:p>
    <w:p w14:paraId="7FCE561B"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Se recomandă așadar o atenție sporită la scanarea anumitor documente (eg. planșe, schițe, tabele) de dimensiuni mari, ori care necesită o rezoluție adecvată pentru a asigura lizibilitatea.</w:t>
      </w:r>
    </w:p>
    <w:tbl>
      <w:tblPr>
        <w:tblW w:w="9400" w:type="dxa"/>
        <w:tblLayout w:type="fixed"/>
        <w:tblLook w:val="01E0" w:firstRow="1" w:lastRow="1" w:firstColumn="1" w:lastColumn="1" w:noHBand="0" w:noVBand="0"/>
      </w:tblPr>
      <w:tblGrid>
        <w:gridCol w:w="757"/>
        <w:gridCol w:w="8643"/>
      </w:tblGrid>
      <w:tr w:rsidR="00073D0B" w:rsidRPr="00906A2B" w14:paraId="1E9F5F23" w14:textId="77777777" w:rsidTr="009110CF">
        <w:trPr>
          <w:trHeight w:val="2872"/>
        </w:trPr>
        <w:tc>
          <w:tcPr>
            <w:tcW w:w="757" w:type="dxa"/>
            <w:tcBorders>
              <w:right w:val="single" w:sz="4" w:space="0" w:color="auto"/>
            </w:tcBorders>
          </w:tcPr>
          <w:p w14:paraId="29CA5254"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4E0CB86A" wp14:editId="590B93F9">
                  <wp:extent cx="244475" cy="255270"/>
                  <wp:effectExtent l="0" t="0" r="317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43" w:type="dxa"/>
            <w:tcBorders>
              <w:left w:val="single" w:sz="4" w:space="0" w:color="auto"/>
            </w:tcBorders>
          </w:tcPr>
          <w:p w14:paraId="51C5388E" w14:textId="77777777" w:rsidR="00073D0B" w:rsidRPr="000157FE" w:rsidRDefault="00073D0B">
            <w:pPr>
              <w:tabs>
                <w:tab w:val="left" w:pos="9356"/>
              </w:tabs>
              <w:spacing w:after="0"/>
              <w:ind w:right="-23" w:firstLine="826"/>
              <w:jc w:val="both"/>
              <w:rPr>
                <w:rFonts w:ascii="Trebuchet MS" w:hAnsi="Trebuchet MS"/>
                <w:sz w:val="20"/>
                <w:szCs w:val="20"/>
              </w:rPr>
            </w:pPr>
          </w:p>
          <w:p w14:paraId="161789D6" w14:textId="77777777"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Un document solicitat la depunerea cererii de finanțare, în cazul în care acesta nu a fost transmis, poate fi solicitat în urma unei cereri de clarificări în etapa de evaluare a conformităţii administrative şi a eligibilităţii.</w:t>
            </w:r>
          </w:p>
          <w:p w14:paraId="200F9FF3" w14:textId="5DFBCA88"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În cazul în care, în urma solicitărilor de clarificări, se constată de către Organismele Intermediare (Agențiile pentru Dezvoltare Regională) că documentele solicitate nu au fost transmise, cererea de finanțare va fi analizată exclusiv pe baza documentelor depuse initial, fapt ce va putea conduce la respingerea acesteia.</w:t>
            </w:r>
          </w:p>
          <w:p w14:paraId="1277F284" w14:textId="77777777"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 xml:space="preserve">În cazul în care solicitantul consideră că poate explica o anumită situație și prin alte documente care sunt în conformitate cu legislația națională aplicabilă, în vigoare,  acesta le poate anexa la cererea de finanțare ca documente facultative / opționale.   </w:t>
            </w:r>
          </w:p>
        </w:tc>
      </w:tr>
    </w:tbl>
    <w:p w14:paraId="6311897F" w14:textId="77777777" w:rsidR="00073D0B" w:rsidRPr="000157FE" w:rsidRDefault="00073D0B" w:rsidP="00C760C2">
      <w:pPr>
        <w:pStyle w:val="Heading2"/>
      </w:pPr>
      <w:bookmarkStart w:id="22" w:name="_Toc516661494"/>
      <w:bookmarkStart w:id="23" w:name="_Toc468973137"/>
      <w:r w:rsidRPr="00906A2B">
        <w:t>2.4 Valoarea eligibilă minim</w:t>
      </w:r>
      <w:r w:rsidRPr="000157FE">
        <w:t>ă și maximă a unui cereri de finanțare</w:t>
      </w:r>
      <w:bookmarkEnd w:id="22"/>
      <w:r w:rsidRPr="000157FE">
        <w:t xml:space="preserve"> </w:t>
      </w:r>
      <w:bookmarkEnd w:id="23"/>
      <w:r w:rsidRPr="000157FE">
        <w:t xml:space="preserve"> </w:t>
      </w:r>
    </w:p>
    <w:p w14:paraId="32D4A76D" w14:textId="77777777" w:rsidR="00073D0B" w:rsidRPr="00906A2B" w:rsidRDefault="00073D0B">
      <w:pPr>
        <w:tabs>
          <w:tab w:val="left" w:pos="9356"/>
        </w:tabs>
        <w:spacing w:after="0" w:line="240" w:lineRule="auto"/>
        <w:ind w:right="-23"/>
        <w:jc w:val="both"/>
        <w:rPr>
          <w:rFonts w:ascii="Trebuchet MS" w:hAnsi="Trebuchet MS"/>
          <w:sz w:val="20"/>
          <w:szCs w:val="20"/>
          <w:highlight w:val="yellow"/>
        </w:rPr>
      </w:pPr>
      <w:r w:rsidRPr="00906A2B">
        <w:rPr>
          <w:rFonts w:ascii="Trebuchet MS" w:hAnsi="Trebuchet MS"/>
          <w:sz w:val="20"/>
          <w:szCs w:val="20"/>
          <w:highlight w:val="yellow"/>
        </w:rPr>
        <w:t xml:space="preserve">Valoare  minimă eligibilă:    </w:t>
      </w:r>
      <w:r w:rsidR="00B575C5" w:rsidRPr="00906A2B">
        <w:rPr>
          <w:rFonts w:ascii="Trebuchet MS" w:hAnsi="Trebuchet MS"/>
          <w:b/>
          <w:sz w:val="20"/>
          <w:szCs w:val="20"/>
          <w:highlight w:val="yellow"/>
        </w:rPr>
        <w:t>1 000 000</w:t>
      </w:r>
      <w:r w:rsidRPr="00906A2B">
        <w:rPr>
          <w:rFonts w:ascii="Trebuchet MS" w:hAnsi="Trebuchet MS"/>
          <w:sz w:val="20"/>
          <w:szCs w:val="20"/>
          <w:highlight w:val="yellow"/>
        </w:rPr>
        <w:t xml:space="preserve">         euro</w:t>
      </w:r>
    </w:p>
    <w:p w14:paraId="2327D5B8" w14:textId="77777777" w:rsidR="00F82F65" w:rsidRPr="00906A2B" w:rsidRDefault="00073D0B">
      <w:pPr>
        <w:tabs>
          <w:tab w:val="left" w:pos="180"/>
          <w:tab w:val="left" w:pos="720"/>
        </w:tabs>
        <w:spacing w:after="0"/>
        <w:jc w:val="both"/>
        <w:rPr>
          <w:rFonts w:ascii="Trebuchet MS" w:hAnsi="Trebuchet MS"/>
          <w:sz w:val="20"/>
          <w:szCs w:val="20"/>
          <w:highlight w:val="yellow"/>
        </w:rPr>
      </w:pPr>
      <w:r w:rsidRPr="00906A2B">
        <w:rPr>
          <w:rFonts w:ascii="Trebuchet MS" w:hAnsi="Trebuchet MS"/>
          <w:sz w:val="20"/>
          <w:szCs w:val="20"/>
          <w:highlight w:val="yellow"/>
        </w:rPr>
        <w:t xml:space="preserve">Valoare maximă eligibilă:  </w:t>
      </w:r>
      <w:r w:rsidR="00B575C5" w:rsidRPr="00906A2B">
        <w:rPr>
          <w:rFonts w:ascii="Trebuchet MS" w:hAnsi="Trebuchet MS"/>
          <w:sz w:val="20"/>
          <w:szCs w:val="20"/>
          <w:highlight w:val="yellow"/>
        </w:rPr>
        <w:t xml:space="preserve">  </w:t>
      </w:r>
      <w:r w:rsidR="00F82F65" w:rsidRPr="00906A2B">
        <w:rPr>
          <w:rFonts w:ascii="Trebuchet MS" w:hAnsi="Trebuchet MS"/>
          <w:sz w:val="20"/>
          <w:szCs w:val="20"/>
          <w:highlight w:val="yellow"/>
        </w:rPr>
        <w:t>se va avea în vedere alocarea regională şi nu se va depăşii valoarea unui proiect  „major” aşa cum este el definit atât în legislaţia naţională cât şi în cea comunitară, calculată la cursul infoeuro din luna depunerii</w:t>
      </w:r>
    </w:p>
    <w:p w14:paraId="4A3EB482" w14:textId="77777777" w:rsidR="00073D0B" w:rsidRPr="00906A2B" w:rsidRDefault="00F82F65">
      <w:pPr>
        <w:tabs>
          <w:tab w:val="left" w:pos="9356"/>
        </w:tabs>
        <w:spacing w:after="0" w:line="240" w:lineRule="auto"/>
        <w:ind w:right="-23"/>
        <w:jc w:val="both"/>
        <w:rPr>
          <w:rFonts w:ascii="Trebuchet MS" w:hAnsi="Trebuchet MS"/>
          <w:sz w:val="20"/>
          <w:szCs w:val="20"/>
        </w:rPr>
      </w:pPr>
      <w:r w:rsidRPr="00906A2B">
        <w:rPr>
          <w:rFonts w:ascii="Trebuchet MS" w:hAnsi="Trebuchet MS"/>
          <w:sz w:val="20"/>
          <w:szCs w:val="20"/>
          <w:highlight w:val="yellow"/>
        </w:rPr>
        <w:t>http://ec.europa.eu/budget/contracts_grants/info_contracts/inforeuro/index_en.cfm</w:t>
      </w:r>
      <w:r w:rsidR="00073D0B" w:rsidRPr="00906A2B">
        <w:rPr>
          <w:rFonts w:ascii="Trebuchet MS" w:hAnsi="Trebuchet MS"/>
          <w:sz w:val="20"/>
          <w:szCs w:val="20"/>
          <w:highlight w:val="yellow"/>
        </w:rPr>
        <w:t>.</w:t>
      </w:r>
    </w:p>
    <w:p w14:paraId="629FAFB3" w14:textId="77777777" w:rsidR="00073D0B" w:rsidRPr="00906A2B" w:rsidRDefault="00073D0B">
      <w:pPr>
        <w:tabs>
          <w:tab w:val="left" w:pos="9356"/>
        </w:tabs>
        <w:spacing w:after="0" w:line="240" w:lineRule="auto"/>
        <w:ind w:right="-23"/>
        <w:jc w:val="both"/>
        <w:rPr>
          <w:rFonts w:ascii="Trebuchet MS" w:hAnsi="Trebuchet MS"/>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073D0B" w:rsidRPr="00906A2B" w14:paraId="37C21A70" w14:textId="77777777" w:rsidTr="009110CF">
        <w:trPr>
          <w:trHeight w:val="1029"/>
        </w:trPr>
        <w:tc>
          <w:tcPr>
            <w:tcW w:w="762" w:type="dxa"/>
            <w:tcBorders>
              <w:right w:val="single" w:sz="4" w:space="0" w:color="auto"/>
            </w:tcBorders>
          </w:tcPr>
          <w:p w14:paraId="23244304" w14:textId="77777777" w:rsidR="00073D0B" w:rsidRPr="00906A2B" w:rsidRDefault="00073D0B" w:rsidP="00F85E03">
            <w:pPr>
              <w:tabs>
                <w:tab w:val="left" w:pos="180"/>
                <w:tab w:val="left" w:pos="9356"/>
              </w:tabs>
              <w:spacing w:after="0"/>
              <w:ind w:right="-23"/>
              <w:jc w:val="both"/>
              <w:rPr>
                <w:rFonts w:ascii="Trebuchet MS" w:hAnsi="Trebuchet MS"/>
                <w:bCs/>
                <w:sz w:val="20"/>
                <w:szCs w:val="20"/>
              </w:rPr>
            </w:pPr>
            <w:bookmarkStart w:id="24" w:name="_Toc488072812"/>
            <w:bookmarkStart w:id="25" w:name="_Toc468973138"/>
            <w:bookmarkEnd w:id="24"/>
            <w:r w:rsidRPr="00906A2B">
              <w:rPr>
                <w:rFonts w:ascii="Trebuchet MS" w:hAnsi="Trebuchet MS"/>
                <w:noProof/>
                <w:sz w:val="20"/>
                <w:szCs w:val="20"/>
                <w:lang w:eastAsia="ro-RO"/>
              </w:rPr>
              <w:lastRenderedPageBreak/>
              <w:drawing>
                <wp:inline distT="0" distB="0" distL="0" distR="0" wp14:anchorId="2C388CA7" wp14:editId="1078AA4D">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14:paraId="412BB3E4" w14:textId="77777777" w:rsidR="00073D0B" w:rsidRPr="00906A2B" w:rsidRDefault="00073D0B" w:rsidP="00F85E03">
            <w:pPr>
              <w:pStyle w:val="ListParagraph"/>
              <w:tabs>
                <w:tab w:val="left" w:pos="180"/>
                <w:tab w:val="left" w:pos="9356"/>
              </w:tabs>
              <w:spacing w:after="0"/>
              <w:ind w:left="0" w:right="-23"/>
              <w:jc w:val="both"/>
              <w:rPr>
                <w:rFonts w:ascii="Trebuchet MS" w:eastAsia="SimSun" w:hAnsi="Trebuchet MS"/>
                <w:sz w:val="20"/>
                <w:szCs w:val="20"/>
              </w:rPr>
            </w:pPr>
            <w:bookmarkStart w:id="26" w:name="_Toc480381113"/>
            <w:r w:rsidRPr="000157FE">
              <w:rPr>
                <w:rFonts w:ascii="Trebuchet MS" w:eastAsia="SimSun" w:hAnsi="Trebuchet MS"/>
                <w:b/>
                <w:bCs/>
                <w:sz w:val="20"/>
                <w:szCs w:val="20"/>
              </w:rPr>
              <w:t>Cursul valutar la care se va calcula încadrarea în limitele valorilor minime și maxim</w:t>
            </w:r>
            <w:r w:rsidRPr="00906A2B">
              <w:rPr>
                <w:rFonts w:ascii="Trebuchet MS" w:eastAsia="SimSun" w:hAnsi="Trebuchet MS"/>
                <w:b/>
                <w:bCs/>
                <w:sz w:val="20"/>
                <w:szCs w:val="20"/>
              </w:rPr>
              <w:t xml:space="preserve">e pentru un proiect este </w:t>
            </w:r>
            <w:r w:rsidRPr="00906A2B">
              <w:rPr>
                <w:rFonts w:ascii="Trebuchet MS" w:eastAsia="SimSun" w:hAnsi="Trebuchet MS"/>
                <w:sz w:val="20"/>
                <w:szCs w:val="20"/>
              </w:rPr>
              <w:t>cursul inforEuro</w:t>
            </w:r>
            <w:r w:rsidRPr="00906A2B">
              <w:rPr>
                <w:rStyle w:val="FootnoteReference"/>
                <w:rFonts w:ascii="Trebuchet MS" w:eastAsia="SimSun" w:hAnsi="Trebuchet MS"/>
              </w:rPr>
              <w:footnoteReference w:id="8"/>
            </w:r>
            <w:r w:rsidRPr="00906A2B">
              <w:rPr>
                <w:rFonts w:ascii="Trebuchet MS" w:eastAsia="SimSun" w:hAnsi="Trebuchet MS"/>
                <w:sz w:val="20"/>
                <w:szCs w:val="20"/>
              </w:rPr>
              <w:t xml:space="preserve"> la momentul lansării apelurilor de proiecte</w:t>
            </w:r>
            <w:bookmarkEnd w:id="26"/>
            <w:r w:rsidRPr="00906A2B">
              <w:rPr>
                <w:rFonts w:ascii="Trebuchet MS" w:eastAsia="SimSun" w:hAnsi="Trebuchet MS"/>
                <w:sz w:val="20"/>
                <w:szCs w:val="20"/>
              </w:rPr>
              <w:t xml:space="preserve">. </w:t>
            </w:r>
          </w:p>
          <w:p w14:paraId="44A0F796" w14:textId="77777777" w:rsidR="00073D0B" w:rsidRPr="000157FE" w:rsidRDefault="00073D0B" w:rsidP="00F85E03">
            <w:pPr>
              <w:pStyle w:val="ListParagraph"/>
              <w:tabs>
                <w:tab w:val="left" w:pos="180"/>
                <w:tab w:val="left" w:pos="9356"/>
              </w:tabs>
              <w:spacing w:after="0"/>
              <w:ind w:left="0" w:right="-23"/>
              <w:jc w:val="both"/>
              <w:rPr>
                <w:rFonts w:ascii="Trebuchet MS" w:eastAsia="SimSun" w:hAnsi="Trebuchet MS"/>
                <w:sz w:val="20"/>
                <w:szCs w:val="20"/>
              </w:rPr>
            </w:pPr>
          </w:p>
          <w:p w14:paraId="6E471373" w14:textId="77777777" w:rsidR="00073D0B" w:rsidRPr="00906A2B" w:rsidRDefault="00073D0B" w:rsidP="00F85E03">
            <w:pPr>
              <w:pStyle w:val="ListParagraph"/>
              <w:tabs>
                <w:tab w:val="left" w:pos="180"/>
                <w:tab w:val="left" w:pos="9356"/>
              </w:tabs>
              <w:spacing w:after="0"/>
              <w:ind w:left="0" w:right="-23"/>
              <w:jc w:val="both"/>
              <w:rPr>
                <w:rFonts w:ascii="Trebuchet MS" w:hAnsi="Trebuchet MS"/>
                <w:b/>
                <w:sz w:val="20"/>
                <w:szCs w:val="20"/>
              </w:rPr>
            </w:pPr>
            <w:r w:rsidRPr="00906A2B">
              <w:rPr>
                <w:rFonts w:ascii="Trebuchet MS" w:eastAsia="SimSun" w:hAnsi="Trebuchet MS"/>
                <w:b/>
                <w:sz w:val="20"/>
                <w:szCs w:val="20"/>
              </w:rPr>
              <w:t xml:space="preserve">Curs InforEuro aferent lunii </w:t>
            </w:r>
            <w:r w:rsidR="00ED1786" w:rsidRPr="00906A2B">
              <w:rPr>
                <w:rFonts w:ascii="Trebuchet MS" w:eastAsia="SimSun" w:hAnsi="Trebuchet MS"/>
                <w:b/>
                <w:color w:val="0070C0"/>
                <w:sz w:val="20"/>
                <w:szCs w:val="20"/>
                <w:highlight w:val="yellow"/>
              </w:rPr>
              <w:t xml:space="preserve">.............. </w:t>
            </w:r>
            <w:r w:rsidRPr="00906A2B">
              <w:rPr>
                <w:rFonts w:ascii="Trebuchet MS" w:eastAsia="SimSun" w:hAnsi="Trebuchet MS"/>
                <w:b/>
                <w:color w:val="0070C0"/>
                <w:sz w:val="20"/>
                <w:szCs w:val="20"/>
                <w:highlight w:val="yellow"/>
              </w:rPr>
              <w:t>2018</w:t>
            </w:r>
            <w:r w:rsidRPr="00906A2B">
              <w:rPr>
                <w:rFonts w:ascii="Trebuchet MS" w:eastAsia="SimSun" w:hAnsi="Trebuchet MS"/>
                <w:b/>
                <w:color w:val="0070C0"/>
                <w:sz w:val="20"/>
                <w:szCs w:val="20"/>
              </w:rPr>
              <w:t xml:space="preserve"> </w:t>
            </w:r>
            <w:r w:rsidRPr="00906A2B">
              <w:rPr>
                <w:rFonts w:ascii="Trebuchet MS" w:eastAsia="SimSun" w:hAnsi="Trebuchet MS"/>
                <w:b/>
                <w:sz w:val="20"/>
                <w:szCs w:val="20"/>
              </w:rPr>
              <w:t xml:space="preserve">este de </w:t>
            </w:r>
            <w:r w:rsidRPr="00906A2B">
              <w:rPr>
                <w:rFonts w:ascii="Trebuchet MS" w:hAnsi="Trebuchet MS"/>
                <w:b/>
                <w:bCs/>
                <w:color w:val="4476A7"/>
                <w:sz w:val="20"/>
                <w:szCs w:val="20"/>
                <w:highlight w:val="yellow"/>
                <w:shd w:val="clear" w:color="auto" w:fill="FFFFFF"/>
              </w:rPr>
              <w:t xml:space="preserve">1 EUR = </w:t>
            </w:r>
            <w:r w:rsidR="00ED1786" w:rsidRPr="00906A2B">
              <w:rPr>
                <w:rFonts w:ascii="Trebuchet MS" w:hAnsi="Trebuchet MS"/>
                <w:b/>
                <w:bCs/>
                <w:color w:val="4476A7"/>
                <w:sz w:val="20"/>
                <w:szCs w:val="20"/>
                <w:highlight w:val="yellow"/>
                <w:shd w:val="clear" w:color="auto" w:fill="FFFFFF"/>
              </w:rPr>
              <w:t>..............</w:t>
            </w:r>
            <w:r w:rsidRPr="00906A2B">
              <w:rPr>
                <w:rFonts w:ascii="Trebuchet MS" w:hAnsi="Trebuchet MS"/>
                <w:b/>
                <w:bCs/>
                <w:color w:val="4476A7"/>
                <w:sz w:val="20"/>
                <w:szCs w:val="20"/>
                <w:highlight w:val="yellow"/>
                <w:shd w:val="clear" w:color="auto" w:fill="FFFFFF"/>
              </w:rPr>
              <w:t xml:space="preserve"> RON</w:t>
            </w:r>
          </w:p>
        </w:tc>
      </w:tr>
    </w:tbl>
    <w:p w14:paraId="2C7D17AD" w14:textId="77777777" w:rsidR="00073D0B" w:rsidRPr="00906A2B" w:rsidRDefault="00073D0B" w:rsidP="00C760C2">
      <w:pPr>
        <w:pStyle w:val="Heading2"/>
      </w:pPr>
      <w:bookmarkStart w:id="27" w:name="_Toc516661495"/>
      <w:r w:rsidRPr="00906A2B">
        <w:t>2.5 Alocarea apelurilor de proiecte</w:t>
      </w:r>
      <w:bookmarkEnd w:id="27"/>
      <w:r w:rsidRPr="00906A2B">
        <w:t xml:space="preserve"> </w:t>
      </w:r>
      <w:bookmarkEnd w:id="25"/>
    </w:p>
    <w:p w14:paraId="56020B48" w14:textId="77777777" w:rsidR="00073D0B" w:rsidRPr="00906A2B" w:rsidRDefault="00073D0B" w:rsidP="00F85E03">
      <w:pPr>
        <w:tabs>
          <w:tab w:val="left" w:pos="9356"/>
        </w:tabs>
        <w:ind w:right="-23"/>
        <w:jc w:val="both"/>
        <w:rPr>
          <w:rFonts w:ascii="Trebuchet MS" w:hAnsi="Trebuchet MS"/>
          <w:sz w:val="20"/>
          <w:szCs w:val="20"/>
        </w:rPr>
      </w:pPr>
      <w:r w:rsidRPr="000157FE">
        <w:rPr>
          <w:rFonts w:ascii="Trebuchet MS" w:hAnsi="Trebuchet MS"/>
          <w:sz w:val="20"/>
          <w:szCs w:val="20"/>
        </w:rPr>
        <w:t>Alocarea financiară a prezentelor apeluri de</w:t>
      </w:r>
      <w:r w:rsidRPr="00906A2B">
        <w:rPr>
          <w:rFonts w:ascii="Trebuchet MS" w:hAnsi="Trebuchet MS"/>
          <w:sz w:val="20"/>
          <w:szCs w:val="20"/>
        </w:rPr>
        <w:t xml:space="preserve"> proiecte este după cum urmează :</w:t>
      </w:r>
    </w:p>
    <w:p w14:paraId="2777B548" w14:textId="77777777" w:rsidR="00B32B7C" w:rsidRPr="00906A2B"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hAnsi="Trebuchet MS"/>
          <w:b/>
          <w:sz w:val="20"/>
          <w:szCs w:val="20"/>
          <w:highlight w:val="yellow"/>
        </w:rPr>
        <w:t xml:space="preserve">- POR/2018/8/8.1/1/8.1.A/7 regiuni – Nefinalizate, cod apel............, </w:t>
      </w:r>
      <w:r w:rsidRPr="00906A2B">
        <w:rPr>
          <w:rFonts w:ascii="Trebuchet MS" w:hAnsi="Trebuchet MS"/>
          <w:sz w:val="20"/>
          <w:szCs w:val="20"/>
        </w:rPr>
        <w:t xml:space="preserve">alocarea este de </w:t>
      </w:r>
      <w:r w:rsidRPr="00906A2B">
        <w:rPr>
          <w:rFonts w:ascii="Trebuchet MS" w:hAnsi="Trebuchet MS"/>
          <w:sz w:val="20"/>
          <w:szCs w:val="20"/>
          <w:highlight w:val="yellow"/>
        </w:rPr>
        <w:t>.................</w:t>
      </w:r>
      <w:r w:rsidRPr="00906A2B">
        <w:rPr>
          <w:rFonts w:ascii="Trebuchet MS" w:hAnsi="Trebuchet MS"/>
          <w:b/>
          <w:sz w:val="20"/>
          <w:szCs w:val="20"/>
        </w:rPr>
        <w:t xml:space="preserve"> euro</w:t>
      </w:r>
      <w:r w:rsidRPr="00906A2B">
        <w:rPr>
          <w:rFonts w:ascii="Trebuchet MS" w:hAnsi="Trebuchet MS"/>
          <w:sz w:val="20"/>
          <w:szCs w:val="20"/>
        </w:rPr>
        <w:t xml:space="preserve">, din care  </w:t>
      </w:r>
      <w:r w:rsidRPr="00906A2B">
        <w:rPr>
          <w:rFonts w:ascii="Trebuchet MS" w:hAnsi="Trebuchet MS"/>
          <w:sz w:val="20"/>
          <w:szCs w:val="20"/>
          <w:highlight w:val="yellow"/>
        </w:rPr>
        <w:t>.................</w:t>
      </w:r>
      <w:r w:rsidRPr="00906A2B">
        <w:rPr>
          <w:rFonts w:ascii="Trebuchet MS" w:hAnsi="Trebuchet MS"/>
          <w:b/>
          <w:sz w:val="20"/>
          <w:szCs w:val="20"/>
          <w:highlight w:val="yellow"/>
        </w:rPr>
        <w:t xml:space="preserve"> euro FEDR</w:t>
      </w:r>
      <w:r w:rsidRPr="00906A2B">
        <w:rPr>
          <w:rFonts w:ascii="Trebuchet MS" w:hAnsi="Trebuchet MS"/>
          <w:sz w:val="20"/>
          <w:szCs w:val="20"/>
        </w:rPr>
        <w:t xml:space="preserve"> </w:t>
      </w:r>
      <w:r w:rsidRPr="00906A2B">
        <w:rPr>
          <w:rFonts w:ascii="Trebuchet MS" w:hAnsi="Trebuchet MS"/>
          <w:sz w:val="20"/>
          <w:szCs w:val="20"/>
          <w:highlight w:val="yellow"/>
        </w:rPr>
        <w:t xml:space="preserve">și ................ </w:t>
      </w:r>
      <w:r w:rsidRPr="00906A2B">
        <w:rPr>
          <w:rFonts w:ascii="Trebuchet MS" w:hAnsi="Trebuchet MS"/>
          <w:b/>
          <w:sz w:val="20"/>
          <w:szCs w:val="20"/>
          <w:highlight w:val="yellow"/>
        </w:rPr>
        <w:t>euro</w:t>
      </w:r>
      <w:r w:rsidRPr="00906A2B">
        <w:rPr>
          <w:rFonts w:ascii="Trebuchet MS" w:hAnsi="Trebuchet MS"/>
          <w:sz w:val="20"/>
          <w:szCs w:val="20"/>
        </w:rPr>
        <w:t xml:space="preserve"> cofinanțare din bugetul de stat </w:t>
      </w:r>
    </w:p>
    <w:p w14:paraId="367242C1" w14:textId="77777777" w:rsidR="00B32B7C" w:rsidRPr="00906A2B" w:rsidRDefault="00B32B7C">
      <w:pPr>
        <w:tabs>
          <w:tab w:val="left" w:pos="9356"/>
        </w:tabs>
        <w:ind w:right="-23"/>
        <w:jc w:val="both"/>
        <w:rPr>
          <w:rFonts w:ascii="Trebuchet MS" w:hAnsi="Trebuchet MS"/>
          <w:b/>
          <w:sz w:val="20"/>
          <w:szCs w:val="20"/>
          <w:highlight w:val="yellow"/>
        </w:rPr>
      </w:pPr>
    </w:p>
    <w:p w14:paraId="5877B769" w14:textId="77777777" w:rsidR="00B32B7C" w:rsidRPr="00906A2B"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hAnsi="Trebuchet MS"/>
          <w:b/>
          <w:sz w:val="20"/>
          <w:szCs w:val="20"/>
          <w:highlight w:val="yellow"/>
        </w:rPr>
        <w:t xml:space="preserve">- POR/2018/8/8.1/1/8.1.A/ITI – Nefinalizate, cod apel............, </w:t>
      </w:r>
      <w:r w:rsidRPr="00906A2B">
        <w:rPr>
          <w:rFonts w:ascii="Trebuchet MS" w:hAnsi="Trebuchet MS"/>
          <w:sz w:val="20"/>
          <w:szCs w:val="20"/>
        </w:rPr>
        <w:t xml:space="preserve">alocarea este de </w:t>
      </w:r>
      <w:r w:rsidRPr="00906A2B">
        <w:rPr>
          <w:rFonts w:ascii="Trebuchet MS" w:hAnsi="Trebuchet MS"/>
          <w:sz w:val="20"/>
          <w:szCs w:val="20"/>
          <w:highlight w:val="yellow"/>
        </w:rPr>
        <w:t>.................</w:t>
      </w:r>
      <w:r w:rsidRPr="00906A2B">
        <w:rPr>
          <w:rFonts w:ascii="Trebuchet MS" w:hAnsi="Trebuchet MS"/>
          <w:b/>
          <w:sz w:val="20"/>
          <w:szCs w:val="20"/>
        </w:rPr>
        <w:t xml:space="preserve"> euro</w:t>
      </w:r>
      <w:r w:rsidRPr="00906A2B">
        <w:rPr>
          <w:rFonts w:ascii="Trebuchet MS" w:hAnsi="Trebuchet MS"/>
          <w:sz w:val="20"/>
          <w:szCs w:val="20"/>
        </w:rPr>
        <w:t xml:space="preserve">, din care  </w:t>
      </w:r>
      <w:r w:rsidRPr="00906A2B">
        <w:rPr>
          <w:rFonts w:ascii="Trebuchet MS" w:hAnsi="Trebuchet MS"/>
          <w:sz w:val="20"/>
          <w:szCs w:val="20"/>
          <w:highlight w:val="yellow"/>
        </w:rPr>
        <w:t>.................</w:t>
      </w:r>
      <w:r w:rsidRPr="00906A2B">
        <w:rPr>
          <w:rFonts w:ascii="Trebuchet MS" w:hAnsi="Trebuchet MS"/>
          <w:b/>
          <w:sz w:val="20"/>
          <w:szCs w:val="20"/>
          <w:highlight w:val="yellow"/>
        </w:rPr>
        <w:t xml:space="preserve"> euro FEDR</w:t>
      </w:r>
      <w:r w:rsidRPr="00906A2B">
        <w:rPr>
          <w:rFonts w:ascii="Trebuchet MS" w:hAnsi="Trebuchet MS"/>
          <w:sz w:val="20"/>
          <w:szCs w:val="20"/>
        </w:rPr>
        <w:t xml:space="preserve"> </w:t>
      </w:r>
      <w:r w:rsidRPr="00906A2B">
        <w:rPr>
          <w:rFonts w:ascii="Trebuchet MS" w:hAnsi="Trebuchet MS"/>
          <w:sz w:val="20"/>
          <w:szCs w:val="20"/>
          <w:highlight w:val="yellow"/>
        </w:rPr>
        <w:t xml:space="preserve">și ................ </w:t>
      </w:r>
      <w:r w:rsidRPr="00906A2B">
        <w:rPr>
          <w:rFonts w:ascii="Trebuchet MS" w:hAnsi="Trebuchet MS"/>
          <w:b/>
          <w:sz w:val="20"/>
          <w:szCs w:val="20"/>
          <w:highlight w:val="yellow"/>
        </w:rPr>
        <w:t>euro</w:t>
      </w:r>
      <w:r w:rsidRPr="00906A2B">
        <w:rPr>
          <w:rFonts w:ascii="Trebuchet MS" w:hAnsi="Trebuchet MS"/>
          <w:sz w:val="20"/>
          <w:szCs w:val="20"/>
        </w:rPr>
        <w:t xml:space="preserve"> cofinanțare din bugetul de stat </w:t>
      </w:r>
    </w:p>
    <w:p w14:paraId="03C4140F" w14:textId="77777777" w:rsidR="00B32B7C" w:rsidRPr="00906A2B" w:rsidRDefault="00B32B7C">
      <w:pPr>
        <w:tabs>
          <w:tab w:val="left" w:pos="9356"/>
        </w:tabs>
        <w:ind w:right="-23"/>
        <w:jc w:val="both"/>
        <w:rPr>
          <w:rFonts w:ascii="Trebuchet MS" w:hAnsi="Trebuchet MS"/>
          <w:b/>
          <w:sz w:val="20"/>
          <w:szCs w:val="20"/>
          <w:highlight w:val="yellow"/>
        </w:rPr>
      </w:pPr>
    </w:p>
    <w:p w14:paraId="14423FEB" w14:textId="77777777" w:rsidR="00B32B7C" w:rsidRPr="00906A2B"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hAnsi="Trebuchet MS"/>
          <w:b/>
          <w:sz w:val="20"/>
          <w:szCs w:val="20"/>
          <w:highlight w:val="yellow"/>
        </w:rPr>
        <w:t xml:space="preserve">- POR/2018/8/8.1/1/8.2.B/7 regiuni – Nefinalizate, cod apel............, </w:t>
      </w:r>
      <w:r w:rsidRPr="00906A2B">
        <w:rPr>
          <w:rFonts w:ascii="Trebuchet MS" w:hAnsi="Trebuchet MS"/>
          <w:sz w:val="20"/>
          <w:szCs w:val="20"/>
        </w:rPr>
        <w:t xml:space="preserve">alocarea este de </w:t>
      </w:r>
      <w:r w:rsidRPr="00906A2B">
        <w:rPr>
          <w:rFonts w:ascii="Trebuchet MS" w:hAnsi="Trebuchet MS"/>
          <w:sz w:val="20"/>
          <w:szCs w:val="20"/>
          <w:highlight w:val="yellow"/>
        </w:rPr>
        <w:t>.................</w:t>
      </w:r>
      <w:r w:rsidRPr="00906A2B">
        <w:rPr>
          <w:rFonts w:ascii="Trebuchet MS" w:hAnsi="Trebuchet MS"/>
          <w:b/>
          <w:sz w:val="20"/>
          <w:szCs w:val="20"/>
        </w:rPr>
        <w:t xml:space="preserve"> euro</w:t>
      </w:r>
      <w:r w:rsidRPr="00906A2B">
        <w:rPr>
          <w:rFonts w:ascii="Trebuchet MS" w:hAnsi="Trebuchet MS"/>
          <w:sz w:val="20"/>
          <w:szCs w:val="20"/>
        </w:rPr>
        <w:t xml:space="preserve">, din care  </w:t>
      </w:r>
      <w:r w:rsidRPr="00906A2B">
        <w:rPr>
          <w:rFonts w:ascii="Trebuchet MS" w:hAnsi="Trebuchet MS"/>
          <w:sz w:val="20"/>
          <w:szCs w:val="20"/>
          <w:highlight w:val="yellow"/>
        </w:rPr>
        <w:t>.................</w:t>
      </w:r>
      <w:r w:rsidRPr="00906A2B">
        <w:rPr>
          <w:rFonts w:ascii="Trebuchet MS" w:hAnsi="Trebuchet MS"/>
          <w:b/>
          <w:sz w:val="20"/>
          <w:szCs w:val="20"/>
          <w:highlight w:val="yellow"/>
        </w:rPr>
        <w:t xml:space="preserve"> euro FEDR</w:t>
      </w:r>
      <w:r w:rsidRPr="00906A2B">
        <w:rPr>
          <w:rFonts w:ascii="Trebuchet MS" w:hAnsi="Trebuchet MS"/>
          <w:sz w:val="20"/>
          <w:szCs w:val="20"/>
        </w:rPr>
        <w:t xml:space="preserve"> </w:t>
      </w:r>
      <w:r w:rsidRPr="00906A2B">
        <w:rPr>
          <w:rFonts w:ascii="Trebuchet MS" w:hAnsi="Trebuchet MS"/>
          <w:sz w:val="20"/>
          <w:szCs w:val="20"/>
          <w:highlight w:val="yellow"/>
        </w:rPr>
        <w:t xml:space="preserve">și ................ </w:t>
      </w:r>
      <w:r w:rsidRPr="00906A2B">
        <w:rPr>
          <w:rFonts w:ascii="Trebuchet MS" w:hAnsi="Trebuchet MS"/>
          <w:b/>
          <w:sz w:val="20"/>
          <w:szCs w:val="20"/>
          <w:highlight w:val="yellow"/>
        </w:rPr>
        <w:t>euro</w:t>
      </w:r>
      <w:r w:rsidRPr="00906A2B">
        <w:rPr>
          <w:rFonts w:ascii="Trebuchet MS" w:hAnsi="Trebuchet MS"/>
          <w:sz w:val="20"/>
          <w:szCs w:val="20"/>
        </w:rPr>
        <w:t xml:space="preserve"> cofinanțare din bugetul de stat </w:t>
      </w:r>
    </w:p>
    <w:p w14:paraId="4C9AE440" w14:textId="77777777" w:rsidR="00B32B7C" w:rsidRPr="00906A2B" w:rsidRDefault="00B32B7C">
      <w:pPr>
        <w:tabs>
          <w:tab w:val="left" w:pos="9356"/>
        </w:tabs>
        <w:ind w:right="-23"/>
        <w:jc w:val="both"/>
        <w:rPr>
          <w:rFonts w:ascii="Trebuchet MS" w:hAnsi="Trebuchet MS"/>
          <w:b/>
          <w:sz w:val="20"/>
          <w:szCs w:val="20"/>
          <w:highlight w:val="yellow"/>
        </w:rPr>
      </w:pPr>
    </w:p>
    <w:p w14:paraId="6D3348D5" w14:textId="77777777" w:rsidR="00B32B7C" w:rsidRPr="00906A2B"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hAnsi="Trebuchet MS"/>
          <w:b/>
          <w:sz w:val="20"/>
          <w:szCs w:val="20"/>
          <w:highlight w:val="yellow"/>
        </w:rPr>
        <w:t xml:space="preserve">- POR/2018/8/8.1/1/8.2.B/ITI – Nefinalizate, cod apel............, </w:t>
      </w:r>
      <w:r w:rsidRPr="00906A2B">
        <w:rPr>
          <w:rFonts w:ascii="Trebuchet MS" w:hAnsi="Trebuchet MS"/>
          <w:sz w:val="20"/>
          <w:szCs w:val="20"/>
        </w:rPr>
        <w:t xml:space="preserve">alocarea este de </w:t>
      </w:r>
      <w:r w:rsidRPr="00906A2B">
        <w:rPr>
          <w:rFonts w:ascii="Trebuchet MS" w:hAnsi="Trebuchet MS"/>
          <w:sz w:val="20"/>
          <w:szCs w:val="20"/>
          <w:highlight w:val="yellow"/>
        </w:rPr>
        <w:t>.................</w:t>
      </w:r>
      <w:r w:rsidRPr="00906A2B">
        <w:rPr>
          <w:rFonts w:ascii="Trebuchet MS" w:hAnsi="Trebuchet MS"/>
          <w:b/>
          <w:sz w:val="20"/>
          <w:szCs w:val="20"/>
        </w:rPr>
        <w:t xml:space="preserve"> euro</w:t>
      </w:r>
      <w:r w:rsidRPr="00906A2B">
        <w:rPr>
          <w:rFonts w:ascii="Trebuchet MS" w:hAnsi="Trebuchet MS"/>
          <w:sz w:val="20"/>
          <w:szCs w:val="20"/>
        </w:rPr>
        <w:t xml:space="preserve">, din care  </w:t>
      </w:r>
      <w:r w:rsidRPr="00906A2B">
        <w:rPr>
          <w:rFonts w:ascii="Trebuchet MS" w:hAnsi="Trebuchet MS"/>
          <w:sz w:val="20"/>
          <w:szCs w:val="20"/>
          <w:highlight w:val="yellow"/>
        </w:rPr>
        <w:t>.................</w:t>
      </w:r>
      <w:r w:rsidRPr="00906A2B">
        <w:rPr>
          <w:rFonts w:ascii="Trebuchet MS" w:hAnsi="Trebuchet MS"/>
          <w:b/>
          <w:sz w:val="20"/>
          <w:szCs w:val="20"/>
          <w:highlight w:val="yellow"/>
        </w:rPr>
        <w:t xml:space="preserve"> euro FEDR</w:t>
      </w:r>
      <w:r w:rsidRPr="00906A2B">
        <w:rPr>
          <w:rFonts w:ascii="Trebuchet MS" w:hAnsi="Trebuchet MS"/>
          <w:sz w:val="20"/>
          <w:szCs w:val="20"/>
        </w:rPr>
        <w:t xml:space="preserve"> </w:t>
      </w:r>
      <w:r w:rsidRPr="00906A2B">
        <w:rPr>
          <w:rFonts w:ascii="Trebuchet MS" w:hAnsi="Trebuchet MS"/>
          <w:sz w:val="20"/>
          <w:szCs w:val="20"/>
          <w:highlight w:val="yellow"/>
        </w:rPr>
        <w:t xml:space="preserve">și ................ </w:t>
      </w:r>
      <w:r w:rsidRPr="00906A2B">
        <w:rPr>
          <w:rFonts w:ascii="Trebuchet MS" w:hAnsi="Trebuchet MS"/>
          <w:b/>
          <w:sz w:val="20"/>
          <w:szCs w:val="20"/>
          <w:highlight w:val="yellow"/>
        </w:rPr>
        <w:t>euro</w:t>
      </w:r>
      <w:r w:rsidRPr="00906A2B">
        <w:rPr>
          <w:rFonts w:ascii="Trebuchet MS" w:hAnsi="Trebuchet MS"/>
          <w:sz w:val="20"/>
          <w:szCs w:val="20"/>
        </w:rPr>
        <w:t xml:space="preserve"> cofinanțare din bugetul de stat </w:t>
      </w:r>
    </w:p>
    <w:p w14:paraId="637E0E8F" w14:textId="77777777" w:rsidR="00B32B7C" w:rsidRPr="00906A2B" w:rsidRDefault="00B32B7C">
      <w:pPr>
        <w:tabs>
          <w:tab w:val="left" w:pos="1080"/>
          <w:tab w:val="left" w:pos="2160"/>
          <w:tab w:val="left" w:pos="9356"/>
        </w:tabs>
        <w:autoSpaceDE w:val="0"/>
        <w:autoSpaceDN w:val="0"/>
        <w:adjustRightInd w:val="0"/>
        <w:spacing w:after="0" w:line="240" w:lineRule="auto"/>
        <w:ind w:right="-23"/>
        <w:jc w:val="both"/>
        <w:rPr>
          <w:rFonts w:ascii="Trebuchet MS" w:hAnsi="Trebuchet MS"/>
          <w:b/>
          <w:color w:val="7030A0"/>
          <w:sz w:val="20"/>
          <w:szCs w:val="20"/>
        </w:rPr>
      </w:pPr>
    </w:p>
    <w:p w14:paraId="76017576" w14:textId="77777777" w:rsidR="00073D0B" w:rsidRPr="00906A2B" w:rsidRDefault="00073D0B" w:rsidP="00C760C2">
      <w:pPr>
        <w:pStyle w:val="Heading2"/>
      </w:pPr>
      <w:bookmarkStart w:id="28" w:name="_Toc468973139"/>
      <w:bookmarkStart w:id="29" w:name="_Toc516661496"/>
      <w:r w:rsidRPr="00906A2B">
        <w:t>2.6 Solicitanții la finanțare în cadrul prezentelor apeluri de proiecte</w:t>
      </w:r>
      <w:bookmarkEnd w:id="28"/>
      <w:bookmarkEnd w:id="29"/>
    </w:p>
    <w:p w14:paraId="31043730" w14:textId="7198711E" w:rsidR="00073D0B" w:rsidRPr="00906A2B" w:rsidRDefault="00073D0B">
      <w:pPr>
        <w:tabs>
          <w:tab w:val="left" w:pos="9356"/>
        </w:tabs>
        <w:spacing w:before="120" w:after="120" w:line="240" w:lineRule="auto"/>
        <w:ind w:right="-23"/>
        <w:jc w:val="both"/>
        <w:rPr>
          <w:rFonts w:ascii="Trebuchet MS" w:hAnsi="Trebuchet MS" w:cs="Calibri"/>
          <w:sz w:val="20"/>
          <w:szCs w:val="20"/>
        </w:rPr>
      </w:pPr>
      <w:r w:rsidRPr="00906A2B">
        <w:rPr>
          <w:rFonts w:ascii="Trebuchet MS" w:hAnsi="Trebuchet MS" w:cs="Calibri"/>
          <w:sz w:val="20"/>
          <w:szCs w:val="20"/>
        </w:rPr>
        <w:t xml:space="preserve"> Solicitanții eligibili  în cadrul prezentelor apeluri de proiecte sunt</w:t>
      </w:r>
      <w:r w:rsidR="00F82000">
        <w:rPr>
          <w:rStyle w:val="FootnoteReference"/>
          <w:b/>
        </w:rPr>
        <w:footnoteReference w:id="9"/>
      </w:r>
      <w:r w:rsidRPr="00906A2B">
        <w:rPr>
          <w:rFonts w:ascii="Trebuchet MS" w:hAnsi="Trebuchet MS" w:cs="Calibri"/>
          <w:sz w:val="20"/>
          <w:szCs w:val="20"/>
        </w:rPr>
        <w:t xml:space="preserve"> :</w:t>
      </w:r>
    </w:p>
    <w:p w14:paraId="09C60814" w14:textId="28E4EE58" w:rsidR="00073D0B" w:rsidRPr="00906A2B" w:rsidRDefault="00B32B7C" w:rsidP="00F925B1">
      <w:pPr>
        <w:pStyle w:val="ListParagraph"/>
        <w:numPr>
          <w:ilvl w:val="0"/>
          <w:numId w:val="24"/>
        </w:numPr>
        <w:tabs>
          <w:tab w:val="left" w:pos="426"/>
        </w:tabs>
        <w:spacing w:before="120" w:after="120" w:line="240" w:lineRule="auto"/>
        <w:ind w:left="0" w:firstLine="0"/>
        <w:jc w:val="both"/>
        <w:rPr>
          <w:rFonts w:ascii="Trebuchet MS" w:hAnsi="Trebuchet MS" w:cs="Calibri"/>
          <w:sz w:val="20"/>
          <w:szCs w:val="20"/>
        </w:rPr>
      </w:pPr>
      <w:r w:rsidRPr="00906A2B">
        <w:rPr>
          <w:rFonts w:ascii="Trebuchet MS" w:hAnsi="Trebuchet MS" w:cs="Calibri"/>
          <w:b/>
          <w:sz w:val="20"/>
          <w:szCs w:val="20"/>
        </w:rPr>
        <w:t xml:space="preserve">Ministerul Sănătății, organ de specialitate al administrației publice centrale, cu personalitate juridică, în subordinea Guvernului, conform Hotarârii de Guvern nr. 144 din 23 Februarie 2010 privind organizarea și funcționarea Ministerului Sănătății, cu modificările și completările ulterioare </w:t>
      </w:r>
    </w:p>
    <w:p w14:paraId="0D30A05D" w14:textId="77777777" w:rsidR="00801D9A" w:rsidRPr="00906A2B" w:rsidRDefault="00073D0B">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b/>
          <w:noProof/>
          <w:sz w:val="20"/>
          <w:szCs w:val="20"/>
        </w:rPr>
        <w:t>b) Parteneriate</w:t>
      </w:r>
      <w:r w:rsidRPr="00906A2B">
        <w:rPr>
          <w:rFonts w:ascii="Trebuchet MS" w:hAnsi="Trebuchet MS" w:cs="Arial"/>
          <w:noProof/>
          <w:sz w:val="20"/>
          <w:szCs w:val="20"/>
        </w:rPr>
        <w:t xml:space="preserve"> între </w:t>
      </w:r>
      <w:r w:rsidR="00B32B7C" w:rsidRPr="00906A2B">
        <w:rPr>
          <w:rFonts w:ascii="Trebuchet MS" w:hAnsi="Trebuchet MS" w:cs="Arial"/>
          <w:noProof/>
          <w:sz w:val="20"/>
          <w:szCs w:val="20"/>
        </w:rPr>
        <w:t>Min</w:t>
      </w:r>
      <w:r w:rsidR="00801D9A" w:rsidRPr="00906A2B">
        <w:rPr>
          <w:rFonts w:ascii="Trebuchet MS" w:hAnsi="Trebuchet MS" w:cs="Arial"/>
          <w:noProof/>
          <w:sz w:val="20"/>
          <w:szCs w:val="20"/>
        </w:rPr>
        <w:t>i</w:t>
      </w:r>
      <w:r w:rsidR="00B32B7C" w:rsidRPr="00906A2B">
        <w:rPr>
          <w:rFonts w:ascii="Trebuchet MS" w:hAnsi="Trebuchet MS" w:cs="Arial"/>
          <w:noProof/>
          <w:sz w:val="20"/>
          <w:szCs w:val="20"/>
        </w:rPr>
        <w:t xml:space="preserve">sterul Sănătății și </w:t>
      </w:r>
      <w:r w:rsidR="00801D9A" w:rsidRPr="00906A2B">
        <w:rPr>
          <w:rFonts w:ascii="Trebuchet MS" w:hAnsi="Trebuchet MS" w:cs="Arial"/>
          <w:noProof/>
          <w:sz w:val="20"/>
          <w:szCs w:val="20"/>
        </w:rPr>
        <w:t>:</w:t>
      </w:r>
    </w:p>
    <w:p w14:paraId="1D84D300" w14:textId="77777777" w:rsidR="00801D9A"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u</w:t>
      </w:r>
      <w:r w:rsidRPr="00906A2B">
        <w:rPr>
          <w:rFonts w:ascii="Trebuchet MS" w:hAnsi="Trebuchet MS" w:cs="Calibri"/>
          <w:b/>
          <w:sz w:val="20"/>
          <w:szCs w:val="20"/>
        </w:rPr>
        <w:t>nităţile administrativ-teritorial</w:t>
      </w:r>
      <w:bookmarkStart w:id="30" w:name="_GoBack"/>
      <w:bookmarkEnd w:id="30"/>
      <w:r w:rsidRPr="00906A2B">
        <w:rPr>
          <w:rFonts w:ascii="Trebuchet MS" w:hAnsi="Trebuchet MS" w:cs="Calibri"/>
          <w:b/>
          <w:sz w:val="20"/>
          <w:szCs w:val="20"/>
        </w:rPr>
        <w:t>e</w:t>
      </w:r>
      <w:r w:rsidRPr="00906A2B">
        <w:rPr>
          <w:rFonts w:ascii="Trebuchet MS" w:hAnsi="Trebuchet MS" w:cs="Calibri"/>
          <w:sz w:val="20"/>
          <w:szCs w:val="20"/>
        </w:rPr>
        <w:t>, definite conform Legii administraţiei publice locale nr. 215 din 23 aprilie 2001, republicată cu modificările şi completările ulterioare</w:t>
      </w:r>
      <w:r w:rsidRPr="00906A2B">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p>
    <w:p w14:paraId="0B9F57DB" w14:textId="77777777" w:rsidR="00801D9A"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r w:rsidR="002A16FE" w:rsidRPr="00906A2B">
        <w:rPr>
          <w:rFonts w:ascii="Trebuchet MS" w:eastAsia="+mn-ea" w:hAnsi="Trebuchet MS"/>
          <w:b/>
          <w:color w:val="000000"/>
          <w:kern w:val="24"/>
          <w:sz w:val="20"/>
          <w:szCs w:val="20"/>
          <w:lang w:val="en-US"/>
        </w:rPr>
        <w:t>a</w:t>
      </w:r>
      <w:r w:rsidRPr="00906A2B">
        <w:rPr>
          <w:rFonts w:ascii="Trebuchet MS" w:eastAsia="+mn-ea" w:hAnsi="Trebuchet MS"/>
          <w:b/>
          <w:color w:val="000000"/>
          <w:kern w:val="24"/>
          <w:sz w:val="20"/>
          <w:szCs w:val="20"/>
          <w:lang w:val="en-US"/>
        </w:rPr>
        <w:t xml:space="preserve">utorități/ instituții </w:t>
      </w:r>
      <w:r w:rsidR="002A16FE" w:rsidRPr="00906A2B">
        <w:rPr>
          <w:rFonts w:ascii="Trebuchet MS" w:eastAsia="+mn-ea" w:hAnsi="Trebuchet MS"/>
          <w:b/>
          <w:color w:val="000000"/>
          <w:kern w:val="24"/>
          <w:sz w:val="20"/>
          <w:szCs w:val="20"/>
          <w:lang w:val="en-US"/>
        </w:rPr>
        <w:t>ale administrației publice locale</w:t>
      </w:r>
      <w:r w:rsidR="002A16FE" w:rsidRPr="00906A2B">
        <w:rPr>
          <w:rFonts w:ascii="Trebuchet MS" w:eastAsia="+mn-ea" w:hAnsi="Trebuchet MS"/>
          <w:color w:val="000000"/>
          <w:kern w:val="24"/>
          <w:sz w:val="20"/>
          <w:szCs w:val="20"/>
          <w:lang w:val="en-US"/>
        </w:rPr>
        <w:t xml:space="preserve"> </w:t>
      </w:r>
      <w:r w:rsidR="004B6A1A" w:rsidRPr="00906A2B">
        <w:rPr>
          <w:rFonts w:ascii="Trebuchet MS" w:eastAsia="+mn-ea" w:hAnsi="Trebuchet MS"/>
          <w:color w:val="000000"/>
          <w:kern w:val="24"/>
          <w:sz w:val="20"/>
          <w:szCs w:val="20"/>
          <w:lang w:val="en-US"/>
        </w:rPr>
        <w:t>;</w:t>
      </w:r>
    </w:p>
    <w:p w14:paraId="7AFA3084" w14:textId="77777777" w:rsidR="00B32B7C"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r w:rsidRPr="00906A2B">
        <w:rPr>
          <w:rFonts w:ascii="Trebuchet MS" w:hAnsi="Trebuchet MS" w:cs="Calibri"/>
          <w:b/>
          <w:sz w:val="20"/>
          <w:szCs w:val="20"/>
        </w:rPr>
        <w:t>unități sanitare publice</w:t>
      </w:r>
      <w:r w:rsidRPr="00906A2B">
        <w:rPr>
          <w:rFonts w:ascii="Trebuchet MS" w:hAnsi="Trebuchet MS" w:cs="Calibri"/>
          <w:sz w:val="20"/>
          <w:szCs w:val="20"/>
        </w:rPr>
        <w:t xml:space="preserve"> cu personalitate juridică proprie</w:t>
      </w:r>
      <w:r w:rsidRPr="00906A2B">
        <w:rPr>
          <w:rFonts w:ascii="Trebuchet MS" w:hAnsi="Trebuchet MS" w:cs="Arial"/>
          <w:noProof/>
          <w:sz w:val="20"/>
          <w:szCs w:val="20"/>
        </w:rPr>
        <w:t xml:space="preserve"> </w:t>
      </w:r>
      <w:r w:rsidR="004B6A1A" w:rsidRPr="00906A2B">
        <w:rPr>
          <w:rFonts w:ascii="Trebuchet MS" w:hAnsi="Trebuchet MS" w:cs="Arial"/>
          <w:noProof/>
          <w:sz w:val="20"/>
          <w:szCs w:val="20"/>
        </w:rPr>
        <w:t>;</w:t>
      </w:r>
    </w:p>
    <w:p w14:paraId="6B242E7D" w14:textId="77777777" w:rsidR="002A16FE" w:rsidRPr="00906A2B" w:rsidRDefault="002A16FE" w:rsidP="00F85E03">
      <w:pPr>
        <w:tabs>
          <w:tab w:val="left" w:pos="175"/>
        </w:tabs>
        <w:spacing w:after="0"/>
        <w:jc w:val="both"/>
        <w:rPr>
          <w:rFonts w:ascii="Trebuchet MS" w:eastAsia="+mn-ea" w:hAnsi="Trebuchet MS"/>
          <w:color w:val="000000"/>
          <w:kern w:val="24"/>
          <w:sz w:val="20"/>
          <w:szCs w:val="20"/>
        </w:rPr>
      </w:pPr>
      <w:r w:rsidRPr="00906A2B">
        <w:rPr>
          <w:rFonts w:ascii="Trebuchet MS" w:hAnsi="Trebuchet MS" w:cs="Arial"/>
          <w:noProof/>
          <w:sz w:val="20"/>
          <w:szCs w:val="20"/>
        </w:rPr>
        <w:t xml:space="preserve">- </w:t>
      </w:r>
      <w:r w:rsidRPr="00906A2B">
        <w:rPr>
          <w:rFonts w:ascii="Trebuchet MS" w:eastAsia="+mn-ea" w:hAnsi="Trebuchet MS"/>
          <w:color w:val="000000"/>
          <w:kern w:val="24"/>
          <w:sz w:val="20"/>
          <w:szCs w:val="20"/>
          <w:lang w:val="en-US"/>
        </w:rPr>
        <w:t xml:space="preserve">orice </w:t>
      </w:r>
      <w:r w:rsidRPr="00906A2B">
        <w:rPr>
          <w:rFonts w:ascii="Trebuchet MS" w:eastAsia="+mn-ea" w:hAnsi="Trebuchet MS"/>
          <w:b/>
          <w:color w:val="000000"/>
          <w:kern w:val="24"/>
          <w:sz w:val="20"/>
          <w:szCs w:val="20"/>
          <w:lang w:val="en-US"/>
        </w:rPr>
        <w:t>alte autorități/ instituții publice</w:t>
      </w:r>
      <w:r w:rsidRPr="00906A2B">
        <w:rPr>
          <w:rFonts w:ascii="Trebuchet MS" w:eastAsia="+mn-ea" w:hAnsi="Trebuchet MS"/>
          <w:color w:val="000000"/>
          <w:kern w:val="24"/>
          <w:sz w:val="20"/>
          <w:szCs w:val="20"/>
          <w:lang w:val="en-US"/>
        </w:rPr>
        <w:t xml:space="preserve"> care pot contribui la buna implementare a proiectului.</w:t>
      </w:r>
    </w:p>
    <w:p w14:paraId="66185909" w14:textId="77777777" w:rsidR="002A16FE" w:rsidRPr="00906A2B" w:rsidRDefault="002A16FE">
      <w:pPr>
        <w:pStyle w:val="ListParagraph"/>
        <w:tabs>
          <w:tab w:val="left" w:pos="9356"/>
        </w:tabs>
        <w:spacing w:before="120" w:after="120" w:line="240" w:lineRule="auto"/>
        <w:ind w:left="0"/>
        <w:jc w:val="both"/>
        <w:rPr>
          <w:rFonts w:ascii="Trebuchet MS" w:hAnsi="Trebuchet MS" w:cs="Arial"/>
          <w:noProof/>
          <w:sz w:val="20"/>
          <w:szCs w:val="20"/>
        </w:rPr>
      </w:pPr>
    </w:p>
    <w:p w14:paraId="4F1C9033" w14:textId="77777777" w:rsidR="00073D0B" w:rsidRPr="00906A2B" w:rsidRDefault="00AA7FF8">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lastRenderedPageBreak/>
        <w:t>În cazul parteneriatului, l</w:t>
      </w:r>
      <w:r w:rsidR="00073D0B" w:rsidRPr="00906A2B">
        <w:rPr>
          <w:rFonts w:ascii="Trebuchet MS" w:hAnsi="Trebuchet MS" w:cs="Arial"/>
          <w:noProof/>
          <w:sz w:val="20"/>
          <w:szCs w:val="20"/>
        </w:rPr>
        <w:t xml:space="preserve">ider-ul de proiect/parteneriat va fi </w:t>
      </w:r>
      <w:r w:rsidR="00801D9A" w:rsidRPr="00906A2B">
        <w:rPr>
          <w:rFonts w:ascii="Trebuchet MS" w:hAnsi="Trebuchet MS" w:cs="Arial"/>
          <w:noProof/>
          <w:sz w:val="20"/>
          <w:szCs w:val="20"/>
        </w:rPr>
        <w:t>Ministerul Sănătății</w:t>
      </w:r>
      <w:r w:rsidR="00073D0B" w:rsidRPr="00906A2B">
        <w:rPr>
          <w:rFonts w:ascii="Trebuchet MS" w:hAnsi="Trebuchet MS" w:cs="Arial"/>
          <w:noProof/>
          <w:sz w:val="20"/>
          <w:szCs w:val="20"/>
        </w:rPr>
        <w:t>.</w:t>
      </w:r>
    </w:p>
    <w:p w14:paraId="15D4DDE1" w14:textId="77777777" w:rsidR="00073D0B" w:rsidRPr="00906A2B" w:rsidRDefault="00073D0B" w:rsidP="00C760C2">
      <w:pPr>
        <w:pStyle w:val="Heading2"/>
      </w:pPr>
      <w:bookmarkStart w:id="31" w:name="_Toc488072815"/>
      <w:bookmarkStart w:id="32" w:name="_Toc488072816"/>
      <w:bookmarkStart w:id="33" w:name="_Ref426111315"/>
      <w:bookmarkStart w:id="34" w:name="_Ref426111307"/>
      <w:bookmarkStart w:id="35" w:name="_Toc468973140"/>
      <w:bookmarkStart w:id="36" w:name="_Toc516661497"/>
      <w:bookmarkEnd w:id="31"/>
      <w:bookmarkEnd w:id="32"/>
      <w:r w:rsidRPr="00906A2B">
        <w:t xml:space="preserve">2.7 Instrumente financiare/ Ajutorul </w:t>
      </w:r>
      <w:bookmarkEnd w:id="33"/>
      <w:bookmarkEnd w:id="34"/>
      <w:r w:rsidRPr="00906A2B">
        <w:t>de stat/ Proiecte generatoare de venituri nete</w:t>
      </w:r>
      <w:bookmarkEnd w:id="35"/>
      <w:bookmarkEnd w:id="36"/>
    </w:p>
    <w:p w14:paraId="2250C30D"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Instrumente financiare</w:t>
      </w:r>
      <w:r w:rsidRPr="00906A2B">
        <w:rPr>
          <w:rFonts w:ascii="Trebuchet MS" w:hAnsi="Trebuchet MS"/>
          <w:sz w:val="20"/>
          <w:szCs w:val="20"/>
        </w:rPr>
        <w:t>: Nu se aplică.</w:t>
      </w:r>
    </w:p>
    <w:p w14:paraId="0F579A0D" w14:textId="77777777" w:rsidR="00073D0B" w:rsidRPr="00906A2B" w:rsidRDefault="00073D0B">
      <w:pPr>
        <w:tabs>
          <w:tab w:val="left" w:pos="9356"/>
        </w:tabs>
        <w:spacing w:after="0" w:line="240" w:lineRule="auto"/>
        <w:ind w:right="-23"/>
        <w:jc w:val="both"/>
        <w:rPr>
          <w:rFonts w:ascii="Trebuchet MS" w:hAnsi="Trebuchet MS"/>
          <w:sz w:val="20"/>
          <w:szCs w:val="20"/>
        </w:rPr>
      </w:pPr>
      <w:r w:rsidRPr="00906A2B">
        <w:rPr>
          <w:rFonts w:ascii="Trebuchet MS" w:hAnsi="Trebuchet MS"/>
          <w:b/>
          <w:sz w:val="20"/>
          <w:szCs w:val="20"/>
        </w:rPr>
        <w:t>Ajutor de stat:</w:t>
      </w:r>
      <w:r w:rsidRPr="00906A2B">
        <w:rPr>
          <w:rFonts w:ascii="Trebuchet MS" w:hAnsi="Trebuchet MS"/>
          <w:sz w:val="20"/>
          <w:szCs w:val="20"/>
        </w:rPr>
        <w:t xml:space="preserve">  Ţinând seama de specificul activităţilor care urmează a fi finanţate în cadrul </w:t>
      </w:r>
      <w:r w:rsidRPr="00906A2B">
        <w:rPr>
          <w:rFonts w:ascii="Trebuchet MS" w:hAnsi="Trebuchet MS"/>
          <w:b/>
          <w:sz w:val="20"/>
          <w:szCs w:val="20"/>
        </w:rPr>
        <w:t>Obiectivului Specific 8.1 – „</w:t>
      </w:r>
      <w:r w:rsidRPr="00906A2B">
        <w:rPr>
          <w:rFonts w:ascii="Trebuchet MS" w:hAnsi="Trebuchet MS"/>
          <w:sz w:val="20"/>
          <w:szCs w:val="20"/>
        </w:rPr>
        <w:t>Creșterea accesibilității serviciilor de sănătate, comunitare și a celor de nivel secundar, în special pentru zonele sărace și izolate”, activităţi care nu au caracter economic, acest obiectiv specific nu intră sub incidenţa prevederilor referitoare la ajutorul de stat.</w:t>
      </w:r>
    </w:p>
    <w:p w14:paraId="2EBD8D69" w14:textId="77777777" w:rsidR="00073D0B" w:rsidRPr="00906A2B" w:rsidRDefault="00073D0B">
      <w:pPr>
        <w:tabs>
          <w:tab w:val="left" w:pos="9356"/>
        </w:tabs>
        <w:spacing w:after="0" w:line="240" w:lineRule="auto"/>
        <w:ind w:right="-23"/>
        <w:jc w:val="both"/>
        <w:rPr>
          <w:rFonts w:ascii="Trebuchet MS" w:hAnsi="Trebuchet MS"/>
          <w:sz w:val="20"/>
          <w:szCs w:val="20"/>
        </w:rPr>
      </w:pPr>
    </w:p>
    <w:p w14:paraId="38E6C0D3" w14:textId="77777777" w:rsidR="00073D0B" w:rsidRPr="00906A2B" w:rsidRDefault="00073D0B">
      <w:pPr>
        <w:tabs>
          <w:tab w:val="left" w:pos="9356"/>
        </w:tabs>
        <w:spacing w:after="0" w:line="240" w:lineRule="auto"/>
        <w:ind w:right="-23"/>
        <w:jc w:val="both"/>
        <w:rPr>
          <w:rFonts w:ascii="Trebuchet MS" w:hAnsi="Trebuchet MS"/>
          <w:b/>
          <w:sz w:val="20"/>
          <w:szCs w:val="20"/>
        </w:rPr>
      </w:pPr>
      <w:r w:rsidRPr="00906A2B">
        <w:rPr>
          <w:rFonts w:ascii="Trebuchet MS" w:hAnsi="Trebuchet MS"/>
          <w:b/>
          <w:sz w:val="20"/>
          <w:szCs w:val="20"/>
        </w:rPr>
        <w:t xml:space="preserve">Proiecte generatoare de venit: </w:t>
      </w:r>
    </w:p>
    <w:p w14:paraId="078023AA" w14:textId="77777777" w:rsidR="00073D0B" w:rsidRPr="00906A2B" w:rsidRDefault="00073D0B">
      <w:pPr>
        <w:tabs>
          <w:tab w:val="left" w:pos="9356"/>
        </w:tabs>
        <w:spacing w:after="0" w:line="240" w:lineRule="auto"/>
        <w:ind w:right="-23"/>
        <w:jc w:val="both"/>
        <w:rPr>
          <w:rFonts w:ascii="Trebuchet MS" w:hAnsi="Trebuchet MS"/>
          <w:b/>
          <w:sz w:val="20"/>
          <w:szCs w:val="20"/>
        </w:rPr>
      </w:pPr>
    </w:p>
    <w:p w14:paraId="59E4EF66"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Proiectele pot fi proiecte generatoare de venit dacă se încadrează în prevederile art. 61 alin. 1 din Regulamentul (UE) nr. 1303/2013</w:t>
      </w:r>
      <w:r w:rsidRPr="00906A2B">
        <w:rPr>
          <w:rStyle w:val="FootnoteReference"/>
          <w:rFonts w:ascii="Trebuchet MS" w:eastAsiaTheme="majorEastAsia" w:hAnsi="Trebuchet MS"/>
        </w:rPr>
        <w:footnoteReference w:id="10"/>
      </w:r>
      <w:r w:rsidRPr="00906A2B">
        <w:rPr>
          <w:rFonts w:ascii="Trebuchet MS" w:hAnsi="Trebuchet MS"/>
          <w:sz w:val="20"/>
          <w:szCs w:val="20"/>
        </w:rPr>
        <w:t xml:space="preserve"> : „Prezentul articol se aplică operațiunilor care generează venituri nete ulterior finalizării lor. În sensul prez</w:t>
      </w:r>
      <w:r w:rsidRPr="000157FE">
        <w:rPr>
          <w:rFonts w:ascii="Trebuchet MS" w:hAnsi="Trebuchet MS"/>
          <w:sz w:val="20"/>
          <w:szCs w:val="20"/>
        </w:rPr>
        <w:t>entului articol, „</w:t>
      </w:r>
      <w:r w:rsidRPr="00906A2B">
        <w:rPr>
          <w:rFonts w:ascii="Trebuchet MS" w:hAnsi="Trebuchet MS"/>
          <w:b/>
          <w:sz w:val="20"/>
          <w:szCs w:val="20"/>
        </w:rPr>
        <w:t>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w:t>
      </w:r>
      <w:r w:rsidRPr="00906A2B">
        <w:rPr>
          <w:rFonts w:ascii="Trebuchet MS" w:hAnsi="Trebuchet MS"/>
          <w:sz w:val="20"/>
          <w:szCs w:val="20"/>
        </w:rPr>
        <w:t xml:space="preserve">. Economiile la costurile de funcționare generate de operațiunea în cauză se tratează drept venituri nete </w:t>
      </w:r>
      <w:r w:rsidRPr="00906A2B">
        <w:rPr>
          <w:rFonts w:ascii="Trebuchet MS" w:hAnsi="Trebuchet MS"/>
          <w:b/>
          <w:sz w:val="20"/>
          <w:szCs w:val="20"/>
        </w:rPr>
        <w:t>cu excepția cazului în care sunt compensate de o reducere egală a subvențiilor de funcționare</w:t>
      </w:r>
      <w:r w:rsidRPr="00906A2B">
        <w:rPr>
          <w:rFonts w:ascii="Trebuchet MS" w:hAnsi="Trebuchet MS"/>
          <w:sz w:val="20"/>
          <w:szCs w:val="20"/>
        </w:rPr>
        <w:t>. În cazul în care costul de investiție nu este integral eligibil pentru cofinanțare, veniturile nete menționate la primul paragraf sunt alocate în mod proporțional părților eligibile și celor neeligibile din costul de investiție.”</w:t>
      </w:r>
    </w:p>
    <w:p w14:paraId="3EC0F033"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Conform Art. 16</w:t>
      </w:r>
      <w:r w:rsidRPr="00906A2B">
        <w:rPr>
          <w:rFonts w:ascii="Trebuchet MS" w:hAnsi="Trebuchet MS"/>
          <w:sz w:val="20"/>
          <w:szCs w:val="20"/>
        </w:rPr>
        <w:t xml:space="preserve"> – Determinarea veniturilor,  litera (b) al Regulamentului nr. 480/2014</w:t>
      </w:r>
      <w:r w:rsidRPr="00906A2B">
        <w:rPr>
          <w:rStyle w:val="FootnoteReference"/>
          <w:rFonts w:ascii="Trebuchet MS" w:eastAsiaTheme="majorEastAsia" w:hAnsi="Trebuchet MS"/>
        </w:rPr>
        <w:footnoteReference w:id="11"/>
      </w:r>
      <w:r w:rsidRPr="00906A2B">
        <w:rPr>
          <w:rFonts w:ascii="Trebuchet MS" w:hAnsi="Trebuchet MS"/>
          <w:sz w:val="20"/>
          <w:szCs w:val="20"/>
        </w:rPr>
        <w:t xml:space="preserve"> al Comisiei,”veniturile nu includ transferuri </w:t>
      </w:r>
      <w:r w:rsidRPr="000157FE">
        <w:rPr>
          <w:rFonts w:ascii="Trebuchet MS" w:hAnsi="Trebuchet MS"/>
          <w:sz w:val="20"/>
          <w:szCs w:val="20"/>
        </w:rPr>
        <w:t>de la bugetele de stat sau regionale sau de la sistemele de asigurări publice naționale”</w:t>
      </w:r>
    </w:p>
    <w:p w14:paraId="0ACBADB2" w14:textId="77777777" w:rsidR="00073D0B" w:rsidRPr="00906A2B" w:rsidRDefault="00073D0B">
      <w:pPr>
        <w:tabs>
          <w:tab w:val="left" w:pos="9356"/>
        </w:tabs>
        <w:ind w:right="-23"/>
        <w:jc w:val="both"/>
        <w:rPr>
          <w:rFonts w:ascii="Trebuchet MS" w:hAnsi="Trebuchet MS"/>
          <w:b/>
          <w:color w:val="212121"/>
          <w:sz w:val="20"/>
          <w:szCs w:val="20"/>
        </w:rPr>
      </w:pPr>
      <w:r w:rsidRPr="00906A2B">
        <w:rPr>
          <w:rFonts w:ascii="Trebuchet MS" w:hAnsi="Trebuchet MS"/>
          <w:b/>
          <w:sz w:val="20"/>
          <w:szCs w:val="20"/>
        </w:rPr>
        <w:t>Conform Ghidului pentru Analiza cost beneficiu a proiectelor de investiții – Instrument economic de evaluare pentru politica de coeziune 2014-2020</w:t>
      </w:r>
      <w:r w:rsidRPr="00906A2B">
        <w:rPr>
          <w:rFonts w:ascii="Trebuchet MS" w:hAnsi="Trebuchet MS"/>
          <w:sz w:val="20"/>
          <w:szCs w:val="20"/>
        </w:rPr>
        <w:t>, elaborat de către Comisia Europenă</w:t>
      </w:r>
      <w:r w:rsidRPr="00906A2B">
        <w:rPr>
          <w:rStyle w:val="FootnoteReference"/>
          <w:rFonts w:ascii="Trebuchet MS" w:eastAsiaTheme="majorEastAsia" w:hAnsi="Trebuchet MS"/>
        </w:rPr>
        <w:footnoteReference w:id="12"/>
      </w:r>
      <w:r w:rsidRPr="00906A2B">
        <w:rPr>
          <w:rFonts w:ascii="Trebuchet MS" w:hAnsi="Trebuchet MS"/>
          <w:sz w:val="20"/>
          <w:szCs w:val="20"/>
        </w:rPr>
        <w:t>, capitolului 2.7.4 - Costurile de exploatare și veniturile, ”</w:t>
      </w:r>
      <w:r w:rsidRPr="000157FE">
        <w:rPr>
          <w:rFonts w:ascii="Trebuchet MS" w:hAnsi="Trebuchet MS"/>
          <w:b/>
          <w:color w:val="212121"/>
          <w:sz w:val="20"/>
          <w:szCs w:val="20"/>
        </w:rPr>
        <w:t>Transferurile sau subvențiile (eg., transferurile de la bugetele de stat sau regionale sau din asigurările naționale de sănătate), precum și alte venituri financiare (eg., dobânz</w:t>
      </w:r>
      <w:r w:rsidRPr="00906A2B">
        <w:rPr>
          <w:rFonts w:ascii="Trebuchet MS" w:hAnsi="Trebuchet MS"/>
          <w:b/>
          <w:color w:val="212121"/>
          <w:sz w:val="20"/>
          <w:szCs w:val="20"/>
        </w:rPr>
        <w:t>ile aferente depozitelor bancare) nu sunt incluse în veniturile operaționale pentru calculele de rentabilitate financiară, deoarece nu sunt direct imputabile operațiunilor proiectului.</w:t>
      </w:r>
    </w:p>
    <w:p w14:paraId="42D33EFC" w14:textId="77777777" w:rsidR="00073D0B" w:rsidRPr="00906A2B"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r w:rsidRPr="00906A2B">
        <w:rPr>
          <w:rFonts w:ascii="Trebuchet MS" w:hAnsi="Trebuchet MS" w:cs="Courier New"/>
          <w:sz w:val="20"/>
          <w:szCs w:val="20"/>
        </w:rPr>
        <w:lastRenderedPageBreak/>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r w:rsidRPr="00906A2B">
        <w:rPr>
          <w:rFonts w:ascii="Trebuchet MS" w:hAnsi="Trebuchet MS"/>
          <w:b/>
          <w:sz w:val="20"/>
          <w:szCs w:val="20"/>
        </w:rPr>
        <w:t>”</w:t>
      </w:r>
    </w:p>
    <w:p w14:paraId="3D2421AA" w14:textId="77777777" w:rsidR="00073D0B" w:rsidRPr="00906A2B"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p>
    <w:p w14:paraId="2E2C419D" w14:textId="77777777" w:rsidR="00073D0B" w:rsidRPr="00906A2B" w:rsidRDefault="00073D0B">
      <w:pPr>
        <w:pStyle w:val="HTMLPreformatted"/>
        <w:shd w:val="clear" w:color="auto" w:fill="FFFFFF"/>
        <w:jc w:val="both"/>
        <w:rPr>
          <w:rFonts w:ascii="Trebuchet MS" w:hAnsi="Trebuchet MS"/>
        </w:rPr>
      </w:pPr>
      <w:r w:rsidRPr="00906A2B">
        <w:rPr>
          <w:rFonts w:ascii="Trebuchet MS" w:hAnsi="Trebuchet MS"/>
        </w:rPr>
        <w:t>În consecință, transferurile bugetare ale sistemului național de asigurări publice pot fi considerate venituri</w:t>
      </w:r>
    </w:p>
    <w:p w14:paraId="72DDE91E" w14:textId="77777777" w:rsidR="00073D0B" w:rsidRPr="00906A2B" w:rsidRDefault="00073D0B">
      <w:pPr>
        <w:pStyle w:val="HTMLPreformatted"/>
        <w:shd w:val="clear" w:color="auto" w:fill="FFFFFF"/>
        <w:jc w:val="both"/>
        <w:rPr>
          <w:rFonts w:ascii="Trebuchet MS" w:hAnsi="Trebuchet MS"/>
        </w:rPr>
      </w:pPr>
      <w:r w:rsidRPr="00906A2B">
        <w:rPr>
          <w:rFonts w:ascii="Trebuchet MS" w:hAnsi="Trebuchet MS"/>
        </w:rPr>
        <w:t>în conformitate cu articolul 61 alineatul (1) al Regulamentului (UE) nr. 1303/2013</w:t>
      </w:r>
      <w:r w:rsidRPr="00906A2B">
        <w:rPr>
          <w:rStyle w:val="FootnoteReference"/>
          <w:rFonts w:ascii="Trebuchet MS" w:eastAsiaTheme="majorEastAsia" w:hAnsi="Trebuchet MS"/>
        </w:rPr>
        <w:footnoteReference w:id="13"/>
      </w:r>
      <w:r w:rsidRPr="00906A2B">
        <w:rPr>
          <w:rFonts w:ascii="Trebuchet MS" w:hAnsi="Trebuchet MS"/>
        </w:rPr>
        <w:t>, în cazul în care transferul bugetar se efectuează pentru un serviciu furnizat di</w:t>
      </w:r>
      <w:r w:rsidRPr="000157FE">
        <w:rPr>
          <w:rFonts w:ascii="Trebuchet MS" w:hAnsi="Trebuchet MS"/>
        </w:rPr>
        <w:t>rect serviciului fondul de sănătate (statistici, cercetare medicală etc.), dar nu și în cazul în care compensează serviciile furnizate pacienților care contribuie la sistemul de sănătate prin impozite.</w:t>
      </w:r>
    </w:p>
    <w:p w14:paraId="46450FDF" w14:textId="77777777" w:rsidR="00FA7DD7" w:rsidRPr="00906A2B" w:rsidRDefault="00FA7DD7">
      <w:pPr>
        <w:pStyle w:val="HTMLPreformatted"/>
        <w:shd w:val="clear" w:color="auto" w:fill="FFFFFF"/>
        <w:jc w:val="both"/>
        <w:rPr>
          <w:rFonts w:ascii="Trebuchet MS" w:hAnsi="Trebuchet MS"/>
        </w:rPr>
      </w:pPr>
    </w:p>
    <w:tbl>
      <w:tblPr>
        <w:tblW w:w="9829" w:type="dxa"/>
        <w:tblInd w:w="-92" w:type="dxa"/>
        <w:tblLayout w:type="fixed"/>
        <w:tblLook w:val="01E0" w:firstRow="1" w:lastRow="1" w:firstColumn="1" w:lastColumn="1" w:noHBand="0" w:noVBand="0"/>
      </w:tblPr>
      <w:tblGrid>
        <w:gridCol w:w="791"/>
        <w:gridCol w:w="9038"/>
      </w:tblGrid>
      <w:tr w:rsidR="00986819" w:rsidRPr="00906A2B" w14:paraId="0053BFB6" w14:textId="77777777" w:rsidTr="00AA23B5">
        <w:trPr>
          <w:trHeight w:val="531"/>
        </w:trPr>
        <w:tc>
          <w:tcPr>
            <w:tcW w:w="770" w:type="dxa"/>
            <w:tcBorders>
              <w:right w:val="single" w:sz="4" w:space="0" w:color="auto"/>
            </w:tcBorders>
          </w:tcPr>
          <w:p w14:paraId="627EAE1C" w14:textId="77777777" w:rsidR="00986819" w:rsidRPr="00906A2B" w:rsidRDefault="00986819">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002A1854" wp14:editId="69F40583">
                  <wp:extent cx="244475" cy="25527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14:paraId="30EA48AE" w14:textId="77777777" w:rsidR="00986819" w:rsidRPr="00906A2B" w:rsidRDefault="00986819">
            <w:pPr>
              <w:tabs>
                <w:tab w:val="left" w:pos="9356"/>
              </w:tabs>
              <w:ind w:right="-23"/>
              <w:jc w:val="both"/>
              <w:rPr>
                <w:rFonts w:ascii="Trebuchet MS" w:hAnsi="Trebuchet MS"/>
                <w:b/>
                <w:color w:val="7030A0"/>
                <w:sz w:val="20"/>
                <w:szCs w:val="20"/>
              </w:rPr>
            </w:pPr>
            <w:r w:rsidRPr="000157FE">
              <w:rPr>
                <w:rFonts w:ascii="Trebuchet MS" w:hAnsi="Trebuchet MS"/>
                <w:b/>
                <w:color w:val="7030A0"/>
                <w:sz w:val="20"/>
                <w:szCs w:val="20"/>
              </w:rPr>
              <w:t>Sunt neeligibile proiectele generatoare de venituri</w:t>
            </w:r>
            <w:r w:rsidRPr="00906A2B">
              <w:rPr>
                <w:rFonts w:ascii="Trebuchet MS" w:hAnsi="Trebuchet MS"/>
                <w:b/>
                <w:color w:val="7030A0"/>
                <w:sz w:val="20"/>
                <w:szCs w:val="20"/>
              </w:rPr>
              <w:t xml:space="preserve"> nete, conform secțiunii 2.7 a prezentului ghid. </w:t>
            </w:r>
          </w:p>
          <w:p w14:paraId="26F31341" w14:textId="39101FAD" w:rsidR="00986819" w:rsidRPr="00906A2B" w:rsidRDefault="00986819">
            <w:pPr>
              <w:tabs>
                <w:tab w:val="left" w:pos="9356"/>
              </w:tabs>
              <w:ind w:right="-23"/>
              <w:jc w:val="both"/>
              <w:rPr>
                <w:rFonts w:ascii="Trebuchet MS" w:hAnsi="Trebuchet MS"/>
                <w:b/>
                <w:sz w:val="20"/>
                <w:szCs w:val="20"/>
              </w:rPr>
            </w:pPr>
            <w:r w:rsidRPr="00906A2B">
              <w:rPr>
                <w:rFonts w:ascii="Trebuchet MS" w:hAnsi="Trebuchet MS"/>
                <w:b/>
                <w:sz w:val="20"/>
                <w:szCs w:val="20"/>
              </w:rPr>
              <w:t xml:space="preserve">Acest aspect va fi asumat de către solicitant prin Declarația de eligibilitate, </w:t>
            </w:r>
            <w:r w:rsidR="008D0C4E">
              <w:rPr>
                <w:rFonts w:ascii="Trebuchet MS" w:hAnsi="Trebuchet MS"/>
                <w:b/>
                <w:sz w:val="20"/>
                <w:szCs w:val="20"/>
              </w:rPr>
              <w:t>A</w:t>
            </w:r>
            <w:r w:rsidRPr="00906A2B">
              <w:rPr>
                <w:rFonts w:ascii="Trebuchet MS" w:hAnsi="Trebuchet MS"/>
                <w:b/>
                <w:sz w:val="20"/>
                <w:szCs w:val="20"/>
              </w:rPr>
              <w:t>nex</w:t>
            </w:r>
            <w:r w:rsidR="008D0C4E">
              <w:rPr>
                <w:rFonts w:ascii="Trebuchet MS" w:hAnsi="Trebuchet MS"/>
                <w:b/>
                <w:sz w:val="20"/>
                <w:szCs w:val="20"/>
              </w:rPr>
              <w:t>a 1</w:t>
            </w:r>
            <w:r w:rsidRPr="00906A2B">
              <w:rPr>
                <w:rFonts w:ascii="Trebuchet MS" w:hAnsi="Trebuchet MS"/>
                <w:b/>
                <w:sz w:val="20"/>
                <w:szCs w:val="20"/>
              </w:rPr>
              <w:t xml:space="preserve"> la prezentul Ghid. </w:t>
            </w:r>
          </w:p>
          <w:p w14:paraId="5636687F" w14:textId="77777777" w:rsidR="00986819" w:rsidRPr="00906A2B" w:rsidRDefault="00986819">
            <w:pPr>
              <w:tabs>
                <w:tab w:val="left" w:pos="9356"/>
              </w:tabs>
              <w:ind w:right="-23"/>
              <w:jc w:val="both"/>
              <w:rPr>
                <w:rFonts w:ascii="Trebuchet MS" w:hAnsi="Trebuchet MS"/>
                <w:b/>
                <w:sz w:val="20"/>
                <w:szCs w:val="20"/>
              </w:rPr>
            </w:pPr>
            <w:r w:rsidRPr="00906A2B">
              <w:rPr>
                <w:rFonts w:ascii="Trebuchet MS" w:hAnsi="Trebuchet MS"/>
                <w:b/>
                <w:sz w:val="20"/>
                <w:szCs w:val="20"/>
              </w:rPr>
              <w:t>Pentru a putea verifica dacă proiectul propus este sau nu proiect generator de venituri nete, solicitantul are la dispoziție Macheta de analiză financiară, anexă la prezentul ghid.</w:t>
            </w:r>
          </w:p>
        </w:tc>
      </w:tr>
    </w:tbl>
    <w:p w14:paraId="27EE47FD" w14:textId="77777777" w:rsidR="00986819" w:rsidRPr="00906A2B" w:rsidRDefault="00986819">
      <w:pPr>
        <w:pStyle w:val="HTMLPreformatted"/>
        <w:shd w:val="clear" w:color="auto" w:fill="FFFFFF"/>
        <w:jc w:val="both"/>
        <w:rPr>
          <w:rFonts w:ascii="Trebuchet MS" w:hAnsi="Trebuchet MS"/>
        </w:rPr>
      </w:pPr>
    </w:p>
    <w:p w14:paraId="7B4C8874" w14:textId="77777777" w:rsidR="00073D0B" w:rsidRPr="000157FE" w:rsidRDefault="00073D0B" w:rsidP="00C760C2">
      <w:pPr>
        <w:pStyle w:val="Heading1"/>
      </w:pPr>
      <w:bookmarkStart w:id="37" w:name="_Toc488072818"/>
      <w:bookmarkStart w:id="38" w:name="_Toc488072819"/>
      <w:bookmarkStart w:id="39" w:name="_Toc488072820"/>
      <w:bookmarkStart w:id="40" w:name="_Toc488072821"/>
      <w:bookmarkStart w:id="41" w:name="_Toc488072822"/>
      <w:bookmarkStart w:id="42" w:name="_Toc468973141"/>
      <w:bookmarkStart w:id="43" w:name="_Toc516661498"/>
      <w:bookmarkEnd w:id="37"/>
      <w:bookmarkEnd w:id="38"/>
      <w:bookmarkEnd w:id="39"/>
      <w:bookmarkEnd w:id="40"/>
      <w:bookmarkEnd w:id="41"/>
      <w:r w:rsidRPr="000157FE">
        <w:t>3. Criterii de eligibilitate și selecție</w:t>
      </w:r>
      <w:bookmarkEnd w:id="42"/>
      <w:bookmarkEnd w:id="43"/>
    </w:p>
    <w:p w14:paraId="61CEEEEC" w14:textId="5F97940E" w:rsidR="00F32712" w:rsidRPr="00F32712" w:rsidRDefault="00073D0B" w:rsidP="00F32712">
      <w:pPr>
        <w:tabs>
          <w:tab w:val="left" w:pos="9356"/>
        </w:tabs>
        <w:spacing w:line="240" w:lineRule="auto"/>
        <w:ind w:right="-23"/>
        <w:jc w:val="both"/>
        <w:rPr>
          <w:rFonts w:ascii="Trebuchet MS" w:eastAsia="SimSun" w:hAnsi="Trebuchet MS"/>
          <w:bCs/>
          <w:sz w:val="20"/>
          <w:szCs w:val="20"/>
        </w:rPr>
      </w:pPr>
      <w:r w:rsidRPr="00906A2B">
        <w:rPr>
          <w:rFonts w:ascii="Trebuchet MS" w:hAnsi="Trebuchet MS"/>
          <w:b/>
          <w:sz w:val="20"/>
          <w:szCs w:val="20"/>
        </w:rPr>
        <w:t>Cererea de finanțare</w:t>
      </w:r>
      <w:r w:rsidRPr="00906A2B">
        <w:rPr>
          <w:rFonts w:ascii="Trebuchet MS" w:hAnsi="Trebuchet MS"/>
          <w:sz w:val="20"/>
          <w:szCs w:val="20"/>
        </w:rPr>
        <w:t xml:space="preserve"> (formularul cererii de finanțare și anexele acestuia) completată de către solicitant, face obiectul verificării eligibilității solicitantului și a proiectului, pe baza criteriilor enumerate în continuare și incluse în </w:t>
      </w:r>
      <w:r w:rsidR="00FA542B" w:rsidRPr="00906A2B">
        <w:rPr>
          <w:rFonts w:ascii="Trebuchet MS" w:hAnsi="Trebuchet MS"/>
          <w:sz w:val="20"/>
          <w:szCs w:val="20"/>
          <w:highlight w:val="green"/>
        </w:rPr>
        <w:t xml:space="preserve">Grila de verificare a proiectului, Anexă la prezentul Ghid. </w:t>
      </w:r>
    </w:p>
    <w:p w14:paraId="563CDF11" w14:textId="77777777" w:rsidR="00073D0B" w:rsidRPr="00906A2B" w:rsidRDefault="00073D0B">
      <w:pPr>
        <w:tabs>
          <w:tab w:val="left" w:pos="9356"/>
        </w:tabs>
        <w:ind w:right="-23"/>
        <w:jc w:val="both"/>
        <w:rPr>
          <w:rFonts w:ascii="Trebuchet MS" w:hAnsi="Trebuchet MS"/>
          <w:b/>
          <w:i/>
          <w:sz w:val="20"/>
          <w:szCs w:val="20"/>
        </w:rPr>
      </w:pPr>
      <w:bookmarkStart w:id="44" w:name="_Hlk489965384"/>
      <w:r w:rsidRPr="00906A2B">
        <w:rPr>
          <w:rFonts w:ascii="Trebuchet MS" w:hAnsi="Trebuchet MS"/>
          <w:b/>
          <w:i/>
          <w:sz w:val="20"/>
          <w:szCs w:val="20"/>
        </w:rPr>
        <w:t>Criteriile de eligibilitate trebuie respectate de către solicitant începând cu data depunerii cererii de finanţare, pe tot parcursul procesului de evaluare, selecție și contractare, precum și pe perioada de implementare şi durabilitate a contractelor de finanțare, în condiţiile stipulate de acestea.</w:t>
      </w:r>
    </w:p>
    <w:p w14:paraId="78466929"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Pentru perioada de implementare și durabilitate a contractelor de finanțare, vă rugăm să consultaţi clauzele contractuale din </w:t>
      </w:r>
      <w:r w:rsidRPr="00906A2B">
        <w:rPr>
          <w:rFonts w:ascii="Trebuchet MS" w:hAnsi="Trebuchet MS"/>
          <w:b/>
          <w:sz w:val="20"/>
          <w:szCs w:val="20"/>
        </w:rPr>
        <w:t>contractul (model orientativ) anexă la Ghidul Solicitantului – Condiții generale pentru accesarea fondurilor în cadrul POR 2014-2020</w:t>
      </w:r>
      <w:r w:rsidRPr="00906A2B">
        <w:rPr>
          <w:rFonts w:ascii="Trebuchet MS" w:hAnsi="Trebuchet MS"/>
          <w:sz w:val="20"/>
          <w:szCs w:val="20"/>
        </w:rPr>
        <w:t xml:space="preserve">, disponibil la adresa </w:t>
      </w:r>
      <w:hyperlink r:id="rId16" w:history="1">
        <w:r w:rsidRPr="000157FE">
          <w:rPr>
            <w:rStyle w:val="Hyperlink"/>
            <w:rFonts w:ascii="Trebuchet MS" w:hAnsi="Trebuchet MS"/>
            <w:sz w:val="20"/>
            <w:szCs w:val="20"/>
          </w:rPr>
          <w:t>http://inforegio.ro/ro/por-2014-2020/ghid-2014-2020.html</w:t>
        </w:r>
      </w:hyperlink>
      <w:r w:rsidRPr="00906A2B">
        <w:rPr>
          <w:rFonts w:ascii="Trebuchet MS" w:hAnsi="Trebuchet MS"/>
          <w:sz w:val="20"/>
          <w:szCs w:val="20"/>
        </w:rPr>
        <w:t xml:space="preserve"> . </w:t>
      </w:r>
    </w:p>
    <w:p w14:paraId="403D4FDE" w14:textId="77777777" w:rsidR="00073D0B" w:rsidRPr="00906A2B"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Pentru aplicarea și obținerea finanțării în cadrul </w:t>
      </w:r>
      <w:r w:rsidR="00FA542B" w:rsidRPr="00906A2B">
        <w:rPr>
          <w:rFonts w:ascii="Trebuchet MS" w:hAnsi="Trebuchet MS"/>
          <w:sz w:val="20"/>
          <w:szCs w:val="20"/>
        </w:rPr>
        <w:t>prezentelor apeluri</w:t>
      </w:r>
      <w:r w:rsidRPr="00906A2B">
        <w:rPr>
          <w:rFonts w:ascii="Trebuchet MS" w:hAnsi="Trebuchet MS"/>
          <w:sz w:val="20"/>
          <w:szCs w:val="20"/>
        </w:rPr>
        <w:t xml:space="preserve"> atât solicitantul de finanţare cât și proiectul trebuie să respecte în mod cumulativ toate criteriile de eligibilitate menționate în cadrul prezentei secțiuni, în termenele stabilite în prezentul ghid şi anexele la acesta. În cadrul subsecțiunilor următoare sunt enumerate toate criteriile de eligibilitate aplicabile prezentelor apeluri de proiecte.</w:t>
      </w:r>
    </w:p>
    <w:p w14:paraId="0B2DC8CD" w14:textId="77777777" w:rsidR="00073D0B" w:rsidRPr="00906A2B" w:rsidRDefault="00073D0B" w:rsidP="00C760C2">
      <w:pPr>
        <w:pStyle w:val="Heading2"/>
      </w:pPr>
      <w:bookmarkStart w:id="45" w:name="_Toc516661499"/>
      <w:bookmarkStart w:id="46" w:name="_Toc468973142"/>
      <w:bookmarkStart w:id="47" w:name="_Hlk479840085"/>
      <w:bookmarkEnd w:id="44"/>
      <w:r w:rsidRPr="00906A2B">
        <w:lastRenderedPageBreak/>
        <w:t>3.1 Eligibilitatea solicitantului</w:t>
      </w:r>
      <w:bookmarkEnd w:id="45"/>
      <w:r w:rsidRPr="00906A2B">
        <w:t xml:space="preserve"> </w:t>
      </w:r>
      <w:bookmarkEnd w:id="46"/>
    </w:p>
    <w:p w14:paraId="767D0915" w14:textId="77777777" w:rsidR="00073D0B" w:rsidRPr="00906A2B" w:rsidRDefault="00073D0B">
      <w:pPr>
        <w:tabs>
          <w:tab w:val="left" w:pos="0"/>
          <w:tab w:val="left" w:pos="9356"/>
        </w:tabs>
        <w:spacing w:after="0" w:line="240" w:lineRule="auto"/>
        <w:ind w:right="-23"/>
        <w:jc w:val="both"/>
        <w:rPr>
          <w:rFonts w:ascii="Trebuchet MS" w:hAnsi="Trebuchet MS" w:cs="Calibri"/>
          <w:b/>
          <w:sz w:val="20"/>
          <w:szCs w:val="20"/>
        </w:rPr>
      </w:pPr>
      <w:r w:rsidRPr="00906A2B">
        <w:rPr>
          <w:rFonts w:ascii="Trebuchet MS" w:hAnsi="Trebuchet MS" w:cs="Calibri"/>
          <w:b/>
          <w:sz w:val="20"/>
          <w:szCs w:val="20"/>
        </w:rPr>
        <w:t>Solicitantul trebuie să îndeplinească următoarele condiții de natură instituţională, legală şi financiară:</w:t>
      </w:r>
    </w:p>
    <w:p w14:paraId="35D255B4" w14:textId="77777777" w:rsidR="00073D0B" w:rsidRPr="00906A2B" w:rsidRDefault="00073D0B" w:rsidP="00516A28">
      <w:pPr>
        <w:pStyle w:val="Criteriu"/>
        <w:rPr>
          <w:highlight w:val="lightGray"/>
        </w:rPr>
      </w:pPr>
      <w:r w:rsidRPr="00906A2B">
        <w:rPr>
          <w:highlight w:val="lightGray"/>
        </w:rPr>
        <w:t>Se încadrează în categoria solicitanților  eligibili</w:t>
      </w:r>
      <w:r w:rsidR="00FA542B" w:rsidRPr="00906A2B">
        <w:rPr>
          <w:highlight w:val="lightGray"/>
        </w:rPr>
        <w:t xml:space="preserve"> menționați la secțiunea 2.6 .</w:t>
      </w:r>
    </w:p>
    <w:p w14:paraId="612EA398" w14:textId="77777777" w:rsidR="004C6E56" w:rsidRPr="00906A2B" w:rsidRDefault="004C6E56" w:rsidP="00516A28">
      <w:pPr>
        <w:pStyle w:val="Criteriu"/>
        <w:rPr>
          <w:highlight w:val="lightGray"/>
        </w:rPr>
      </w:pPr>
    </w:p>
    <w:p w14:paraId="5546E9D1" w14:textId="77777777" w:rsidR="00073D0B" w:rsidRDefault="00073D0B" w:rsidP="00516A28">
      <w:pPr>
        <w:pStyle w:val="Criteriu"/>
        <w:rPr>
          <w:highlight w:val="lightGray"/>
        </w:rPr>
      </w:pPr>
      <w:r w:rsidRPr="00906A2B">
        <w:rPr>
          <w:highlight w:val="lightGray"/>
        </w:rPr>
        <w:t>Solicitantul și reprezentantul său legal îndeplinesc condiţiile de eligibilitate, respectiv solicitantul și reprezentantul său legal, inclusiv partenerul, dacă este cazul,  respectă condițiile  prezentante în Declarația de eligibilitate</w:t>
      </w:r>
    </w:p>
    <w:p w14:paraId="24082F05" w14:textId="77777777" w:rsidR="008D04D4" w:rsidRPr="00906A2B" w:rsidRDefault="008D04D4" w:rsidP="00516A28">
      <w:pPr>
        <w:pStyle w:val="Criteriu"/>
        <w:rPr>
          <w:highlight w:val="lightGray"/>
        </w:rPr>
      </w:pPr>
    </w:p>
    <w:p w14:paraId="1C84CA79" w14:textId="61352AAF" w:rsidR="00073D0B" w:rsidRDefault="00073D0B" w:rsidP="00F925B1">
      <w:pPr>
        <w:numPr>
          <w:ilvl w:val="0"/>
          <w:numId w:val="12"/>
        </w:numPr>
        <w:tabs>
          <w:tab w:val="left" w:pos="1134"/>
          <w:tab w:val="left" w:pos="9356"/>
        </w:tabs>
        <w:spacing w:after="0" w:line="256" w:lineRule="auto"/>
        <w:ind w:left="0" w:right="-23" w:firstLine="630"/>
        <w:jc w:val="both"/>
        <w:rPr>
          <w:rFonts w:ascii="Trebuchet MS" w:hAnsi="Trebuchet MS"/>
          <w:sz w:val="20"/>
          <w:szCs w:val="20"/>
        </w:rPr>
      </w:pPr>
      <w:r w:rsidRPr="00906A2B">
        <w:rPr>
          <w:rFonts w:ascii="Trebuchet MS" w:hAnsi="Trebuchet MS"/>
          <w:sz w:val="20"/>
          <w:szCs w:val="20"/>
        </w:rPr>
        <w:t>Reprezentantul legal al solicitantului de finanţare, inclusiv cel al partenerului (dacă este cazul), va completa şi semna conform prevederilor prezentului Ghid, Declaraţia de eligibilitate (</w:t>
      </w:r>
      <w:r w:rsidR="008D0C4E">
        <w:rPr>
          <w:rFonts w:ascii="Trebuchet MS" w:hAnsi="Trebuchet MS"/>
          <w:b/>
          <w:sz w:val="20"/>
          <w:szCs w:val="20"/>
        </w:rPr>
        <w:t>A</w:t>
      </w:r>
      <w:r w:rsidRPr="00906A2B">
        <w:rPr>
          <w:rFonts w:ascii="Trebuchet MS" w:hAnsi="Trebuchet MS"/>
          <w:b/>
          <w:sz w:val="20"/>
          <w:szCs w:val="20"/>
        </w:rPr>
        <w:t>nex</w:t>
      </w:r>
      <w:r w:rsidR="008D0C4E">
        <w:rPr>
          <w:rFonts w:ascii="Trebuchet MS" w:hAnsi="Trebuchet MS"/>
          <w:b/>
          <w:sz w:val="20"/>
          <w:szCs w:val="20"/>
        </w:rPr>
        <w:t>a 1</w:t>
      </w:r>
      <w:r w:rsidRPr="00906A2B">
        <w:rPr>
          <w:rFonts w:ascii="Trebuchet MS" w:hAnsi="Trebuchet MS"/>
          <w:b/>
          <w:sz w:val="20"/>
          <w:szCs w:val="20"/>
        </w:rPr>
        <w:t xml:space="preserve"> la prezentul ghid</w:t>
      </w:r>
      <w:r w:rsidRPr="00906A2B">
        <w:rPr>
          <w:rFonts w:ascii="Trebuchet MS" w:hAnsi="Trebuchet MS"/>
          <w:sz w:val="20"/>
          <w:szCs w:val="20"/>
        </w:rPr>
        <w:t>).</w:t>
      </w:r>
    </w:p>
    <w:p w14:paraId="4D80B327" w14:textId="77777777" w:rsidR="008D04D4" w:rsidRPr="00906A2B" w:rsidRDefault="008D04D4" w:rsidP="008D04D4">
      <w:pPr>
        <w:tabs>
          <w:tab w:val="left" w:pos="1134"/>
          <w:tab w:val="left" w:pos="9356"/>
        </w:tabs>
        <w:spacing w:after="0" w:line="256" w:lineRule="auto"/>
        <w:ind w:left="630" w:right="-23"/>
        <w:jc w:val="both"/>
        <w:rPr>
          <w:rFonts w:ascii="Trebuchet MS" w:hAnsi="Trebuchet MS"/>
          <w:sz w:val="20"/>
          <w:szCs w:val="20"/>
        </w:rPr>
      </w:pPr>
    </w:p>
    <w:p w14:paraId="2D584BBD" w14:textId="77777777" w:rsidR="00073D0B" w:rsidRPr="00906A2B" w:rsidRDefault="00073D0B" w:rsidP="00516A28">
      <w:pPr>
        <w:pStyle w:val="Criteriu"/>
        <w:rPr>
          <w:highlight w:val="lightGray"/>
        </w:rPr>
      </w:pPr>
      <w:r w:rsidRPr="00906A2B">
        <w:rPr>
          <w:highlight w:val="lightGray"/>
        </w:rPr>
        <w:t xml:space="preserve">Solicitantul va asigura caracterul durabil al investiției în conformitate cu art. 71 din Regulamentul Parlamentului European și al Consiliului nr. 1303/2013 </w:t>
      </w:r>
      <w:r w:rsidRPr="00906A2B">
        <w:rPr>
          <w:rStyle w:val="FootnoteReference"/>
          <w:rFonts w:ascii="Trebuchet MS" w:eastAsiaTheme="majorEastAsia" w:hAnsi="Trebuchet MS"/>
          <w:color w:val="2F5496"/>
          <w:highlight w:val="lightGray"/>
        </w:rPr>
        <w:footnoteReference w:id="14"/>
      </w:r>
      <w:r w:rsidRPr="00906A2B">
        <w:rPr>
          <w:highlight w:val="lightGray"/>
        </w:rPr>
        <w:t>.</w:t>
      </w:r>
    </w:p>
    <w:p w14:paraId="2F5E6BF3" w14:textId="77777777" w:rsidR="004C6E56" w:rsidRPr="000157FE" w:rsidRDefault="004C6E56" w:rsidP="00516A28">
      <w:pPr>
        <w:pStyle w:val="Criteriu"/>
        <w:rPr>
          <w:highlight w:val="lightGray"/>
        </w:rPr>
      </w:pPr>
    </w:p>
    <w:p w14:paraId="54601E65" w14:textId="77777777" w:rsidR="008F4D4D" w:rsidRPr="00906A2B" w:rsidRDefault="00826BAA" w:rsidP="00F925B1">
      <w:pPr>
        <w:numPr>
          <w:ilvl w:val="0"/>
          <w:numId w:val="26"/>
        </w:numPr>
        <w:tabs>
          <w:tab w:val="left" w:pos="9356"/>
        </w:tabs>
        <w:spacing w:line="256" w:lineRule="auto"/>
        <w:ind w:right="-23"/>
        <w:jc w:val="both"/>
        <w:rPr>
          <w:rFonts w:ascii="Trebuchet MS" w:hAnsi="Trebuchet MS"/>
          <w:b/>
          <w:sz w:val="20"/>
          <w:szCs w:val="20"/>
        </w:rPr>
      </w:pPr>
      <w:r w:rsidRPr="00906A2B">
        <w:rPr>
          <w:rFonts w:ascii="Trebuchet MS" w:hAnsi="Trebuchet MS"/>
          <w:sz w:val="20"/>
          <w:szCs w:val="20"/>
        </w:rPr>
        <w:t>S</w:t>
      </w:r>
      <w:r w:rsidR="00073D0B" w:rsidRPr="00906A2B">
        <w:rPr>
          <w:rFonts w:ascii="Trebuchet MS" w:hAnsi="Trebuchet MS"/>
          <w:sz w:val="20"/>
          <w:szCs w:val="20"/>
        </w:rPr>
        <w:t>olicitantul</w:t>
      </w:r>
      <w:r w:rsidR="00CE2140" w:rsidRPr="00906A2B">
        <w:rPr>
          <w:rFonts w:ascii="Trebuchet MS" w:hAnsi="Trebuchet MS"/>
          <w:sz w:val="20"/>
          <w:szCs w:val="20"/>
        </w:rPr>
        <w:t xml:space="preserve"> și partenerii săi</w:t>
      </w:r>
      <w:r w:rsidR="00073D0B" w:rsidRPr="00906A2B">
        <w:rPr>
          <w:rFonts w:ascii="Trebuchet MS" w:hAnsi="Trebuchet MS"/>
          <w:sz w:val="20"/>
          <w:szCs w:val="20"/>
        </w:rPr>
        <w:t xml:space="preserve"> v</w:t>
      </w:r>
      <w:r w:rsidR="00CE2140" w:rsidRPr="00906A2B">
        <w:rPr>
          <w:rFonts w:ascii="Trebuchet MS" w:hAnsi="Trebuchet MS"/>
          <w:sz w:val="20"/>
          <w:szCs w:val="20"/>
        </w:rPr>
        <w:t>or</w:t>
      </w:r>
      <w:r w:rsidR="00073D0B" w:rsidRPr="00906A2B">
        <w:rPr>
          <w:rFonts w:ascii="Trebuchet MS" w:hAnsi="Trebuchet MS"/>
          <w:sz w:val="20"/>
          <w:szCs w:val="20"/>
        </w:rPr>
        <w:t xml:space="preserve"> trebui să asigure caracterul durabil al investiţiei în conformitate cu art. 71 din Regulamentul Parlamentului European și al Consiliului nr. 1303/2013</w:t>
      </w:r>
      <w:r w:rsidR="00073D0B" w:rsidRPr="00906A2B">
        <w:rPr>
          <w:rFonts w:ascii="Trebuchet MS" w:hAnsi="Trebuchet MS"/>
          <w:sz w:val="20"/>
          <w:szCs w:val="20"/>
          <w:vertAlign w:val="superscript"/>
        </w:rPr>
        <w:footnoteReference w:id="15"/>
      </w:r>
      <w:r w:rsidR="00073D0B" w:rsidRPr="00906A2B">
        <w:rPr>
          <w:rFonts w:ascii="Trebuchet MS" w:hAnsi="Trebuchet MS"/>
          <w:sz w:val="20"/>
          <w:szCs w:val="20"/>
        </w:rPr>
        <w:t>, respectiv menţinerea investiției realizate din contribuția din fon</w:t>
      </w:r>
      <w:r w:rsidR="00073D0B" w:rsidRPr="000157FE">
        <w:rPr>
          <w:rFonts w:ascii="Trebuchet MS" w:hAnsi="Trebuchet MS"/>
          <w:sz w:val="20"/>
          <w:szCs w:val="20"/>
        </w:rPr>
        <w:t xml:space="preserve">duri FESI pe o perioadă </w:t>
      </w:r>
      <w:r w:rsidR="00073D0B" w:rsidRPr="00906A2B">
        <w:rPr>
          <w:rFonts w:ascii="Trebuchet MS" w:hAnsi="Trebuchet MS"/>
          <w:b/>
          <w:sz w:val="20"/>
          <w:szCs w:val="20"/>
        </w:rPr>
        <w:t>de cinci ani de la efectuarea plății finale.</w:t>
      </w:r>
      <w:r w:rsidRPr="00906A2B">
        <w:rPr>
          <w:rFonts w:ascii="Trebuchet MS" w:hAnsi="Trebuchet MS"/>
          <w:b/>
          <w:sz w:val="20"/>
          <w:szCs w:val="20"/>
        </w:rPr>
        <w:t xml:space="preserve"> </w:t>
      </w:r>
    </w:p>
    <w:p w14:paraId="354B3651" w14:textId="32F7E730" w:rsidR="00073D0B" w:rsidRPr="00906A2B" w:rsidRDefault="00826BAA" w:rsidP="00F85E03">
      <w:pPr>
        <w:tabs>
          <w:tab w:val="left" w:pos="9356"/>
        </w:tabs>
        <w:spacing w:line="256" w:lineRule="auto"/>
        <w:ind w:left="1080" w:right="-23"/>
        <w:jc w:val="both"/>
        <w:rPr>
          <w:rFonts w:ascii="Trebuchet MS" w:hAnsi="Trebuchet MS"/>
          <w:b/>
          <w:sz w:val="20"/>
          <w:szCs w:val="20"/>
        </w:rPr>
      </w:pPr>
      <w:r w:rsidRPr="00906A2B">
        <w:rPr>
          <w:rFonts w:ascii="Trebuchet MS" w:hAnsi="Trebuchet MS"/>
          <w:b/>
          <w:sz w:val="20"/>
          <w:szCs w:val="20"/>
        </w:rPr>
        <w:t>Acest aspect va fi asumat de către acesta prin de</w:t>
      </w:r>
      <w:r w:rsidRPr="000157FE">
        <w:rPr>
          <w:rFonts w:ascii="Trebuchet MS" w:hAnsi="Trebuchet MS"/>
          <w:b/>
          <w:sz w:val="20"/>
          <w:szCs w:val="20"/>
        </w:rPr>
        <w:t>clarația de eligibilitate, anex</w:t>
      </w:r>
      <w:r w:rsidR="00D024B3">
        <w:rPr>
          <w:rFonts w:ascii="Trebuchet MS" w:hAnsi="Trebuchet MS"/>
          <w:b/>
          <w:sz w:val="20"/>
          <w:szCs w:val="20"/>
        </w:rPr>
        <w:t>a 1</w:t>
      </w:r>
      <w:r w:rsidRPr="000157FE">
        <w:rPr>
          <w:rFonts w:ascii="Trebuchet MS" w:hAnsi="Trebuchet MS"/>
          <w:b/>
          <w:sz w:val="20"/>
          <w:szCs w:val="20"/>
        </w:rPr>
        <w:t xml:space="preserve"> la prezentul Ghid . </w:t>
      </w:r>
    </w:p>
    <w:tbl>
      <w:tblPr>
        <w:tblW w:w="9944" w:type="dxa"/>
        <w:tblBorders>
          <w:insideV w:val="single" w:sz="8" w:space="0" w:color="808080"/>
        </w:tblBorders>
        <w:tblLayout w:type="fixed"/>
        <w:tblLook w:val="01E0" w:firstRow="1" w:lastRow="1" w:firstColumn="1" w:lastColumn="1" w:noHBand="0" w:noVBand="0"/>
      </w:tblPr>
      <w:tblGrid>
        <w:gridCol w:w="801"/>
        <w:gridCol w:w="9143"/>
      </w:tblGrid>
      <w:tr w:rsidR="00073D0B" w:rsidRPr="00906A2B" w14:paraId="590F7ABC" w14:textId="77777777" w:rsidTr="009110CF">
        <w:trPr>
          <w:trHeight w:val="486"/>
        </w:trPr>
        <w:tc>
          <w:tcPr>
            <w:tcW w:w="801" w:type="dxa"/>
            <w:tcBorders>
              <w:right w:val="single" w:sz="4" w:space="0" w:color="auto"/>
            </w:tcBorders>
            <w:vAlign w:val="center"/>
          </w:tcPr>
          <w:p w14:paraId="216F9E6A"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518458DE" wp14:editId="5D52228D">
                  <wp:extent cx="244475" cy="255270"/>
                  <wp:effectExtent l="0" t="0" r="317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143" w:type="dxa"/>
            <w:tcBorders>
              <w:left w:val="single" w:sz="4" w:space="0" w:color="auto"/>
            </w:tcBorders>
            <w:vAlign w:val="center"/>
          </w:tcPr>
          <w:p w14:paraId="521D0BF1" w14:textId="6B6CF6B9" w:rsidR="00073D0B" w:rsidRPr="00906A2B"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Modificarea dreptului asupra imobilului ce face obiectul cererii de finanțare </w:t>
            </w:r>
            <w:r w:rsidRPr="00906A2B">
              <w:rPr>
                <w:rFonts w:ascii="Trebuchet MS" w:hAnsi="Trebuchet MS"/>
                <w:b/>
                <w:sz w:val="20"/>
                <w:szCs w:val="20"/>
              </w:rPr>
              <w:t>nu se poate realiza decât în condițiile stricte prevăzute de contractul de finanțare</w:t>
            </w:r>
            <w:r w:rsidRPr="00906A2B">
              <w:rPr>
                <w:rFonts w:ascii="Trebuchet MS" w:hAnsi="Trebuchet MS"/>
                <w:sz w:val="20"/>
                <w:szCs w:val="20"/>
              </w:rPr>
              <w:t xml:space="preserve">. Pentru detalii cu privire la aceste aspecte vă rugăm să consultați modelul de contract anexat </w:t>
            </w:r>
            <w:r w:rsidRPr="00906A2B">
              <w:rPr>
                <w:rFonts w:ascii="Trebuchet MS" w:hAnsi="Trebuchet MS"/>
                <w:i/>
                <w:sz w:val="20"/>
                <w:szCs w:val="20"/>
              </w:rPr>
              <w:t xml:space="preserve">Ghidului Solicitantului. Condiţii generale de accesare a fondurilor POR 2014-2020, </w:t>
            </w:r>
            <w:r w:rsidRPr="00906A2B">
              <w:rPr>
                <w:rFonts w:ascii="Trebuchet MS" w:hAnsi="Trebuchet MS"/>
                <w:sz w:val="20"/>
                <w:szCs w:val="20"/>
              </w:rPr>
              <w:t>precum şi condiţiile specifice prevăzute în prezentul ghid.</w:t>
            </w:r>
            <w:r w:rsidR="00516811">
              <w:rPr>
                <w:rFonts w:ascii="Trebuchet MS" w:hAnsi="Trebuchet MS"/>
                <w:sz w:val="20"/>
                <w:szCs w:val="20"/>
              </w:rPr>
              <w:t xml:space="preserve"> În cazul existenței unor condiții specifice, acestea vor face obiectul unei anexe separate la prezentul ghid.</w:t>
            </w:r>
            <w:r w:rsidRPr="00906A2B">
              <w:rPr>
                <w:rFonts w:ascii="Trebuchet MS" w:hAnsi="Trebuchet MS"/>
                <w:sz w:val="20"/>
                <w:szCs w:val="20"/>
              </w:rPr>
              <w:t xml:space="preserve"> </w:t>
            </w:r>
          </w:p>
          <w:p w14:paraId="3F6008AC" w14:textId="77777777" w:rsidR="00073D0B" w:rsidRPr="00906A2B" w:rsidRDefault="00073D0B" w:rsidP="00F925B1">
            <w:pPr>
              <w:numPr>
                <w:ilvl w:val="0"/>
                <w:numId w:val="19"/>
              </w:numPr>
              <w:tabs>
                <w:tab w:val="left" w:pos="9356"/>
              </w:tabs>
              <w:ind w:left="0" w:right="-23"/>
              <w:jc w:val="both"/>
              <w:rPr>
                <w:rFonts w:ascii="Trebuchet MS" w:hAnsi="Trebuchet MS"/>
                <w:sz w:val="20"/>
                <w:szCs w:val="20"/>
              </w:rPr>
            </w:pPr>
            <w:r w:rsidRPr="00906A2B">
              <w:rPr>
                <w:rFonts w:ascii="Trebuchet MS" w:hAnsi="Trebuchet MS"/>
                <w:sz w:val="20"/>
                <w:szCs w:val="20"/>
              </w:rPr>
              <w:t>Beneficiarul se obligă să nu înstrăineze obiectele/bunurile, fie ele mobile sau imobile până la finalul perioadei de durabilitate a proiectului;</w:t>
            </w:r>
          </w:p>
          <w:p w14:paraId="62398C71" w14:textId="77777777" w:rsidR="00073D0B" w:rsidRPr="00906A2B" w:rsidRDefault="00073D0B" w:rsidP="00F925B1">
            <w:pPr>
              <w:numPr>
                <w:ilvl w:val="0"/>
                <w:numId w:val="19"/>
              </w:numPr>
              <w:tabs>
                <w:tab w:val="left" w:pos="9356"/>
              </w:tabs>
              <w:ind w:left="0" w:right="-23"/>
              <w:jc w:val="both"/>
              <w:rPr>
                <w:rFonts w:ascii="Trebuchet MS" w:hAnsi="Trebuchet MS"/>
                <w:sz w:val="20"/>
                <w:szCs w:val="20"/>
              </w:rPr>
            </w:pPr>
            <w:r w:rsidRPr="00906A2B">
              <w:rPr>
                <w:rFonts w:ascii="Trebuchet MS" w:hAnsi="Trebuchet MS"/>
                <w:sz w:val="20"/>
                <w:szCs w:val="20"/>
              </w:rPr>
              <w:t>În perioada de durabilitate a contractului de finanțare,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54CDC2B6" w14:textId="77777777" w:rsidR="00073D0B" w:rsidRPr="00906A2B" w:rsidRDefault="00073D0B" w:rsidP="00F925B1">
            <w:pPr>
              <w:numPr>
                <w:ilvl w:val="0"/>
                <w:numId w:val="19"/>
              </w:numPr>
              <w:tabs>
                <w:tab w:val="left" w:pos="9356"/>
              </w:tabs>
              <w:ind w:left="0" w:right="-23"/>
              <w:jc w:val="both"/>
              <w:rPr>
                <w:rFonts w:ascii="Trebuchet MS" w:hAnsi="Trebuchet MS"/>
                <w:sz w:val="20"/>
                <w:szCs w:val="20"/>
              </w:rPr>
            </w:pPr>
            <w:r w:rsidRPr="00906A2B">
              <w:rPr>
                <w:rFonts w:ascii="Trebuchet MS" w:hAnsi="Trebuchet MS"/>
                <w:sz w:val="20"/>
                <w:szCs w:val="20"/>
              </w:rPr>
              <w:t xml:space="preserve">Beneficiarul are obligaţia de a nu întreprinde nici o acţiune de natură a afecta condițiile de </w:t>
            </w:r>
            <w:r w:rsidRPr="00906A2B">
              <w:rPr>
                <w:rFonts w:ascii="Trebuchet MS" w:hAnsi="Trebuchet MS"/>
                <w:sz w:val="20"/>
                <w:szCs w:val="20"/>
              </w:rPr>
              <w:lastRenderedPageBreak/>
              <w:t>construire/exploatare asupra infrastructurii (teren și/sau clădire) aferente proiectului până la finalizarea perioadei de durabilitate a proiectului</w:t>
            </w:r>
          </w:p>
          <w:p w14:paraId="74B39D06" w14:textId="57D3D0F6"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Conform </w:t>
            </w:r>
            <w:r w:rsidRPr="00906A2B">
              <w:rPr>
                <w:rFonts w:ascii="Trebuchet MS" w:hAnsi="Trebuchet MS"/>
                <w:b/>
                <w:sz w:val="20"/>
                <w:szCs w:val="20"/>
              </w:rPr>
              <w:t>Declarației de eligibilitate</w:t>
            </w:r>
            <w:r w:rsidRPr="00906A2B">
              <w:rPr>
                <w:rFonts w:ascii="Trebuchet MS" w:hAnsi="Trebuchet MS"/>
                <w:sz w:val="20"/>
                <w:szCs w:val="20"/>
              </w:rPr>
              <w:t xml:space="preserve">, </w:t>
            </w:r>
            <w:r w:rsidR="00D024B3">
              <w:rPr>
                <w:rFonts w:ascii="Trebuchet MS" w:hAnsi="Trebuchet MS"/>
                <w:sz w:val="20"/>
                <w:szCs w:val="20"/>
              </w:rPr>
              <w:t>A</w:t>
            </w:r>
            <w:r w:rsidRPr="00906A2B">
              <w:rPr>
                <w:rFonts w:ascii="Trebuchet MS" w:hAnsi="Trebuchet MS"/>
                <w:sz w:val="20"/>
                <w:szCs w:val="20"/>
              </w:rPr>
              <w:t>nex</w:t>
            </w:r>
            <w:r w:rsidR="00D024B3">
              <w:rPr>
                <w:rFonts w:ascii="Trebuchet MS" w:hAnsi="Trebuchet MS"/>
                <w:sz w:val="20"/>
                <w:szCs w:val="20"/>
              </w:rPr>
              <w:t>a 1</w:t>
            </w:r>
            <w:r w:rsidRPr="00906A2B">
              <w:rPr>
                <w:rFonts w:ascii="Trebuchet MS" w:hAnsi="Trebuchet MS"/>
                <w:sz w:val="20"/>
                <w:szCs w:val="20"/>
              </w:rPr>
              <w:t xml:space="preserve"> la prezentul ghid.</w:t>
            </w:r>
          </w:p>
          <w:p w14:paraId="299BF860" w14:textId="77777777" w:rsidR="00073D0B" w:rsidRPr="00906A2B" w:rsidRDefault="00073D0B">
            <w:pPr>
              <w:tabs>
                <w:tab w:val="left" w:pos="9356"/>
              </w:tabs>
              <w:spacing w:before="60" w:after="60"/>
              <w:ind w:right="-23"/>
              <w:jc w:val="both"/>
              <w:rPr>
                <w:rFonts w:ascii="Trebuchet MS" w:hAnsi="Trebuchet MS"/>
                <w:sz w:val="20"/>
                <w:szCs w:val="20"/>
              </w:rPr>
            </w:pPr>
            <w:r w:rsidRPr="00906A2B">
              <w:rPr>
                <w:rFonts w:ascii="Trebuchet MS" w:hAnsi="Trebuchet MS"/>
                <w:sz w:val="20"/>
                <w:szCs w:val="20"/>
              </w:rPr>
              <w:t xml:space="preserve">În cazul modificărilor condițiilor de eligibilitate pe perioada procesului de evaluare, selecție și contractare cererea de finanțare va fi respinsă </w:t>
            </w:r>
          </w:p>
          <w:p w14:paraId="56215D92" w14:textId="5D65C55E" w:rsidR="00073D0B" w:rsidRPr="00906A2B" w:rsidRDefault="00073D0B">
            <w:pPr>
              <w:tabs>
                <w:tab w:val="left" w:pos="9356"/>
              </w:tabs>
              <w:spacing w:before="60" w:after="60"/>
              <w:ind w:right="-23"/>
              <w:jc w:val="both"/>
              <w:rPr>
                <w:rFonts w:ascii="Trebuchet MS" w:hAnsi="Trebuchet MS"/>
                <w:sz w:val="20"/>
                <w:szCs w:val="20"/>
              </w:rPr>
            </w:pPr>
            <w:r w:rsidRPr="00906A2B">
              <w:rPr>
                <w:rFonts w:ascii="Trebuchet MS" w:hAnsi="Trebuchet MS"/>
                <w:sz w:val="20"/>
                <w:szCs w:val="20"/>
              </w:rPr>
              <w:t>Ulterior contractării proiectului, modificarea condițiilor de eligibilitate este permisă numai în condițiile stricte ale prevederilor contractuale, cu respectarea legislaţiei în vigoare.</w:t>
            </w:r>
          </w:p>
        </w:tc>
      </w:tr>
    </w:tbl>
    <w:p w14:paraId="73B0BEDF" w14:textId="77777777" w:rsidR="007B5270" w:rsidRPr="000157FE" w:rsidRDefault="007B5270">
      <w:pPr>
        <w:tabs>
          <w:tab w:val="left" w:pos="180"/>
          <w:tab w:val="left" w:pos="720"/>
          <w:tab w:val="left" w:pos="9356"/>
        </w:tabs>
        <w:spacing w:after="0" w:line="240" w:lineRule="auto"/>
        <w:jc w:val="both"/>
        <w:rPr>
          <w:rFonts w:ascii="Trebuchet MS" w:hAnsi="Trebuchet MS"/>
          <w:sz w:val="20"/>
          <w:szCs w:val="20"/>
        </w:rPr>
      </w:pPr>
    </w:p>
    <w:p w14:paraId="7E0BFA4D" w14:textId="77777777" w:rsidR="007B5270" w:rsidRPr="00906A2B" w:rsidRDefault="007B5270" w:rsidP="00F925B1">
      <w:pPr>
        <w:numPr>
          <w:ilvl w:val="0"/>
          <w:numId w:val="2"/>
        </w:numPr>
        <w:tabs>
          <w:tab w:val="left" w:pos="1134"/>
          <w:tab w:val="left" w:pos="9356"/>
        </w:tabs>
        <w:spacing w:after="0"/>
        <w:ind w:left="0" w:right="-23" w:firstLine="709"/>
        <w:jc w:val="both"/>
        <w:rPr>
          <w:rFonts w:ascii="Trebuchet MS" w:hAnsi="Trebuchet MS"/>
          <w:bCs/>
          <w:iCs/>
          <w:snapToGrid w:val="0"/>
          <w:sz w:val="20"/>
          <w:szCs w:val="20"/>
        </w:rPr>
      </w:pPr>
      <w:r w:rsidRPr="00906A2B">
        <w:rPr>
          <w:rFonts w:ascii="Trebuchet MS" w:hAnsi="Trebuchet MS"/>
          <w:bCs/>
          <w:iCs/>
          <w:snapToGrid w:val="0"/>
          <w:sz w:val="20"/>
          <w:szCs w:val="20"/>
        </w:rPr>
        <w:t>Imobilul ce face obiectul proiectului îndeplineşte cumulativ, începând cu data depunerii cererii de finanţare, următoarele condiţii:</w:t>
      </w:r>
    </w:p>
    <w:p w14:paraId="2C8E6578" w14:textId="77777777" w:rsidR="007B5270" w:rsidRPr="00906A2B" w:rsidRDefault="007B5270">
      <w:pPr>
        <w:tabs>
          <w:tab w:val="left" w:pos="9356"/>
        </w:tabs>
        <w:spacing w:after="0"/>
        <w:ind w:right="-23" w:firstLine="709"/>
        <w:jc w:val="both"/>
        <w:rPr>
          <w:rFonts w:ascii="Trebuchet MS" w:hAnsi="Trebuchet MS"/>
          <w:bCs/>
          <w:iCs/>
          <w:snapToGrid w:val="0"/>
          <w:sz w:val="20"/>
          <w:szCs w:val="20"/>
        </w:rPr>
      </w:pPr>
    </w:p>
    <w:p w14:paraId="6DD76C0E" w14:textId="77777777" w:rsidR="007B5270" w:rsidRPr="00906A2B" w:rsidRDefault="007B5270" w:rsidP="00F925B1">
      <w:pPr>
        <w:numPr>
          <w:ilvl w:val="1"/>
          <w:numId w:val="6"/>
        </w:numPr>
        <w:tabs>
          <w:tab w:val="left" w:pos="284"/>
        </w:tabs>
        <w:spacing w:after="0"/>
        <w:ind w:left="0" w:right="-23" w:firstLine="0"/>
        <w:jc w:val="both"/>
        <w:rPr>
          <w:rFonts w:ascii="Trebuchet MS" w:hAnsi="Trebuchet MS"/>
          <w:sz w:val="20"/>
          <w:szCs w:val="20"/>
        </w:rPr>
      </w:pPr>
      <w:r w:rsidRPr="00906A2B">
        <w:rPr>
          <w:rFonts w:ascii="Trebuchet MS" w:hAnsi="Trebuchet MS"/>
          <w:sz w:val="20"/>
          <w:szCs w:val="20"/>
        </w:rPr>
        <w:t>este liber de orice sarcini sau interdicţii ce afectează implementarea operaţiunii;</w:t>
      </w:r>
    </w:p>
    <w:p w14:paraId="7C594F84" w14:textId="77777777" w:rsidR="007B5270" w:rsidRPr="00906A2B" w:rsidRDefault="007B5270" w:rsidP="00F925B1">
      <w:pPr>
        <w:numPr>
          <w:ilvl w:val="1"/>
          <w:numId w:val="6"/>
        </w:numPr>
        <w:tabs>
          <w:tab w:val="left" w:pos="284"/>
        </w:tabs>
        <w:spacing w:after="0"/>
        <w:ind w:left="0" w:right="-23" w:firstLine="0"/>
        <w:jc w:val="both"/>
        <w:rPr>
          <w:rFonts w:ascii="Trebuchet MS" w:hAnsi="Trebuchet MS"/>
          <w:sz w:val="20"/>
          <w:szCs w:val="20"/>
        </w:rPr>
      </w:pPr>
      <w:r w:rsidRPr="00906A2B">
        <w:rPr>
          <w:rFonts w:ascii="Trebuchet MS" w:hAnsi="Trebuchet MS"/>
          <w:sz w:val="20"/>
          <w:szCs w:val="20"/>
        </w:rPr>
        <w:t>nu face obiectul unor litigii având ca obiect dreptul invocat de către solicitant pentru realizarea proiectului, aflate în curs de soluţionare la instanţele judecătoreşti;</w:t>
      </w:r>
    </w:p>
    <w:p w14:paraId="094C73AB" w14:textId="77777777" w:rsidR="007B5270" w:rsidRPr="00906A2B" w:rsidRDefault="007B5270" w:rsidP="00F925B1">
      <w:pPr>
        <w:numPr>
          <w:ilvl w:val="1"/>
          <w:numId w:val="6"/>
        </w:numPr>
        <w:tabs>
          <w:tab w:val="left" w:pos="284"/>
        </w:tabs>
        <w:spacing w:after="0"/>
        <w:ind w:left="0" w:right="-23" w:firstLine="0"/>
        <w:jc w:val="both"/>
        <w:rPr>
          <w:rFonts w:ascii="Trebuchet MS" w:hAnsi="Trebuchet MS"/>
          <w:sz w:val="20"/>
          <w:szCs w:val="20"/>
        </w:rPr>
      </w:pPr>
      <w:r w:rsidRPr="00906A2B">
        <w:rPr>
          <w:rFonts w:ascii="Trebuchet MS" w:hAnsi="Trebuchet MS"/>
          <w:sz w:val="20"/>
          <w:szCs w:val="20"/>
        </w:rPr>
        <w:t>nu face obiectul revendicărilor potrivit unor legi speciale în materie sau dreptului comun.</w:t>
      </w:r>
    </w:p>
    <w:p w14:paraId="54FE0C36" w14:textId="77777777" w:rsidR="007B5270" w:rsidRPr="00906A2B" w:rsidRDefault="007B5270">
      <w:pPr>
        <w:tabs>
          <w:tab w:val="left" w:pos="9356"/>
        </w:tabs>
        <w:spacing w:after="0"/>
        <w:ind w:right="-23" w:firstLine="709"/>
        <w:jc w:val="both"/>
        <w:rPr>
          <w:rFonts w:ascii="Trebuchet MS" w:hAnsi="Trebuchet MS"/>
          <w:sz w:val="20"/>
          <w:szCs w:val="20"/>
        </w:rPr>
      </w:pPr>
    </w:p>
    <w:p w14:paraId="22CA21A9" w14:textId="77777777" w:rsidR="007B5270" w:rsidRPr="00906A2B" w:rsidRDefault="007B5270" w:rsidP="00F925B1">
      <w:pPr>
        <w:numPr>
          <w:ilvl w:val="0"/>
          <w:numId w:val="32"/>
        </w:numPr>
        <w:tabs>
          <w:tab w:val="left" w:pos="1134"/>
          <w:tab w:val="left" w:pos="9356"/>
        </w:tabs>
        <w:spacing w:after="0"/>
        <w:ind w:hanging="11"/>
        <w:jc w:val="both"/>
        <w:rPr>
          <w:rFonts w:ascii="Trebuchet MS" w:hAnsi="Trebuchet MS"/>
          <w:sz w:val="20"/>
          <w:szCs w:val="20"/>
        </w:rPr>
      </w:pPr>
      <w:r w:rsidRPr="00906A2B">
        <w:rPr>
          <w:rFonts w:ascii="Trebuchet MS" w:hAnsi="Trebuchet MS"/>
          <w:sz w:val="20"/>
          <w:szCs w:val="20"/>
        </w:rPr>
        <w:t>Solicitantul, în cazul în care va primi finanțare, trebuie ca pe perioada de durabilitate:</w:t>
      </w:r>
    </w:p>
    <w:p w14:paraId="3F7A0DC3" w14:textId="77777777" w:rsidR="007B5270" w:rsidRPr="00906A2B" w:rsidRDefault="007B5270">
      <w:pPr>
        <w:tabs>
          <w:tab w:val="left" w:pos="9356"/>
        </w:tabs>
        <w:spacing w:after="0"/>
        <w:ind w:left="720"/>
        <w:jc w:val="both"/>
        <w:rPr>
          <w:rFonts w:ascii="Trebuchet MS" w:hAnsi="Trebuchet MS"/>
          <w:sz w:val="20"/>
          <w:szCs w:val="20"/>
        </w:rPr>
      </w:pPr>
    </w:p>
    <w:p w14:paraId="486EC29D" w14:textId="77777777" w:rsidR="007B5270" w:rsidRPr="00906A2B" w:rsidRDefault="007B5270" w:rsidP="00F925B1">
      <w:pPr>
        <w:numPr>
          <w:ilvl w:val="0"/>
          <w:numId w:val="20"/>
        </w:numPr>
        <w:tabs>
          <w:tab w:val="left" w:pos="9356"/>
        </w:tabs>
        <w:spacing w:after="0"/>
        <w:jc w:val="both"/>
        <w:rPr>
          <w:rFonts w:ascii="Trebuchet MS" w:hAnsi="Trebuchet MS"/>
          <w:sz w:val="20"/>
          <w:szCs w:val="20"/>
        </w:rPr>
      </w:pPr>
      <w:r w:rsidRPr="00906A2B">
        <w:rPr>
          <w:rFonts w:ascii="Trebuchet MS" w:hAnsi="Trebuchet MS"/>
          <w:sz w:val="20"/>
          <w:szCs w:val="20"/>
        </w:rPr>
        <w:t>să mențină investiția realizată (asigurând mentenanța și serviciile asociate necesare),</w:t>
      </w:r>
    </w:p>
    <w:p w14:paraId="5C2CD388" w14:textId="77777777" w:rsidR="007B5270" w:rsidRPr="00906A2B" w:rsidRDefault="007B5270" w:rsidP="00F925B1">
      <w:pPr>
        <w:numPr>
          <w:ilvl w:val="0"/>
          <w:numId w:val="20"/>
        </w:numPr>
        <w:tabs>
          <w:tab w:val="left" w:pos="9356"/>
        </w:tabs>
        <w:spacing w:after="0"/>
        <w:jc w:val="both"/>
        <w:rPr>
          <w:rFonts w:ascii="Trebuchet MS" w:hAnsi="Trebuchet MS"/>
          <w:sz w:val="20"/>
          <w:szCs w:val="20"/>
        </w:rPr>
      </w:pPr>
      <w:r w:rsidRPr="00906A2B">
        <w:rPr>
          <w:rFonts w:ascii="Trebuchet MS" w:hAnsi="Trebuchet MS"/>
          <w:sz w:val="20"/>
          <w:szCs w:val="20"/>
        </w:rPr>
        <w:t>să nu realizeze o modificare asupra calității de proprietar al infrastructurii și</w:t>
      </w:r>
    </w:p>
    <w:p w14:paraId="3EBBE1B9" w14:textId="77777777" w:rsidR="007B5270" w:rsidRPr="00906A2B" w:rsidRDefault="007B5270" w:rsidP="00F925B1">
      <w:pPr>
        <w:numPr>
          <w:ilvl w:val="0"/>
          <w:numId w:val="20"/>
        </w:numPr>
        <w:tabs>
          <w:tab w:val="left" w:pos="9356"/>
        </w:tabs>
        <w:spacing w:after="0"/>
        <w:jc w:val="both"/>
        <w:rPr>
          <w:rFonts w:ascii="Trebuchet MS" w:hAnsi="Trebuchet MS"/>
          <w:sz w:val="20"/>
          <w:szCs w:val="20"/>
        </w:rPr>
      </w:pPr>
      <w:r w:rsidRPr="00906A2B">
        <w:rPr>
          <w:rFonts w:ascii="Trebuchet MS" w:hAnsi="Trebuchet MS"/>
          <w:sz w:val="20"/>
          <w:szCs w:val="20"/>
        </w:rPr>
        <w:t>să nu realizeze o modificare substanțială care afectează natura, obiectivele sau condițiile de realizare și care ar determina subminarea obiectivelor inițiale ale acesteia.</w:t>
      </w:r>
    </w:p>
    <w:p w14:paraId="48CF3D77" w14:textId="77777777" w:rsidR="007B5270" w:rsidRPr="00906A2B" w:rsidRDefault="007B5270">
      <w:pPr>
        <w:tabs>
          <w:tab w:val="left" w:pos="9356"/>
        </w:tabs>
        <w:spacing w:after="0"/>
        <w:ind w:left="720"/>
        <w:jc w:val="both"/>
        <w:rPr>
          <w:rFonts w:ascii="Trebuchet MS" w:hAnsi="Trebuchet MS"/>
          <w:sz w:val="20"/>
          <w:szCs w:val="20"/>
        </w:rPr>
      </w:pPr>
    </w:p>
    <w:p w14:paraId="5175CE1A" w14:textId="77777777" w:rsidR="007B5270" w:rsidRPr="00906A2B" w:rsidRDefault="007B5270" w:rsidP="00F925B1">
      <w:pPr>
        <w:numPr>
          <w:ilvl w:val="0"/>
          <w:numId w:val="1"/>
        </w:numPr>
        <w:tabs>
          <w:tab w:val="left" w:pos="1134"/>
          <w:tab w:val="left" w:pos="9356"/>
        </w:tabs>
        <w:spacing w:line="240" w:lineRule="auto"/>
        <w:ind w:left="0" w:right="-23" w:firstLine="709"/>
        <w:jc w:val="both"/>
        <w:rPr>
          <w:rFonts w:ascii="Trebuchet MS" w:hAnsi="Trebuchet MS"/>
          <w:b/>
          <w:sz w:val="20"/>
          <w:szCs w:val="20"/>
        </w:rPr>
      </w:pPr>
      <w:r w:rsidRPr="00906A2B">
        <w:rPr>
          <w:rFonts w:ascii="Trebuchet MS" w:hAnsi="Trebuchet MS"/>
          <w:sz w:val="20"/>
          <w:szCs w:val="20"/>
        </w:rPr>
        <w:t>Aceste elemente constituie clauze ale contractelor de finanțare</w:t>
      </w:r>
    </w:p>
    <w:p w14:paraId="0C4C1379" w14:textId="14F67B94" w:rsidR="00D531D8" w:rsidRDefault="007B5270" w:rsidP="00F925B1">
      <w:pPr>
        <w:numPr>
          <w:ilvl w:val="0"/>
          <w:numId w:val="1"/>
        </w:numPr>
        <w:tabs>
          <w:tab w:val="left" w:pos="1134"/>
          <w:tab w:val="left" w:pos="9356"/>
        </w:tabs>
        <w:spacing w:before="60" w:after="60"/>
        <w:ind w:left="0" w:right="-23" w:firstLine="709"/>
        <w:jc w:val="both"/>
        <w:rPr>
          <w:rFonts w:ascii="Trebuchet MS" w:hAnsi="Trebuchet MS"/>
          <w:snapToGrid w:val="0"/>
          <w:sz w:val="20"/>
          <w:szCs w:val="20"/>
        </w:rPr>
      </w:pPr>
      <w:r w:rsidRPr="00D531D8">
        <w:rPr>
          <w:rFonts w:ascii="Trebuchet MS" w:hAnsi="Trebuchet MS"/>
          <w:sz w:val="20"/>
          <w:szCs w:val="20"/>
        </w:rPr>
        <w:t xml:space="preserve">De asemenea, modificarea dreptului asupra imobilului ce face obiectul cererii de finanțare nu se poate realiza decât în condițiile stricte prevăzute de contractul de finanțare. Pentru detalii cu privire la aceste aspecte vă rugăm să consultați modelul de contract anexat </w:t>
      </w:r>
      <w:r w:rsidRPr="00D531D8">
        <w:rPr>
          <w:rFonts w:ascii="Trebuchet MS" w:hAnsi="Trebuchet MS"/>
          <w:i/>
          <w:sz w:val="20"/>
          <w:szCs w:val="20"/>
        </w:rPr>
        <w:t xml:space="preserve">Ghidului Solicitantului. Condiţii generale de accesare a fondurilor POR 2014-2020, </w:t>
      </w:r>
      <w:r w:rsidRPr="00D531D8">
        <w:rPr>
          <w:rFonts w:ascii="Trebuchet MS" w:hAnsi="Trebuchet MS"/>
          <w:sz w:val="20"/>
          <w:szCs w:val="20"/>
        </w:rPr>
        <w:t>precum şi condiţiile specifice</w:t>
      </w:r>
      <w:r w:rsidR="00D531D8" w:rsidRPr="00D531D8">
        <w:rPr>
          <w:rFonts w:ascii="Trebuchet MS" w:hAnsi="Trebuchet MS"/>
          <w:sz w:val="20"/>
          <w:szCs w:val="20"/>
        </w:rPr>
        <w:t xml:space="preserve">. În cazul existenței unor condiții specifice aplicabile prezentelor apeluri, acestea vor face obiectul unei anexe la prezentul Ghid. </w:t>
      </w:r>
    </w:p>
    <w:p w14:paraId="10B9798D" w14:textId="03A5D795" w:rsidR="007B5270" w:rsidRDefault="007B5270" w:rsidP="00F925B1">
      <w:pPr>
        <w:numPr>
          <w:ilvl w:val="0"/>
          <w:numId w:val="1"/>
        </w:numPr>
        <w:tabs>
          <w:tab w:val="left" w:pos="1134"/>
          <w:tab w:val="left" w:pos="9356"/>
        </w:tabs>
        <w:spacing w:before="60" w:after="60"/>
        <w:ind w:left="0" w:right="-23" w:firstLine="709"/>
        <w:jc w:val="both"/>
        <w:rPr>
          <w:rFonts w:ascii="Trebuchet MS" w:hAnsi="Trebuchet MS"/>
          <w:snapToGrid w:val="0"/>
          <w:sz w:val="20"/>
          <w:szCs w:val="20"/>
        </w:rPr>
      </w:pPr>
      <w:r w:rsidRPr="00D531D8">
        <w:rPr>
          <w:rFonts w:ascii="Trebuchet MS" w:hAnsi="Trebuchet MS"/>
          <w:snapToGrid w:val="0"/>
          <w:sz w:val="20"/>
          <w:szCs w:val="20"/>
        </w:rPr>
        <w:t>Dacă pe parcursul perioadei de implementare a contractului de finanțare, sau în perioada de durabilitate a proiectului, sunt afectate condițiile de construire/exploatare asupra infrastructurii privind drepturile asupra obiectului proiectului, beneficiarul are obligația contractuală de a returna finanțarea nerambursabilă acordată, precum și alte penalități, dacă este cazul, în conformitate cu prevederile contrac</w:t>
      </w:r>
      <w:r w:rsidR="004C6E56" w:rsidRPr="00D531D8">
        <w:rPr>
          <w:rFonts w:ascii="Trebuchet MS" w:hAnsi="Trebuchet MS"/>
          <w:snapToGrid w:val="0"/>
          <w:sz w:val="20"/>
          <w:szCs w:val="20"/>
        </w:rPr>
        <w:t>t</w:t>
      </w:r>
      <w:r w:rsidRPr="00D531D8">
        <w:rPr>
          <w:rFonts w:ascii="Trebuchet MS" w:hAnsi="Trebuchet MS"/>
          <w:snapToGrid w:val="0"/>
          <w:sz w:val="20"/>
          <w:szCs w:val="20"/>
        </w:rPr>
        <w:t>uale.</w:t>
      </w:r>
    </w:p>
    <w:p w14:paraId="56891A18" w14:textId="77777777" w:rsidR="00516A28" w:rsidRPr="00D531D8" w:rsidRDefault="00516A28" w:rsidP="00516A28">
      <w:pPr>
        <w:tabs>
          <w:tab w:val="left" w:pos="1134"/>
          <w:tab w:val="left" w:pos="9356"/>
        </w:tabs>
        <w:spacing w:before="60" w:after="60"/>
        <w:ind w:left="709" w:right="-23"/>
        <w:jc w:val="both"/>
        <w:rPr>
          <w:rFonts w:ascii="Trebuchet MS" w:hAnsi="Trebuchet MS"/>
          <w:snapToGrid w:val="0"/>
          <w:sz w:val="20"/>
          <w:szCs w:val="20"/>
        </w:rPr>
      </w:pPr>
    </w:p>
    <w:p w14:paraId="3678D8FC" w14:textId="77777777" w:rsidR="00073D0B" w:rsidRDefault="00073D0B" w:rsidP="00516A28">
      <w:pPr>
        <w:pStyle w:val="Criteriu"/>
      </w:pPr>
      <w:r w:rsidRPr="00906A2B">
        <w:t>Solicitantul demonstrează capacitatea și asigurarea cofinanțării proiectului</w:t>
      </w:r>
    </w:p>
    <w:p w14:paraId="64BAF737" w14:textId="77777777" w:rsidR="00516A28" w:rsidRPr="00906A2B" w:rsidRDefault="00516A28" w:rsidP="00516A28">
      <w:pPr>
        <w:pStyle w:val="Criteriu"/>
      </w:pPr>
    </w:p>
    <w:p w14:paraId="7370DF4F" w14:textId="4C57D7BE" w:rsidR="00134079" w:rsidRDefault="00073D0B" w:rsidP="00F925B1">
      <w:pPr>
        <w:numPr>
          <w:ilvl w:val="0"/>
          <w:numId w:val="13"/>
        </w:numPr>
        <w:tabs>
          <w:tab w:val="left" w:pos="9356"/>
        </w:tabs>
        <w:spacing w:line="256" w:lineRule="auto"/>
        <w:ind w:left="0" w:right="-23" w:hanging="180"/>
        <w:jc w:val="both"/>
        <w:rPr>
          <w:rFonts w:ascii="Trebuchet MS" w:hAnsi="Trebuchet MS" w:cs="Calibri"/>
          <w:b/>
          <w:sz w:val="20"/>
          <w:szCs w:val="20"/>
        </w:rPr>
      </w:pPr>
      <w:r w:rsidRPr="00906A2B">
        <w:rPr>
          <w:rFonts w:ascii="Trebuchet MS" w:hAnsi="Trebuchet MS"/>
          <w:sz w:val="20"/>
          <w:szCs w:val="20"/>
        </w:rPr>
        <w:t xml:space="preserve"> Reprezentantul legal al solicitantului, inclusiv al  partenerului, dacă este cazul, va completa şi semna  Declaraţia de angajament  (</w:t>
      </w:r>
      <w:r w:rsidR="00D024B3">
        <w:rPr>
          <w:rFonts w:ascii="Trebuchet MS" w:hAnsi="Trebuchet MS"/>
          <w:b/>
          <w:sz w:val="20"/>
          <w:szCs w:val="20"/>
        </w:rPr>
        <w:t>A</w:t>
      </w:r>
      <w:r w:rsidRPr="00906A2B">
        <w:rPr>
          <w:rFonts w:ascii="Trebuchet MS" w:hAnsi="Trebuchet MS"/>
          <w:b/>
          <w:sz w:val="20"/>
          <w:szCs w:val="20"/>
        </w:rPr>
        <w:t>nex</w:t>
      </w:r>
      <w:r w:rsidR="00D024B3">
        <w:rPr>
          <w:rFonts w:ascii="Trebuchet MS" w:hAnsi="Trebuchet MS"/>
          <w:b/>
          <w:sz w:val="20"/>
          <w:szCs w:val="20"/>
        </w:rPr>
        <w:t>a 2</w:t>
      </w:r>
      <w:r w:rsidRPr="00906A2B">
        <w:rPr>
          <w:rFonts w:ascii="Trebuchet MS" w:hAnsi="Trebuchet MS"/>
          <w:b/>
          <w:sz w:val="20"/>
          <w:szCs w:val="20"/>
        </w:rPr>
        <w:t xml:space="preserve"> la prezentul ghid</w:t>
      </w:r>
      <w:r w:rsidRPr="00906A2B">
        <w:rPr>
          <w:rFonts w:ascii="Trebuchet MS" w:hAnsi="Trebuchet MS"/>
          <w:sz w:val="20"/>
          <w:szCs w:val="20"/>
        </w:rPr>
        <w:t>) .</w:t>
      </w:r>
    </w:p>
    <w:p w14:paraId="60FC6FA9" w14:textId="77777777" w:rsidR="00516A28" w:rsidRPr="00516A28" w:rsidRDefault="00516A28" w:rsidP="00516A28">
      <w:pPr>
        <w:tabs>
          <w:tab w:val="left" w:pos="9356"/>
        </w:tabs>
        <w:spacing w:line="256" w:lineRule="auto"/>
        <w:ind w:right="-23"/>
        <w:jc w:val="both"/>
        <w:rPr>
          <w:rFonts w:ascii="Trebuchet MS" w:hAnsi="Trebuchet MS" w:cs="Calibri"/>
          <w:b/>
          <w:sz w:val="20"/>
          <w:szCs w:val="20"/>
        </w:rPr>
      </w:pPr>
    </w:p>
    <w:p w14:paraId="4642A448" w14:textId="4F5485DA" w:rsidR="00134079" w:rsidRPr="00925395" w:rsidRDefault="00823DDB" w:rsidP="00516A28">
      <w:pPr>
        <w:pStyle w:val="Criteriu"/>
      </w:pPr>
      <w:r w:rsidRPr="00925395">
        <w:lastRenderedPageBreak/>
        <w:t xml:space="preserve">5. </w:t>
      </w:r>
      <w:r w:rsidR="00134079" w:rsidRPr="00925395">
        <w:t>Solicitantul de finanţare/partenerii trebuie să demonstreze unul din următoarele drepturi</w:t>
      </w:r>
      <w:r w:rsidR="00516A28">
        <w:rPr>
          <w:rStyle w:val="FootnoteReference"/>
        </w:rPr>
        <w:footnoteReference w:id="16"/>
      </w:r>
      <w:r w:rsidR="00134079" w:rsidRPr="00925395">
        <w:t>:</w:t>
      </w:r>
    </w:p>
    <w:p w14:paraId="67A27813" w14:textId="77777777" w:rsidR="00134079" w:rsidRPr="00925395" w:rsidRDefault="00134079" w:rsidP="00F925B1">
      <w:pPr>
        <w:numPr>
          <w:ilvl w:val="0"/>
          <w:numId w:val="43"/>
        </w:numPr>
        <w:spacing w:before="120" w:after="0" w:line="240" w:lineRule="auto"/>
        <w:ind w:left="284" w:hanging="284"/>
        <w:jc w:val="both"/>
        <w:rPr>
          <w:rFonts w:ascii="Trebuchet MS" w:hAnsi="Trebuchet MS"/>
          <w:i/>
          <w:sz w:val="20"/>
          <w:szCs w:val="20"/>
        </w:rPr>
      </w:pPr>
      <w:r w:rsidRPr="00925395">
        <w:rPr>
          <w:rFonts w:ascii="Trebuchet MS" w:hAnsi="Trebuchet MS"/>
          <w:i/>
          <w:sz w:val="20"/>
          <w:szCs w:val="20"/>
        </w:rPr>
        <w:t xml:space="preserve">Dreptul de proprietate publică/privată; </w:t>
      </w:r>
    </w:p>
    <w:p w14:paraId="6BFDEE70" w14:textId="6109B892" w:rsidR="00823DDB" w:rsidRPr="00906A2B" w:rsidRDefault="00134079" w:rsidP="00134079">
      <w:pPr>
        <w:tabs>
          <w:tab w:val="left" w:pos="142"/>
        </w:tabs>
        <w:spacing w:line="256" w:lineRule="auto"/>
        <w:ind w:right="-23"/>
        <w:jc w:val="both"/>
        <w:rPr>
          <w:rFonts w:ascii="Trebuchet MS" w:hAnsi="Trebuchet MS"/>
          <w:i/>
          <w:sz w:val="20"/>
          <w:szCs w:val="20"/>
        </w:rPr>
      </w:pPr>
      <w:r w:rsidRPr="00925395">
        <w:rPr>
          <w:rFonts w:ascii="Trebuchet MS" w:hAnsi="Trebuchet MS"/>
          <w:i/>
          <w:sz w:val="20"/>
          <w:szCs w:val="20"/>
        </w:rPr>
        <w:t>b) Dreptul de administrare aferent proprietății publice</w:t>
      </w:r>
      <w:r w:rsidRPr="00925395">
        <w:rPr>
          <w:rStyle w:val="FootnoteReference"/>
          <w:rFonts w:ascii="Trebuchet MS" w:hAnsi="Trebuchet MS"/>
          <w:i/>
        </w:rPr>
        <w:footnoteReference w:id="17"/>
      </w:r>
      <w:r w:rsidRPr="00925395">
        <w:rPr>
          <w:rFonts w:ascii="Trebuchet MS" w:hAnsi="Trebuchet MS"/>
          <w:i/>
          <w:sz w:val="20"/>
          <w:szCs w:val="20"/>
        </w:rPr>
        <w:t>;</w:t>
      </w:r>
    </w:p>
    <w:p w14:paraId="1E6B2850" w14:textId="77777777" w:rsidR="00823DDB" w:rsidRPr="00906A2B" w:rsidRDefault="00823DDB" w:rsidP="00F925B1">
      <w:pPr>
        <w:numPr>
          <w:ilvl w:val="0"/>
          <w:numId w:val="26"/>
        </w:numPr>
        <w:tabs>
          <w:tab w:val="left" w:pos="9356"/>
        </w:tabs>
        <w:spacing w:line="256" w:lineRule="auto"/>
        <w:ind w:right="-23"/>
        <w:jc w:val="both"/>
        <w:rPr>
          <w:rFonts w:ascii="Trebuchet MS" w:hAnsi="Trebuchet MS"/>
          <w:b/>
          <w:sz w:val="20"/>
          <w:szCs w:val="20"/>
        </w:rPr>
      </w:pPr>
      <w:r w:rsidRPr="00906A2B">
        <w:rPr>
          <w:rFonts w:ascii="Trebuchet MS" w:hAnsi="Trebuchet MS"/>
          <w:b/>
          <w:sz w:val="20"/>
          <w:szCs w:val="20"/>
        </w:rPr>
        <w:t>Pentru proiectele, inclusiv obiectele de investiții pentru care execuția de lucrări a fost demarată, iar proiectele/obiectele de investiții nu s-au încheiat din punct de vedere fizic sau implementat integral înainte de depunerea cererii de finanțare:</w:t>
      </w:r>
    </w:p>
    <w:p w14:paraId="0FF64295" w14:textId="6D891881" w:rsidR="00823DDB" w:rsidRPr="00906A2B" w:rsidRDefault="00823DDB" w:rsidP="00823DDB">
      <w:pPr>
        <w:tabs>
          <w:tab w:val="left" w:pos="1134"/>
        </w:tabs>
        <w:spacing w:line="256" w:lineRule="auto"/>
        <w:ind w:left="1080" w:right="-23"/>
        <w:jc w:val="both"/>
        <w:rPr>
          <w:rFonts w:ascii="Trebuchet MS" w:hAnsi="Trebuchet MS"/>
          <w:sz w:val="20"/>
          <w:szCs w:val="20"/>
        </w:rPr>
      </w:pPr>
      <w:r w:rsidRPr="00906A2B">
        <w:rPr>
          <w:rFonts w:ascii="Trebuchet MS" w:hAnsi="Trebuchet MS"/>
          <w:b/>
          <w:sz w:val="20"/>
          <w:szCs w:val="20"/>
        </w:rPr>
        <w:t xml:space="preserve">- </w:t>
      </w:r>
      <w:r w:rsidRPr="00906A2B">
        <w:rPr>
          <w:rFonts w:ascii="Trebuchet MS" w:hAnsi="Trebuchet MS" w:cs="Calibri"/>
          <w:sz w:val="20"/>
          <w:szCs w:val="20"/>
        </w:rPr>
        <w:t>Solicitantul va depune Autorizația de Construire și va menționa în cadrul Declarației de eligibilitate (</w:t>
      </w:r>
      <w:r w:rsidR="00D024B3">
        <w:rPr>
          <w:rFonts w:ascii="Trebuchet MS" w:hAnsi="Trebuchet MS" w:cs="Calibri"/>
          <w:sz w:val="20"/>
          <w:szCs w:val="20"/>
        </w:rPr>
        <w:t>Anexa 1</w:t>
      </w:r>
      <w:r w:rsidRPr="00906A2B">
        <w:rPr>
          <w:rFonts w:ascii="Trebuchet MS" w:hAnsi="Trebuchet MS" w:cs="Calibri"/>
          <w:sz w:val="20"/>
          <w:szCs w:val="20"/>
        </w:rPr>
        <w:t>) din Ghidul specific că deține/este titularul drepturilor care au fost avute în vedere la emiterea Autorizaţiei de Construire  asupra imobilului aferent investiției propuse a fi finanțate prin proiect, că acesta este liber de orice sarcini</w:t>
      </w:r>
      <w:r w:rsidRPr="00906A2B">
        <w:rPr>
          <w:rFonts w:ascii="Trebuchet MS" w:hAnsi="Trebuchet MS"/>
          <w:sz w:val="20"/>
          <w:szCs w:val="20"/>
        </w:rPr>
        <w:t xml:space="preserve"> și/sau interdicţii ce afectează implementarea și/sau exploatarea operaţiunii</w:t>
      </w:r>
      <w:r w:rsidRPr="00906A2B">
        <w:rPr>
          <w:rFonts w:ascii="Trebuchet MS" w:hAnsi="Trebuchet MS" w:cs="Calibri"/>
          <w:sz w:val="20"/>
          <w:szCs w:val="20"/>
        </w:rPr>
        <w:t xml:space="preserve">, că nu face </w:t>
      </w:r>
      <w:r w:rsidRPr="00906A2B">
        <w:rPr>
          <w:rFonts w:ascii="Trebuchet MS" w:hAnsi="Trebuchet MS"/>
          <w:sz w:val="20"/>
          <w:szCs w:val="20"/>
        </w:rPr>
        <w:t>obiectul unor litigii având ca obiect dreptul de proprietate invocat de către solicitant pentru realizarea proiectului, aflate în curs de soluţionare la instanţele judecătoreşti; că nu face obiectul revendicărilor potrivit unor legi speciale în materie sau a dreptului comun.</w:t>
      </w:r>
    </w:p>
    <w:p w14:paraId="75650679" w14:textId="77777777" w:rsidR="00823DDB" w:rsidRPr="00906A2B" w:rsidRDefault="00823DDB" w:rsidP="00F925B1">
      <w:pPr>
        <w:numPr>
          <w:ilvl w:val="0"/>
          <w:numId w:val="26"/>
        </w:numPr>
        <w:tabs>
          <w:tab w:val="left" w:pos="9356"/>
        </w:tabs>
        <w:spacing w:line="256" w:lineRule="auto"/>
        <w:ind w:right="-23"/>
        <w:jc w:val="both"/>
        <w:rPr>
          <w:rFonts w:ascii="Trebuchet MS" w:hAnsi="Trebuchet MS"/>
          <w:b/>
          <w:sz w:val="20"/>
          <w:szCs w:val="20"/>
        </w:rPr>
      </w:pPr>
      <w:r w:rsidRPr="00906A2B">
        <w:rPr>
          <w:rFonts w:ascii="Trebuchet MS" w:hAnsi="Trebuchet MS"/>
          <w:b/>
          <w:sz w:val="20"/>
          <w:szCs w:val="20"/>
        </w:rPr>
        <w:t>Pentru proiectele, inclusiv obiectele de investiții pentru care execuția de lucrări nu a fost demarată, iar proiectele/obiectele de investiții nu s-au încheiat din punct de vedere fizic sau implementat integral înainte de depunerea cererii de finanțare:</w:t>
      </w:r>
    </w:p>
    <w:p w14:paraId="3FB64093" w14:textId="77777777" w:rsidR="00823DDB" w:rsidRPr="00906A2B" w:rsidRDefault="00823DDB" w:rsidP="00823DDB">
      <w:pPr>
        <w:pStyle w:val="ListParagraph"/>
        <w:tabs>
          <w:tab w:val="left" w:pos="1134"/>
        </w:tabs>
        <w:spacing w:line="256" w:lineRule="auto"/>
        <w:ind w:left="1080" w:right="-23"/>
        <w:jc w:val="both"/>
        <w:rPr>
          <w:rFonts w:ascii="Trebuchet MS" w:hAnsi="Trebuchet MS"/>
          <w:b/>
          <w:sz w:val="20"/>
          <w:szCs w:val="20"/>
        </w:rPr>
      </w:pPr>
      <w:r w:rsidRPr="00906A2B">
        <w:rPr>
          <w:rFonts w:ascii="Trebuchet MS" w:hAnsi="Trebuchet MS"/>
          <w:b/>
          <w:sz w:val="20"/>
          <w:szCs w:val="20"/>
        </w:rPr>
        <w:t>Solicitantul va depune Extrasul de carte funciară, actualizat cu cel mult 30 zile înainte de depunere a cererii de finanțare.</w:t>
      </w:r>
    </w:p>
    <w:p w14:paraId="44A2D93C" w14:textId="77777777" w:rsidR="002571F6" w:rsidRPr="00906A2B" w:rsidRDefault="002571F6" w:rsidP="002571F6">
      <w:pPr>
        <w:tabs>
          <w:tab w:val="left" w:pos="9356"/>
        </w:tabs>
        <w:spacing w:after="0"/>
        <w:ind w:right="-23"/>
        <w:jc w:val="both"/>
        <w:rPr>
          <w:rFonts w:ascii="Trebuchet MS" w:hAnsi="Trebuchet MS"/>
          <w:sz w:val="20"/>
          <w:szCs w:val="20"/>
        </w:rPr>
      </w:pPr>
      <w:r w:rsidRPr="00906A2B">
        <w:rPr>
          <w:rFonts w:ascii="Trebuchet MS" w:hAnsi="Trebuchet MS"/>
          <w:b/>
          <w:sz w:val="20"/>
          <w:szCs w:val="20"/>
        </w:rPr>
        <w:t>Se acceptă dreptul de proprietate prin înscrierea provizorie a acestuia</w:t>
      </w:r>
      <w:r w:rsidRPr="00906A2B">
        <w:rPr>
          <w:rFonts w:ascii="Trebuchet MS" w:hAnsi="Trebuchet MS"/>
          <w:sz w:val="20"/>
          <w:szCs w:val="20"/>
        </w:rPr>
        <w:t xml:space="preserve">. </w:t>
      </w:r>
    </w:p>
    <w:p w14:paraId="5EB6B9C1" w14:textId="3FDAA271" w:rsidR="00823DDB" w:rsidRPr="00906A2B" w:rsidRDefault="002571F6" w:rsidP="002571F6">
      <w:pPr>
        <w:tabs>
          <w:tab w:val="left" w:pos="142"/>
        </w:tabs>
        <w:spacing w:line="256" w:lineRule="auto"/>
        <w:ind w:right="-23"/>
        <w:jc w:val="both"/>
        <w:rPr>
          <w:rFonts w:ascii="Trebuchet MS" w:hAnsi="Trebuchet MS"/>
          <w:b/>
          <w:sz w:val="20"/>
          <w:szCs w:val="20"/>
        </w:rPr>
      </w:pPr>
      <w:r w:rsidRPr="00906A2B">
        <w:rPr>
          <w:rFonts w:ascii="Trebuchet MS" w:hAnsi="Trebuchet MS"/>
          <w:sz w:val="20"/>
          <w:szCs w:val="20"/>
        </w:rPr>
        <w:t>Beneficiarul trebuie să aibe înscrierea definitivă a dreptului de proprietate în termen de maxim</w:t>
      </w:r>
      <w:r w:rsidRPr="00906A2B">
        <w:rPr>
          <w:rFonts w:ascii="Trebuchet MS" w:hAnsi="Trebuchet MS"/>
          <w:b/>
          <w:sz w:val="20"/>
          <w:szCs w:val="20"/>
        </w:rPr>
        <w:t xml:space="preserve"> 12 luni de la data intrării în vigoare a contractului de finanțare</w:t>
      </w:r>
    </w:p>
    <w:p w14:paraId="4C5286B9" w14:textId="77777777" w:rsidR="00281BDC" w:rsidRPr="00906A2B" w:rsidRDefault="00281BDC" w:rsidP="00F925B1">
      <w:pPr>
        <w:numPr>
          <w:ilvl w:val="0"/>
          <w:numId w:val="1"/>
        </w:numPr>
        <w:tabs>
          <w:tab w:val="left" w:pos="1134"/>
          <w:tab w:val="left" w:pos="9356"/>
        </w:tabs>
        <w:ind w:left="0" w:right="-23" w:firstLine="709"/>
        <w:jc w:val="both"/>
        <w:rPr>
          <w:rFonts w:ascii="Trebuchet MS" w:hAnsi="Trebuchet MS"/>
          <w:sz w:val="20"/>
          <w:szCs w:val="20"/>
        </w:rPr>
      </w:pPr>
      <w:r w:rsidRPr="00906A2B">
        <w:rPr>
          <w:rFonts w:ascii="Trebuchet MS" w:hAnsi="Trebuchet MS"/>
          <w:sz w:val="20"/>
          <w:szCs w:val="20"/>
        </w:rPr>
        <w:t>Pentru elementele de mai sus, nu vor conduce la respingerea cererii de finanțare din procesul de evaluare, selecție și contractare sau nu vor conduce la neeligibilitatea proiectului, acele limite ale dreptului de proprietate care nu sunt incompatibile cu realizarea activităților proiectului. (eg. servituți legale, servituți convenționale, servitutea de trecere cu piciorul, etc). Fiecare caz în parte va fi analizat la nivelul OI în cadrul etapei de verificare a conformității administrative și eligibilității. Garanțiile reale asupra imobilelor (eg. ipoteca, etc) sunt considerate în accepțiunea AMPOR  incompatibile cu realizarea proiectelor de investiții în cadrul POR 2014-2020.</w:t>
      </w:r>
    </w:p>
    <w:p w14:paraId="15073C8E" w14:textId="77777777" w:rsidR="00281BDC" w:rsidRPr="00906A2B" w:rsidRDefault="00281BDC" w:rsidP="00F925B1">
      <w:pPr>
        <w:numPr>
          <w:ilvl w:val="0"/>
          <w:numId w:val="1"/>
        </w:numPr>
        <w:tabs>
          <w:tab w:val="left" w:pos="1134"/>
          <w:tab w:val="left" w:pos="9356"/>
        </w:tabs>
        <w:spacing w:line="240" w:lineRule="auto"/>
        <w:ind w:left="0" w:right="-23" w:firstLine="709"/>
        <w:jc w:val="both"/>
        <w:rPr>
          <w:rFonts w:ascii="Trebuchet MS" w:hAnsi="Trebuchet MS"/>
          <w:b/>
          <w:sz w:val="20"/>
          <w:szCs w:val="20"/>
        </w:rPr>
      </w:pPr>
      <w:r w:rsidRPr="00906A2B">
        <w:rPr>
          <w:rFonts w:ascii="Trebuchet MS" w:hAnsi="Trebuchet MS"/>
          <w:sz w:val="20"/>
          <w:szCs w:val="20"/>
        </w:rPr>
        <w:t xml:space="preserve">În accepţiunea AMPOR, </w:t>
      </w:r>
      <w:r w:rsidRPr="00906A2B">
        <w:rPr>
          <w:rFonts w:ascii="Trebuchet MS" w:hAnsi="Trebuchet MS"/>
          <w:b/>
          <w:sz w:val="20"/>
          <w:szCs w:val="20"/>
        </w:rPr>
        <w:t>dreptul de administrare</w:t>
      </w:r>
      <w:r w:rsidRPr="00906A2B">
        <w:rPr>
          <w:rFonts w:ascii="Trebuchet MS" w:hAnsi="Trebuchet MS"/>
          <w:sz w:val="20"/>
          <w:szCs w:val="20"/>
        </w:rPr>
        <w:t xml:space="preserve"> înscris în Cartea funciară în favoarea unei instituţii de drept public, cu personalitate juridică şi care desfăşoară activităţi în domeniul sănătății, </w:t>
      </w:r>
      <w:r w:rsidRPr="00906A2B">
        <w:rPr>
          <w:rFonts w:ascii="Trebuchet MS" w:hAnsi="Trebuchet MS"/>
          <w:b/>
          <w:sz w:val="20"/>
          <w:szCs w:val="20"/>
        </w:rPr>
        <w:t>nu este considerat sarcină.</w:t>
      </w:r>
      <w:r w:rsidRPr="00906A2B">
        <w:rPr>
          <w:rFonts w:ascii="Trebuchet MS" w:hAnsi="Trebuchet MS"/>
          <w:sz w:val="20"/>
          <w:szCs w:val="20"/>
        </w:rPr>
        <w:t xml:space="preserve"> Proiectul devine neeligibil dacă intervine o hotărâre judecătorească definitivă până la finalizarea perioadei de durabilitate, care să afecteze dreptul invocat de către solicitant pentru realizarea proiectului.</w:t>
      </w:r>
    </w:p>
    <w:p w14:paraId="4196AC08" w14:textId="77777777" w:rsidR="00281BDC" w:rsidRPr="00925395" w:rsidRDefault="00281BDC" w:rsidP="00925395">
      <w:pPr>
        <w:tabs>
          <w:tab w:val="left" w:pos="142"/>
        </w:tabs>
        <w:spacing w:line="256" w:lineRule="auto"/>
        <w:ind w:right="-23"/>
        <w:jc w:val="both"/>
        <w:rPr>
          <w:rFonts w:ascii="Trebuchet MS" w:hAnsi="Trebuchet MS"/>
          <w:i/>
          <w:sz w:val="20"/>
          <w:szCs w:val="20"/>
        </w:rPr>
      </w:pPr>
    </w:p>
    <w:p w14:paraId="233D731D" w14:textId="5517C217" w:rsidR="00073D0B" w:rsidRPr="00906A2B" w:rsidRDefault="00F32712" w:rsidP="00F925B1">
      <w:pPr>
        <w:pStyle w:val="Heading2"/>
        <w:numPr>
          <w:ilvl w:val="1"/>
          <w:numId w:val="38"/>
        </w:numPr>
      </w:pPr>
      <w:bookmarkStart w:id="49" w:name="_Toc468973143"/>
      <w:bookmarkStart w:id="50" w:name="_Toc516661500"/>
      <w:r>
        <w:lastRenderedPageBreak/>
        <w:t xml:space="preserve"> </w:t>
      </w:r>
      <w:r w:rsidR="00073D0B" w:rsidRPr="00906A2B">
        <w:t>Eligibilitatea proiectului şi a activităţilor</w:t>
      </w:r>
      <w:bookmarkEnd w:id="49"/>
      <w:bookmarkEnd w:id="50"/>
    </w:p>
    <w:p w14:paraId="0775ED77" w14:textId="77777777" w:rsidR="00073D0B" w:rsidRDefault="00073D0B" w:rsidP="00F925B1">
      <w:pPr>
        <w:pStyle w:val="Criteriu"/>
        <w:numPr>
          <w:ilvl w:val="0"/>
          <w:numId w:val="39"/>
        </w:numPr>
        <w:rPr>
          <w:snapToGrid w:val="0"/>
        </w:rPr>
      </w:pPr>
      <w:r w:rsidRPr="000157FE">
        <w:rPr>
          <w:snapToGrid w:val="0"/>
        </w:rPr>
        <w:t xml:space="preserve">Conformitatea proiectului cu Strategia de Dezvoltare Durabilă Integrată în Delta Dunării (2030) </w:t>
      </w:r>
    </w:p>
    <w:p w14:paraId="118499B1" w14:textId="77777777" w:rsidR="00516A28" w:rsidRPr="000157FE" w:rsidRDefault="00516A28" w:rsidP="00516A28">
      <w:pPr>
        <w:pStyle w:val="Criteriu"/>
        <w:rPr>
          <w:snapToGrid w:val="0"/>
        </w:rPr>
      </w:pPr>
    </w:p>
    <w:p w14:paraId="52239E1C"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14:paraId="3B7574A2"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Avizul de conformitate este un document care trebuie depus de către solicitantul de finanţare, împreună cu cererea de finanţare. </w:t>
      </w:r>
    </w:p>
    <w:p w14:paraId="24084A3D"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Solicitanţii de finanţare vor solicita și depune din timp, la sediul ADI ITI DD, toate documentele necesare unei analize atente şi obiective a proiectului, efectuată exclusiv de către experţii ADI ITI DD în scopul obținerii „Avizului de conformitate cu SIDDDD”.</w:t>
      </w:r>
    </w:p>
    <w:p w14:paraId="6D14C266"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cazul în care Avizul de conformitate eliberat de ADI ITI DD nu este ataşat cererii de finanţare, în urma solicitărilor de clarificări emise de către Organismele Intermediare (Agențiile pentru Dezvoltare Regională) aferente etapei de conformitate administrative și eligibilitate, cererea de finanțare va fi respinsă.  </w:t>
      </w:r>
    </w:p>
    <w:p w14:paraId="5072C4C1"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Autoritatea de Management pentru Programul Operaţional nu este implicată în analiza proiectului din punctul de vedere al conformităţii acestuia cu  Strategia de Dezvoltare Durabilă Integrată în Delta Dunării (2030). Aplicantul poate contesta rezultatul acestei analizei adresându-se în acest scop exclusiv Asociaţiei pentru Dezvoltare Intercomunitară ITI Delta Dunării.</w:t>
      </w:r>
    </w:p>
    <w:p w14:paraId="5DF30A23" w14:textId="77777777" w:rsidR="00073D0B" w:rsidRPr="00906A2B" w:rsidRDefault="00073D0B">
      <w:pPr>
        <w:tabs>
          <w:tab w:val="left" w:pos="9356"/>
        </w:tabs>
        <w:ind w:right="-23"/>
        <w:jc w:val="both"/>
        <w:rPr>
          <w:rFonts w:ascii="Trebuchet MS" w:hAnsi="Trebuchet MS"/>
          <w:sz w:val="20"/>
          <w:szCs w:val="20"/>
        </w:rPr>
      </w:pPr>
    </w:p>
    <w:tbl>
      <w:tblPr>
        <w:tblW w:w="9567" w:type="dxa"/>
        <w:tblLayout w:type="fixed"/>
        <w:tblLook w:val="01E0" w:firstRow="1" w:lastRow="1" w:firstColumn="1" w:lastColumn="1" w:noHBand="0" w:noVBand="0"/>
      </w:tblPr>
      <w:tblGrid>
        <w:gridCol w:w="770"/>
        <w:gridCol w:w="8797"/>
      </w:tblGrid>
      <w:tr w:rsidR="00073D0B" w:rsidRPr="00906A2B" w14:paraId="4679429B" w14:textId="77777777" w:rsidTr="009110CF">
        <w:trPr>
          <w:trHeight w:val="531"/>
        </w:trPr>
        <w:tc>
          <w:tcPr>
            <w:tcW w:w="770" w:type="dxa"/>
            <w:tcBorders>
              <w:right w:val="single" w:sz="4" w:space="0" w:color="auto"/>
            </w:tcBorders>
          </w:tcPr>
          <w:p w14:paraId="4FD8BB61"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33045643" wp14:editId="486E166A">
                  <wp:extent cx="244475" cy="255270"/>
                  <wp:effectExtent l="0" t="0" r="317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14:paraId="3BB2692A" w14:textId="641A1247" w:rsidR="00516A28" w:rsidRPr="00906A2B" w:rsidRDefault="00073D0B">
            <w:pPr>
              <w:tabs>
                <w:tab w:val="left" w:pos="9356"/>
              </w:tabs>
              <w:ind w:right="-23"/>
              <w:jc w:val="both"/>
              <w:rPr>
                <w:rFonts w:ascii="Trebuchet MS" w:hAnsi="Trebuchet MS"/>
                <w:sz w:val="20"/>
                <w:szCs w:val="20"/>
              </w:rPr>
            </w:pPr>
            <w:r w:rsidRPr="000157FE">
              <w:rPr>
                <w:rFonts w:ascii="Trebuchet MS" w:hAnsi="Trebuchet MS"/>
                <w:b/>
                <w:sz w:val="20"/>
                <w:szCs w:val="20"/>
              </w:rPr>
              <w:t>Acest criteriu de eligibilitate va fi aplicat numai proiectelor depuse în cadrul apelului dedicat ITI DD</w:t>
            </w:r>
            <w:r w:rsidR="00516A28">
              <w:rPr>
                <w:rFonts w:ascii="Trebuchet MS" w:hAnsi="Trebuchet MS"/>
                <w:sz w:val="20"/>
                <w:szCs w:val="20"/>
              </w:rPr>
              <w:t>.</w:t>
            </w:r>
          </w:p>
        </w:tc>
      </w:tr>
    </w:tbl>
    <w:p w14:paraId="573C0C47" w14:textId="77777777" w:rsidR="00516A28" w:rsidRPr="00516A28" w:rsidRDefault="00516A28" w:rsidP="00516A28">
      <w:pPr>
        <w:pStyle w:val="Criteriu"/>
        <w:rPr>
          <w:rStyle w:val="CriteriuChar"/>
          <w:b/>
          <w:highlight w:val="lightGray"/>
        </w:rPr>
      </w:pPr>
    </w:p>
    <w:p w14:paraId="34FCFFB0" w14:textId="77777777" w:rsidR="00073D0B" w:rsidRPr="00906A2B" w:rsidRDefault="00073D0B" w:rsidP="00F925B1">
      <w:pPr>
        <w:pStyle w:val="Criteriu"/>
        <w:numPr>
          <w:ilvl w:val="0"/>
          <w:numId w:val="39"/>
        </w:numPr>
        <w:rPr>
          <w:highlight w:val="lightGray"/>
        </w:rPr>
      </w:pPr>
      <w:r w:rsidRPr="00906A2B">
        <w:rPr>
          <w:rStyle w:val="CriteriuChar"/>
          <w:highlight w:val="lightGray"/>
        </w:rPr>
        <w:t>Proiectul precum și activităţile proiectului  se încadrează  în obiectiv</w:t>
      </w:r>
      <w:r w:rsidR="00730695" w:rsidRPr="000157FE">
        <w:rPr>
          <w:rStyle w:val="CriteriuChar"/>
          <w:highlight w:val="lightGray"/>
        </w:rPr>
        <w:t>ele</w:t>
      </w:r>
      <w:r w:rsidRPr="00906A2B">
        <w:rPr>
          <w:rStyle w:val="CriteriuChar"/>
          <w:highlight w:val="lightGray"/>
        </w:rPr>
        <w:t xml:space="preserve"> specific</w:t>
      </w:r>
      <w:r w:rsidR="00730695" w:rsidRPr="00906A2B">
        <w:rPr>
          <w:rStyle w:val="CriteriuChar"/>
          <w:highlight w:val="lightGray"/>
        </w:rPr>
        <w:t>e</w:t>
      </w:r>
      <w:r w:rsidRPr="00906A2B">
        <w:rPr>
          <w:rStyle w:val="CriteriuChar"/>
          <w:highlight w:val="lightGray"/>
        </w:rPr>
        <w:t xml:space="preserve"> corespunzăto</w:t>
      </w:r>
      <w:r w:rsidR="00730695" w:rsidRPr="00906A2B">
        <w:rPr>
          <w:rStyle w:val="CriteriuChar"/>
          <w:highlight w:val="lightGray"/>
        </w:rPr>
        <w:t>a</w:t>
      </w:r>
      <w:r w:rsidRPr="00906A2B">
        <w:rPr>
          <w:rStyle w:val="CriteriuChar"/>
          <w:highlight w:val="lightGray"/>
        </w:rPr>
        <w:t>r</w:t>
      </w:r>
      <w:r w:rsidR="00730695" w:rsidRPr="00906A2B">
        <w:rPr>
          <w:rStyle w:val="CriteriuChar"/>
          <w:highlight w:val="lightGray"/>
        </w:rPr>
        <w:t>e</w:t>
      </w:r>
      <w:r w:rsidRPr="00906A2B">
        <w:rPr>
          <w:rStyle w:val="CriteriuChar"/>
          <w:highlight w:val="lightGray"/>
        </w:rPr>
        <w:t xml:space="preserve"> priorității de investiții 8.1 a POR</w:t>
      </w:r>
      <w:r w:rsidR="00730695" w:rsidRPr="00906A2B">
        <w:rPr>
          <w:rStyle w:val="CriteriuChar"/>
          <w:highlight w:val="lightGray"/>
        </w:rPr>
        <w:t>.</w:t>
      </w:r>
      <w:r w:rsidRPr="00925395">
        <w:rPr>
          <w:highlight w:val="lightGray"/>
        </w:rPr>
        <w:t xml:space="preserve"> </w:t>
      </w:r>
      <w:r w:rsidRPr="00906A2B">
        <w:rPr>
          <w:highlight w:val="lightGray"/>
        </w:rPr>
        <w:t>Pentru a fi eligibil proiectul trebuie să se încadreze în obiectivul priorității de investiții 8.1</w:t>
      </w:r>
      <w:r w:rsidR="00730695" w:rsidRPr="000157FE">
        <w:rPr>
          <w:highlight w:val="lightGray"/>
        </w:rPr>
        <w:t xml:space="preserve"> și 8.2 </w:t>
      </w:r>
      <w:r w:rsidRPr="00906A2B">
        <w:rPr>
          <w:highlight w:val="lightGray"/>
        </w:rPr>
        <w:t xml:space="preserve"> finanțate prin POR 2014-2020,  prevăzut în secțiunea 1.2 a prezentului ghid specific.</w:t>
      </w:r>
    </w:p>
    <w:p w14:paraId="68E9D26F" w14:textId="77777777" w:rsidR="00073D0B" w:rsidRPr="00906A2B" w:rsidRDefault="00073D0B">
      <w:pPr>
        <w:tabs>
          <w:tab w:val="left" w:pos="9356"/>
        </w:tabs>
        <w:spacing w:after="0" w:line="240" w:lineRule="auto"/>
        <w:jc w:val="both"/>
        <w:rPr>
          <w:rFonts w:ascii="Trebuchet MS" w:hAnsi="Trebuchet MS"/>
          <w:sz w:val="20"/>
          <w:szCs w:val="20"/>
        </w:rPr>
      </w:pPr>
    </w:p>
    <w:p w14:paraId="6D3AE1CF" w14:textId="77777777" w:rsidR="00073D0B" w:rsidRPr="00906A2B" w:rsidRDefault="00073D0B" w:rsidP="00F925B1">
      <w:pPr>
        <w:numPr>
          <w:ilvl w:val="0"/>
          <w:numId w:val="28"/>
        </w:numPr>
        <w:tabs>
          <w:tab w:val="left" w:pos="9356"/>
        </w:tabs>
        <w:spacing w:after="0" w:line="240" w:lineRule="auto"/>
        <w:ind w:left="0"/>
        <w:jc w:val="both"/>
        <w:rPr>
          <w:rFonts w:ascii="Trebuchet MS" w:hAnsi="Trebuchet MS"/>
          <w:b/>
          <w:sz w:val="20"/>
          <w:szCs w:val="20"/>
        </w:rPr>
      </w:pPr>
      <w:r w:rsidRPr="00906A2B">
        <w:rPr>
          <w:rFonts w:ascii="Trebuchet MS" w:hAnsi="Trebuchet MS"/>
          <w:b/>
          <w:sz w:val="20"/>
          <w:szCs w:val="20"/>
        </w:rPr>
        <w:t>Eligibilitatea unei activităţi nu implică în mod obligatoriu eligibilitatea cheltuielilor efectuate pentru realizarea respectivei activităţi. În acest sens, recomandăm consultarea Listei cheltuielilor neeligibile</w:t>
      </w:r>
    </w:p>
    <w:p w14:paraId="06F5BB36" w14:textId="77777777" w:rsidR="00073D0B" w:rsidRPr="00906A2B" w:rsidRDefault="00073D0B">
      <w:pPr>
        <w:tabs>
          <w:tab w:val="left" w:pos="9356"/>
        </w:tabs>
        <w:spacing w:after="0" w:line="240" w:lineRule="auto"/>
        <w:jc w:val="both"/>
        <w:rPr>
          <w:rFonts w:ascii="Trebuchet MS" w:hAnsi="Trebuchet MS"/>
          <w:b/>
          <w:sz w:val="20"/>
          <w:szCs w:val="20"/>
        </w:rPr>
      </w:pPr>
    </w:p>
    <w:p w14:paraId="1C1BC795" w14:textId="77777777" w:rsidR="00073D0B" w:rsidRPr="00906A2B" w:rsidRDefault="00073D0B" w:rsidP="00F85E03">
      <w:pPr>
        <w:tabs>
          <w:tab w:val="left" w:pos="9356"/>
        </w:tabs>
        <w:spacing w:after="0" w:line="240" w:lineRule="auto"/>
        <w:jc w:val="both"/>
        <w:rPr>
          <w:rFonts w:ascii="Trebuchet MS" w:hAnsi="Trebuchet MS"/>
          <w:snapToGrid w:val="0"/>
          <w:sz w:val="20"/>
          <w:szCs w:val="20"/>
        </w:rPr>
      </w:pPr>
    </w:p>
    <w:p w14:paraId="70C4651C" w14:textId="77777777" w:rsidR="00073D0B" w:rsidRPr="00906A2B" w:rsidRDefault="00073D0B">
      <w:pPr>
        <w:tabs>
          <w:tab w:val="left" w:pos="9356"/>
        </w:tabs>
        <w:spacing w:after="0" w:line="252" w:lineRule="auto"/>
        <w:jc w:val="both"/>
        <w:rPr>
          <w:rFonts w:ascii="Trebuchet MS" w:hAnsi="Trebuchet MS"/>
          <w:b/>
          <w:snapToGrid w:val="0"/>
          <w:color w:val="7030A0"/>
          <w:sz w:val="20"/>
          <w:szCs w:val="20"/>
        </w:rPr>
      </w:pPr>
      <w:r w:rsidRPr="00906A2B">
        <w:rPr>
          <w:rFonts w:ascii="Trebuchet MS" w:hAnsi="Trebuchet MS"/>
          <w:b/>
          <w:snapToGrid w:val="0"/>
          <w:color w:val="7030A0"/>
          <w:sz w:val="20"/>
          <w:szCs w:val="20"/>
        </w:rPr>
        <w:t>Sunt neeligibile cererile de finanțare care conțin doar :</w:t>
      </w:r>
    </w:p>
    <w:p w14:paraId="3967D60A" w14:textId="77777777" w:rsidR="00073D0B" w:rsidRPr="00906A2B" w:rsidRDefault="00073D0B">
      <w:pPr>
        <w:tabs>
          <w:tab w:val="left" w:pos="9356"/>
        </w:tabs>
        <w:spacing w:after="0" w:line="252" w:lineRule="auto"/>
        <w:jc w:val="both"/>
        <w:rPr>
          <w:rFonts w:ascii="Trebuchet MS" w:hAnsi="Trebuchet MS"/>
          <w:snapToGrid w:val="0"/>
          <w:sz w:val="20"/>
          <w:szCs w:val="20"/>
        </w:rPr>
      </w:pPr>
    </w:p>
    <w:p w14:paraId="5F8B02A4" w14:textId="77777777" w:rsidR="00073D0B" w:rsidRPr="00906A2B" w:rsidRDefault="00073D0B" w:rsidP="00F925B1">
      <w:pPr>
        <w:numPr>
          <w:ilvl w:val="0"/>
          <w:numId w:val="29"/>
        </w:numPr>
        <w:tabs>
          <w:tab w:val="left" w:pos="9356"/>
        </w:tabs>
        <w:spacing w:after="0" w:line="252" w:lineRule="auto"/>
        <w:ind w:left="0"/>
        <w:jc w:val="both"/>
        <w:rPr>
          <w:rFonts w:ascii="Trebuchet MS" w:hAnsi="Trebuchet MS"/>
          <w:snapToGrid w:val="0"/>
          <w:sz w:val="20"/>
          <w:szCs w:val="20"/>
        </w:rPr>
      </w:pPr>
      <w:r w:rsidRPr="00906A2B">
        <w:rPr>
          <w:rFonts w:ascii="Trebuchet MS" w:hAnsi="Trebuchet MS"/>
          <w:snapToGrid w:val="0"/>
          <w:sz w:val="20"/>
          <w:szCs w:val="20"/>
        </w:rPr>
        <w:t>Lucrări care nu se supun autorizării</w:t>
      </w:r>
      <w:r w:rsidRPr="00906A2B">
        <w:rPr>
          <w:rStyle w:val="FootnoteReference"/>
          <w:rFonts w:ascii="Trebuchet MS" w:hAnsi="Trebuchet MS"/>
          <w:snapToGrid w:val="0"/>
        </w:rPr>
        <w:footnoteReference w:id="18"/>
      </w:r>
      <w:r w:rsidRPr="00906A2B">
        <w:rPr>
          <w:rFonts w:ascii="Trebuchet MS" w:hAnsi="Trebuchet MS"/>
          <w:snapToGrid w:val="0"/>
          <w:sz w:val="20"/>
          <w:szCs w:val="20"/>
        </w:rPr>
        <w:t>;</w:t>
      </w:r>
    </w:p>
    <w:p w14:paraId="72F13294" w14:textId="77777777" w:rsidR="00073D0B" w:rsidRPr="000157FE" w:rsidRDefault="00073D0B" w:rsidP="00F925B1">
      <w:pPr>
        <w:numPr>
          <w:ilvl w:val="0"/>
          <w:numId w:val="29"/>
        </w:numPr>
        <w:tabs>
          <w:tab w:val="left" w:pos="9356"/>
        </w:tabs>
        <w:spacing w:after="0" w:line="252" w:lineRule="auto"/>
        <w:ind w:left="0"/>
        <w:jc w:val="both"/>
        <w:rPr>
          <w:rFonts w:ascii="Trebuchet MS" w:hAnsi="Trebuchet MS"/>
          <w:snapToGrid w:val="0"/>
          <w:sz w:val="20"/>
          <w:szCs w:val="20"/>
        </w:rPr>
      </w:pPr>
      <w:r w:rsidRPr="000157FE">
        <w:rPr>
          <w:rFonts w:ascii="Trebuchet MS" w:hAnsi="Trebuchet MS"/>
          <w:snapToGrid w:val="0"/>
          <w:sz w:val="20"/>
          <w:szCs w:val="20"/>
        </w:rPr>
        <w:t xml:space="preserve">Construcția de clădiri noi (altele decat cele care se încadrează în definiția extinderii) </w:t>
      </w:r>
    </w:p>
    <w:p w14:paraId="2A2E5246" w14:textId="77777777" w:rsidR="00073D0B" w:rsidRPr="00906A2B" w:rsidRDefault="00073D0B">
      <w:pPr>
        <w:tabs>
          <w:tab w:val="left" w:pos="9356"/>
        </w:tabs>
        <w:spacing w:after="0" w:line="252" w:lineRule="auto"/>
        <w:jc w:val="both"/>
        <w:rPr>
          <w:rFonts w:ascii="Trebuchet MS" w:hAnsi="Trebuchet MS"/>
          <w:b/>
          <w:bCs/>
          <w:color w:val="7030A0"/>
          <w:sz w:val="20"/>
          <w:szCs w:val="20"/>
          <w:lang w:val="en-US"/>
        </w:rPr>
      </w:pPr>
    </w:p>
    <w:p w14:paraId="4E1720AB" w14:textId="77777777" w:rsidR="00073D0B" w:rsidRPr="00906A2B" w:rsidRDefault="00073D0B">
      <w:pPr>
        <w:tabs>
          <w:tab w:val="left" w:pos="9356"/>
        </w:tabs>
        <w:spacing w:after="0" w:line="252" w:lineRule="auto"/>
        <w:jc w:val="both"/>
        <w:rPr>
          <w:rFonts w:ascii="Trebuchet MS" w:hAnsi="Trebuchet MS"/>
          <w:snapToGrid w:val="0"/>
          <w:sz w:val="20"/>
          <w:szCs w:val="20"/>
        </w:rPr>
      </w:pPr>
      <w:r w:rsidRPr="00906A2B">
        <w:rPr>
          <w:rFonts w:ascii="Trebuchet MS" w:hAnsi="Trebuchet MS"/>
          <w:b/>
          <w:bCs/>
          <w:color w:val="7030A0"/>
          <w:sz w:val="20"/>
          <w:szCs w:val="20"/>
        </w:rPr>
        <w:t>Sunt neeligibile cererile de finanțare care includ ambulatorii ale căror spații au fost vândute, cu excepția cererilor de finanțare care vizează doar dotări .</w:t>
      </w:r>
    </w:p>
    <w:p w14:paraId="684D26C5" w14:textId="77777777" w:rsidR="00073D0B" w:rsidRPr="00906A2B" w:rsidRDefault="00073D0B">
      <w:pPr>
        <w:pStyle w:val="Normal1"/>
        <w:rPr>
          <w:bCs/>
          <w:szCs w:val="20"/>
        </w:rPr>
      </w:pPr>
    </w:p>
    <w:p w14:paraId="72D54DEC" w14:textId="77777777" w:rsidR="00073D0B" w:rsidRPr="00906A2B" w:rsidRDefault="00073D0B">
      <w:pPr>
        <w:pStyle w:val="Normal1"/>
        <w:rPr>
          <w:szCs w:val="20"/>
        </w:rPr>
      </w:pPr>
      <w:r w:rsidRPr="00906A2B">
        <w:rPr>
          <w:bCs/>
          <w:szCs w:val="20"/>
        </w:rPr>
        <w:t>În accepţiunea</w:t>
      </w:r>
      <w:r w:rsidRPr="00906A2B">
        <w:rPr>
          <w:szCs w:val="20"/>
        </w:rPr>
        <w:t xml:space="preserve"> prezentului Ghid, cererea de finanțare care implică doar</w:t>
      </w:r>
      <w:r w:rsidRPr="00906A2B">
        <w:rPr>
          <w:rFonts w:cs="Arial"/>
          <w:b/>
          <w:szCs w:val="20"/>
        </w:rPr>
        <w:t xml:space="preserve"> lucrări care nu se supun autorizării </w:t>
      </w:r>
      <w:r w:rsidRPr="00906A2B">
        <w:rPr>
          <w:b/>
          <w:szCs w:val="20"/>
        </w:rPr>
        <w:t xml:space="preserve">se consideră a fi definită </w:t>
      </w:r>
      <w:r w:rsidRPr="00906A2B">
        <w:rPr>
          <w:rFonts w:cs="Arial"/>
          <w:b/>
          <w:szCs w:val="20"/>
        </w:rPr>
        <w:t>Cererea de finanțare  în care valoarea estimată a lucrărilor care nu se supun autorizării excede valoarea estimată a cheltuielilor aferente restului de activități din cadrul acesteia</w:t>
      </w:r>
      <w:r w:rsidRPr="00906A2B">
        <w:rPr>
          <w:rFonts w:cs="Arial"/>
          <w:szCs w:val="20"/>
        </w:rPr>
        <w:t>.</w:t>
      </w:r>
    </w:p>
    <w:p w14:paraId="7C1B4853" w14:textId="77777777" w:rsidR="00073D0B" w:rsidRPr="00906A2B" w:rsidRDefault="00073D0B">
      <w:pPr>
        <w:tabs>
          <w:tab w:val="left" w:pos="9356"/>
        </w:tabs>
        <w:spacing w:after="0" w:line="252" w:lineRule="auto"/>
        <w:jc w:val="both"/>
        <w:rPr>
          <w:rFonts w:ascii="Trebuchet MS" w:hAnsi="Trebuchet MS"/>
          <w:snapToGrid w:val="0"/>
          <w:sz w:val="20"/>
          <w:szCs w:val="20"/>
        </w:rPr>
      </w:pPr>
    </w:p>
    <w:tbl>
      <w:tblPr>
        <w:tblW w:w="9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596"/>
        <w:gridCol w:w="7141"/>
      </w:tblGrid>
      <w:tr w:rsidR="00073D0B" w:rsidRPr="00906A2B" w14:paraId="0353369F" w14:textId="77777777" w:rsidTr="00F85E03">
        <w:trPr>
          <w:trHeight w:val="647"/>
        </w:trPr>
        <w:tc>
          <w:tcPr>
            <w:tcW w:w="2596" w:type="dxa"/>
            <w:tcMar>
              <w:top w:w="16" w:type="dxa"/>
              <w:left w:w="16" w:type="dxa"/>
              <w:bottom w:w="0" w:type="dxa"/>
              <w:right w:w="16" w:type="dxa"/>
            </w:tcMar>
            <w:hideMark/>
          </w:tcPr>
          <w:p w14:paraId="3DB28014" w14:textId="77777777" w:rsidR="00073D0B" w:rsidRPr="00906A2B" w:rsidRDefault="00073D0B" w:rsidP="00F85E03">
            <w:pPr>
              <w:pStyle w:val="Normal1"/>
              <w:rPr>
                <w:b/>
                <w:bCs/>
                <w:szCs w:val="20"/>
              </w:rPr>
            </w:pPr>
            <w:r w:rsidRPr="00906A2B">
              <w:rPr>
                <w:b/>
                <w:bCs/>
                <w:szCs w:val="20"/>
              </w:rPr>
              <w:t xml:space="preserve">Lucrări de reabilitare </w:t>
            </w:r>
          </w:p>
        </w:tc>
        <w:tc>
          <w:tcPr>
            <w:tcW w:w="7141" w:type="dxa"/>
            <w:tcMar>
              <w:top w:w="16" w:type="dxa"/>
              <w:left w:w="16" w:type="dxa"/>
              <w:bottom w:w="0" w:type="dxa"/>
              <w:right w:w="16" w:type="dxa"/>
            </w:tcMar>
            <w:hideMark/>
          </w:tcPr>
          <w:p w14:paraId="03E856B6" w14:textId="77777777" w:rsidR="00073D0B" w:rsidRPr="00906A2B" w:rsidRDefault="00073D0B">
            <w:pPr>
              <w:pStyle w:val="Normal1"/>
              <w:rPr>
                <w:szCs w:val="20"/>
              </w:rPr>
            </w:pPr>
            <w:r w:rsidRPr="00906A2B">
              <w:rPr>
                <w:rFonts w:cs="Arial"/>
                <w:szCs w:val="20"/>
              </w:rPr>
              <w:t>Lucrări fizice exprimate cantitativ, calitativ şi valoric, pentru readucerea acestora la nivelul tehnic prevăzut de reglementările tehnice în vigoare, pentru categoria de încadrare a lor.</w:t>
            </w:r>
          </w:p>
        </w:tc>
      </w:tr>
      <w:tr w:rsidR="00073D0B" w:rsidRPr="00906A2B" w14:paraId="31A415F0" w14:textId="77777777" w:rsidTr="00F85E03">
        <w:trPr>
          <w:trHeight w:val="647"/>
        </w:trPr>
        <w:tc>
          <w:tcPr>
            <w:tcW w:w="2596" w:type="dxa"/>
            <w:tcMar>
              <w:top w:w="16" w:type="dxa"/>
              <w:left w:w="16" w:type="dxa"/>
              <w:bottom w:w="0" w:type="dxa"/>
              <w:right w:w="16" w:type="dxa"/>
            </w:tcMar>
          </w:tcPr>
          <w:p w14:paraId="2A633593" w14:textId="77777777" w:rsidR="00073D0B" w:rsidRPr="000157FE" w:rsidRDefault="00073D0B" w:rsidP="00F85E03">
            <w:pPr>
              <w:pStyle w:val="Normal1"/>
              <w:rPr>
                <w:szCs w:val="20"/>
              </w:rPr>
            </w:pPr>
            <w:r w:rsidRPr="00906A2B">
              <w:rPr>
                <w:b/>
                <w:bCs/>
                <w:szCs w:val="20"/>
              </w:rPr>
              <w:t>Lucrări de modernizare</w:t>
            </w:r>
          </w:p>
        </w:tc>
        <w:tc>
          <w:tcPr>
            <w:tcW w:w="7141" w:type="dxa"/>
            <w:tcMar>
              <w:top w:w="16" w:type="dxa"/>
              <w:left w:w="16" w:type="dxa"/>
              <w:bottom w:w="0" w:type="dxa"/>
              <w:right w:w="16" w:type="dxa"/>
            </w:tcMar>
          </w:tcPr>
          <w:p w14:paraId="3B0B0AA4" w14:textId="77777777" w:rsidR="00073D0B" w:rsidRPr="00906A2B" w:rsidRDefault="00073D0B">
            <w:pPr>
              <w:pStyle w:val="Normal1"/>
              <w:rPr>
                <w:rFonts w:cs="Arial"/>
                <w:szCs w:val="20"/>
              </w:rPr>
            </w:pPr>
            <w:r w:rsidRPr="00906A2B">
              <w:rPr>
                <w:rFonts w:cs="Arial"/>
                <w:szCs w:val="20"/>
              </w:rPr>
              <w:t>Lucrări fizice exprimate cantitativ, calitativ şi valoric, pentru ridicarea nivelului performanţelor prevăzute iniţial.</w:t>
            </w:r>
          </w:p>
        </w:tc>
      </w:tr>
      <w:tr w:rsidR="00073D0B" w:rsidRPr="00906A2B" w14:paraId="15022329" w14:textId="77777777" w:rsidTr="00F85E03">
        <w:trPr>
          <w:trHeight w:val="647"/>
        </w:trPr>
        <w:tc>
          <w:tcPr>
            <w:tcW w:w="2596" w:type="dxa"/>
            <w:tcMar>
              <w:top w:w="16" w:type="dxa"/>
              <w:left w:w="16" w:type="dxa"/>
              <w:bottom w:w="0" w:type="dxa"/>
              <w:right w:w="16" w:type="dxa"/>
            </w:tcMar>
          </w:tcPr>
          <w:p w14:paraId="7EEA624A" w14:textId="77777777" w:rsidR="00073D0B" w:rsidRPr="000157FE" w:rsidRDefault="00073D0B" w:rsidP="00F85E03">
            <w:pPr>
              <w:pStyle w:val="Normal1"/>
              <w:rPr>
                <w:szCs w:val="20"/>
              </w:rPr>
            </w:pPr>
            <w:r w:rsidRPr="00906A2B">
              <w:rPr>
                <w:b/>
                <w:bCs/>
                <w:szCs w:val="20"/>
              </w:rPr>
              <w:t>Activităţi de extindere</w:t>
            </w:r>
          </w:p>
          <w:p w14:paraId="00C9A361" w14:textId="77777777" w:rsidR="00073D0B" w:rsidRPr="00906A2B" w:rsidRDefault="00073D0B" w:rsidP="00F85E03">
            <w:pPr>
              <w:pStyle w:val="Normal1"/>
              <w:rPr>
                <w:b/>
                <w:bCs/>
                <w:szCs w:val="20"/>
              </w:rPr>
            </w:pPr>
          </w:p>
        </w:tc>
        <w:tc>
          <w:tcPr>
            <w:tcW w:w="7141" w:type="dxa"/>
            <w:tcMar>
              <w:top w:w="16" w:type="dxa"/>
              <w:left w:w="16" w:type="dxa"/>
              <w:bottom w:w="0" w:type="dxa"/>
              <w:right w:w="16" w:type="dxa"/>
            </w:tcMar>
          </w:tcPr>
          <w:p w14:paraId="528D6254" w14:textId="77777777" w:rsidR="00073D0B" w:rsidRPr="00906A2B" w:rsidRDefault="00073D0B">
            <w:pPr>
              <w:pStyle w:val="Normal1"/>
              <w:rPr>
                <w:rFonts w:cs="Arial"/>
                <w:szCs w:val="20"/>
              </w:rPr>
            </w:pPr>
            <w:r w:rsidRPr="00906A2B">
              <w:rPr>
                <w:szCs w:val="20"/>
              </w:rPr>
              <w:t xml:space="preserve">În sensul prezentului Ghid, lucrări asupra unor clădiri, realizate atât pe verticală, prin construirea de etaje noi, mansarde, cât şi pe orizontală prin construirea unui corp anexă în continuarea clădirii existente </w:t>
            </w:r>
            <w:r w:rsidRPr="00906A2B">
              <w:rPr>
                <w:b/>
                <w:bCs/>
                <w:szCs w:val="20"/>
              </w:rPr>
              <w:t>sau pe acelasi amplasament</w:t>
            </w:r>
            <w:r w:rsidRPr="00906A2B">
              <w:rPr>
                <w:szCs w:val="20"/>
              </w:rPr>
              <w:t xml:space="preserve">, care să fie legat structural </w:t>
            </w:r>
            <w:r w:rsidRPr="00906A2B">
              <w:rPr>
                <w:b/>
                <w:bCs/>
                <w:szCs w:val="20"/>
              </w:rPr>
              <w:t>şi/sau</w:t>
            </w:r>
            <w:r w:rsidRPr="00906A2B">
              <w:rPr>
                <w:szCs w:val="20"/>
              </w:rPr>
              <w:t xml:space="preserve"> funcţional de clădirea existentă (aceeaşi destinaţie şi funcţionare a corpului anexă condiţionată de funcţionarea construcţiei iniţiale </w:t>
            </w:r>
            <w:r w:rsidRPr="00906A2B">
              <w:rPr>
                <w:b/>
                <w:bCs/>
                <w:szCs w:val="20"/>
              </w:rPr>
              <w:t>sau ca o completare necesara</w:t>
            </w:r>
            <w:r w:rsidRPr="00906A2B">
              <w:rPr>
                <w:szCs w:val="20"/>
              </w:rPr>
              <w:t xml:space="preserve"> la functionalitatea cladirii existente).</w:t>
            </w:r>
          </w:p>
        </w:tc>
      </w:tr>
      <w:tr w:rsidR="00073D0B" w:rsidRPr="00906A2B" w14:paraId="2FA96AF2" w14:textId="77777777" w:rsidTr="00F85E03">
        <w:trPr>
          <w:trHeight w:val="647"/>
        </w:trPr>
        <w:tc>
          <w:tcPr>
            <w:tcW w:w="2596" w:type="dxa"/>
            <w:tcMar>
              <w:top w:w="16" w:type="dxa"/>
              <w:left w:w="16" w:type="dxa"/>
              <w:bottom w:w="0" w:type="dxa"/>
              <w:right w:w="16" w:type="dxa"/>
            </w:tcMar>
          </w:tcPr>
          <w:p w14:paraId="0E0B9764" w14:textId="77777777" w:rsidR="00073D0B" w:rsidRPr="00906A2B" w:rsidRDefault="00073D0B" w:rsidP="00F85E03">
            <w:pPr>
              <w:pStyle w:val="Normal1"/>
              <w:rPr>
                <w:b/>
                <w:bCs/>
                <w:szCs w:val="20"/>
              </w:rPr>
            </w:pPr>
            <w:r w:rsidRPr="00906A2B">
              <w:rPr>
                <w:b/>
                <w:bCs/>
                <w:szCs w:val="20"/>
              </w:rPr>
              <w:t xml:space="preserve">Activităţi de dotare </w:t>
            </w:r>
            <w:r w:rsidRPr="00906A2B">
              <w:rPr>
                <w:rStyle w:val="FootnoteReference"/>
                <w:rFonts w:ascii="Trebuchet MS" w:hAnsi="Trebuchet MS"/>
                <w:b/>
                <w:bCs/>
              </w:rPr>
              <w:footnoteReference w:id="19"/>
            </w:r>
          </w:p>
        </w:tc>
        <w:tc>
          <w:tcPr>
            <w:tcW w:w="7141" w:type="dxa"/>
            <w:tcMar>
              <w:top w:w="16" w:type="dxa"/>
              <w:left w:w="16" w:type="dxa"/>
              <w:bottom w:w="0" w:type="dxa"/>
              <w:right w:w="16" w:type="dxa"/>
            </w:tcMar>
          </w:tcPr>
          <w:p w14:paraId="6DBB9358" w14:textId="77777777" w:rsidR="00073D0B" w:rsidRPr="00906A2B" w:rsidRDefault="00073D0B">
            <w:pPr>
              <w:pStyle w:val="Normal1"/>
              <w:rPr>
                <w:rFonts w:cs="Arial"/>
                <w:szCs w:val="20"/>
              </w:rPr>
            </w:pPr>
            <w:r w:rsidRPr="000157FE">
              <w:rPr>
                <w:rFonts w:cs="Arial"/>
                <w:szCs w:val="20"/>
              </w:rPr>
              <w:t>Achiziţionarea de obiecte de inventar/ mijloace fixe necesare des</w:t>
            </w:r>
            <w:r w:rsidRPr="00906A2B">
              <w:rPr>
                <w:rFonts w:cs="Arial"/>
                <w:szCs w:val="20"/>
              </w:rPr>
              <w:t>făşurării activității .</w:t>
            </w:r>
          </w:p>
          <w:p w14:paraId="501083C4" w14:textId="77777777" w:rsidR="00073D0B" w:rsidRPr="00906A2B" w:rsidRDefault="00073D0B">
            <w:pPr>
              <w:pStyle w:val="Normal1"/>
              <w:rPr>
                <w:b/>
                <w:szCs w:val="20"/>
              </w:rPr>
            </w:pPr>
            <w:r w:rsidRPr="00906A2B">
              <w:rPr>
                <w:bCs/>
                <w:szCs w:val="20"/>
              </w:rPr>
              <w:t>În accepţiunea</w:t>
            </w:r>
            <w:r w:rsidRPr="00906A2B">
              <w:rPr>
                <w:szCs w:val="20"/>
              </w:rPr>
              <w:t xml:space="preserve"> prezentului Ghid, cererea de finanțare care implică exclusiv</w:t>
            </w:r>
            <w:r w:rsidRPr="00906A2B">
              <w:rPr>
                <w:rFonts w:cs="Arial"/>
                <w:b/>
                <w:szCs w:val="20"/>
              </w:rPr>
              <w:t xml:space="preserve"> dotări/activități de dotare </w:t>
            </w:r>
            <w:r w:rsidRPr="00906A2B">
              <w:rPr>
                <w:b/>
                <w:szCs w:val="20"/>
              </w:rPr>
              <w:t>se consideră a fi definită :</w:t>
            </w:r>
          </w:p>
          <w:p w14:paraId="249BC627" w14:textId="77777777" w:rsidR="00073D0B" w:rsidRPr="00906A2B" w:rsidRDefault="00073D0B">
            <w:pPr>
              <w:pStyle w:val="Normal1"/>
              <w:rPr>
                <w:rFonts w:cs="Arial"/>
                <w:szCs w:val="20"/>
              </w:rPr>
            </w:pPr>
            <w:r w:rsidRPr="00906A2B">
              <w:rPr>
                <w:rFonts w:cs="Arial"/>
                <w:b/>
                <w:szCs w:val="20"/>
              </w:rPr>
              <w:t>Cererea de finanțare  în care valoarea estimată a dotărilor excede valoarea estimată a cheltuielilor aferente restului de activități din cadrul acesteia</w:t>
            </w:r>
            <w:r w:rsidRPr="00906A2B">
              <w:rPr>
                <w:rFonts w:cs="Arial"/>
                <w:szCs w:val="20"/>
              </w:rPr>
              <w:t>.</w:t>
            </w:r>
          </w:p>
          <w:p w14:paraId="070D98BE" w14:textId="77777777" w:rsidR="00073D0B" w:rsidRPr="00906A2B" w:rsidRDefault="00073D0B">
            <w:pPr>
              <w:pStyle w:val="Normal1"/>
              <w:rPr>
                <w:rFonts w:cs="Arial"/>
                <w:szCs w:val="20"/>
              </w:rPr>
            </w:pPr>
            <w:r w:rsidRPr="00906A2B">
              <w:rPr>
                <w:rFonts w:cs="Arial"/>
                <w:szCs w:val="20"/>
              </w:rPr>
              <w:t xml:space="preserve">În sensul prezentului ghid, valoarea dotărilor include și valoarea estimată a lucrărilor necesare funcționării /autorizării acestora acolo unde este cazul . </w:t>
            </w:r>
          </w:p>
        </w:tc>
      </w:tr>
      <w:tr w:rsidR="00073D0B" w:rsidRPr="00906A2B" w14:paraId="04567976" w14:textId="77777777" w:rsidTr="00F85E03">
        <w:trPr>
          <w:trHeight w:val="647"/>
        </w:trPr>
        <w:tc>
          <w:tcPr>
            <w:tcW w:w="2596" w:type="dxa"/>
            <w:tcMar>
              <w:top w:w="16" w:type="dxa"/>
              <w:left w:w="16" w:type="dxa"/>
              <w:bottom w:w="0" w:type="dxa"/>
              <w:right w:w="16" w:type="dxa"/>
            </w:tcMar>
          </w:tcPr>
          <w:p w14:paraId="1178890E" w14:textId="77777777" w:rsidR="00073D0B" w:rsidRPr="000157FE" w:rsidRDefault="00073D0B" w:rsidP="00F85E03">
            <w:pPr>
              <w:pStyle w:val="Normal1"/>
              <w:rPr>
                <w:b/>
                <w:bCs/>
                <w:szCs w:val="20"/>
              </w:rPr>
            </w:pPr>
            <w:r w:rsidRPr="00906A2B">
              <w:rPr>
                <w:rFonts w:cs="Arial"/>
                <w:b/>
                <w:szCs w:val="20"/>
              </w:rPr>
              <w:t>Instalaţii aferente construcţiilor</w:t>
            </w:r>
          </w:p>
        </w:tc>
        <w:tc>
          <w:tcPr>
            <w:tcW w:w="7141" w:type="dxa"/>
            <w:tcMar>
              <w:top w:w="16" w:type="dxa"/>
              <w:left w:w="16" w:type="dxa"/>
              <w:bottom w:w="0" w:type="dxa"/>
              <w:right w:w="16" w:type="dxa"/>
            </w:tcMar>
          </w:tcPr>
          <w:p w14:paraId="582E87F8" w14:textId="77777777" w:rsidR="00073D0B" w:rsidRPr="00906A2B" w:rsidRDefault="00073D0B">
            <w:pPr>
              <w:pStyle w:val="Normal1"/>
              <w:spacing w:before="0" w:after="0"/>
              <w:ind w:left="142" w:right="142"/>
              <w:rPr>
                <w:rStyle w:val="rvts5"/>
                <w:rFonts w:cs="Tahoma"/>
                <w:szCs w:val="20"/>
              </w:rPr>
            </w:pPr>
            <w:r w:rsidRPr="00906A2B">
              <w:rPr>
                <w:rStyle w:val="rvts5"/>
                <w:rFonts w:cs="Tahoma"/>
                <w:szCs w:val="20"/>
              </w:rPr>
              <w:t>Totalitatea conductelor şi echipamentelor care asigură utilităţile necesare funcţionării construcţiilor, situate în interiorul limitei de proprietate, de la branşament/racord (inclusiv) la utilizatori, indiferent dacă acestea sunt sau nu încorporate în construcţie. Instalaţiile aferente construcţiilor se autorizează împreună cu acestea sau, după caz, separat.</w:t>
            </w:r>
          </w:p>
          <w:p w14:paraId="0C23238B" w14:textId="77777777" w:rsidR="00073D0B" w:rsidRPr="00906A2B" w:rsidRDefault="00073D0B" w:rsidP="00516A28">
            <w:pPr>
              <w:pStyle w:val="Criteriu"/>
              <w:rPr>
                <w:color w:val="FF0000"/>
              </w:rPr>
            </w:pPr>
            <w:r w:rsidRPr="00906A2B">
              <w:rPr>
                <w:rStyle w:val="rvts5"/>
                <w:rFonts w:cs="Tahoma"/>
              </w:rPr>
              <w:t xml:space="preserve">(Anexa 2 la Legea nr.50/1991 privind autorizarea executării lucrărilor de </w:t>
            </w:r>
          </w:p>
          <w:p w14:paraId="3B1734EF" w14:textId="77777777" w:rsidR="00073D0B" w:rsidRPr="00906A2B" w:rsidRDefault="00073D0B">
            <w:pPr>
              <w:pStyle w:val="Normal1"/>
              <w:rPr>
                <w:rFonts w:cs="Arial"/>
                <w:szCs w:val="20"/>
              </w:rPr>
            </w:pPr>
            <w:r w:rsidRPr="00906A2B">
              <w:rPr>
                <w:rStyle w:val="rvts5"/>
                <w:rFonts w:cs="Tahoma"/>
                <w:szCs w:val="20"/>
              </w:rPr>
              <w:t>construcţii, cu modificările şi completările ulterioare)</w:t>
            </w:r>
          </w:p>
        </w:tc>
      </w:tr>
    </w:tbl>
    <w:p w14:paraId="047E6608" w14:textId="77777777" w:rsidR="00034643" w:rsidRPr="00906A2B" w:rsidRDefault="00034643" w:rsidP="00516A28">
      <w:pPr>
        <w:pStyle w:val="Criteriu"/>
      </w:pPr>
    </w:p>
    <w:p w14:paraId="001D034C" w14:textId="543F4710" w:rsidR="004C6E56" w:rsidRPr="00906A2B" w:rsidRDefault="004C6E56" w:rsidP="00F925B1">
      <w:pPr>
        <w:pStyle w:val="Criteriu"/>
        <w:numPr>
          <w:ilvl w:val="0"/>
          <w:numId w:val="39"/>
        </w:numPr>
        <w:rPr>
          <w:i/>
        </w:rPr>
      </w:pPr>
      <w:r w:rsidRPr="000157FE">
        <w:t>Proiectul NU poate fi c</w:t>
      </w:r>
      <w:r w:rsidRPr="00906A2B">
        <w:t xml:space="preserve">onsiderat </w:t>
      </w:r>
      <w:r w:rsidR="00925395">
        <w:t>n</w:t>
      </w:r>
      <w:r w:rsidR="00E11EC1" w:rsidRPr="00906A2B">
        <w:t>e</w:t>
      </w:r>
      <w:r w:rsidRPr="00906A2B">
        <w:t>eligibil în situaţia în care, ca urmare a verificării documentelor de atribuire pentru achiziți</w:t>
      </w:r>
      <w:r w:rsidR="00847FDE" w:rsidRPr="00906A2B">
        <w:t>ile</w:t>
      </w:r>
      <w:r w:rsidRPr="00906A2B">
        <w:t xml:space="preserve"> de lucrări de investiție</w:t>
      </w:r>
      <w:r w:rsidR="00E710E8" w:rsidRPr="00906A2B">
        <w:t xml:space="preserve"> sau </w:t>
      </w:r>
      <w:r w:rsidRPr="00906A2B">
        <w:t>achiziți</w:t>
      </w:r>
      <w:r w:rsidR="00847FDE" w:rsidRPr="00906A2B">
        <w:t>ile</w:t>
      </w:r>
      <w:r w:rsidRPr="00906A2B">
        <w:t xml:space="preserve"> </w:t>
      </w:r>
      <w:r w:rsidR="00E710E8" w:rsidRPr="00906A2B">
        <w:t xml:space="preserve">de </w:t>
      </w:r>
      <w:r w:rsidRPr="00906A2B">
        <w:t>echipamente</w:t>
      </w:r>
      <w:r w:rsidR="00847FDE" w:rsidRPr="00906A2B">
        <w:t>,</w:t>
      </w:r>
      <w:r w:rsidRPr="00906A2B">
        <w:t xml:space="preserve"> </w:t>
      </w:r>
      <w:r w:rsidR="00E710E8" w:rsidRPr="00906A2B">
        <w:t xml:space="preserve">se aplică o corecţie de 100% </w:t>
      </w:r>
      <w:r w:rsidR="0093075E" w:rsidRPr="00906A2B">
        <w:t xml:space="preserve"> pentru toate</w:t>
      </w:r>
      <w:r w:rsidR="00E11EC1" w:rsidRPr="00906A2B">
        <w:t xml:space="preserve"> achizițiile</w:t>
      </w:r>
      <w:r w:rsidR="00E710E8" w:rsidRPr="00906A2B">
        <w:t xml:space="preserve"> amintite</w:t>
      </w:r>
      <w:r w:rsidR="0093075E" w:rsidRPr="00906A2B">
        <w:t xml:space="preserve">. </w:t>
      </w:r>
    </w:p>
    <w:p w14:paraId="74142B89" w14:textId="77777777" w:rsidR="004C6E56" w:rsidRPr="00925395" w:rsidRDefault="004C6E56" w:rsidP="00516A28">
      <w:pPr>
        <w:pStyle w:val="Criteriu"/>
      </w:pPr>
    </w:p>
    <w:p w14:paraId="44D71810" w14:textId="77777777" w:rsidR="00E710E8" w:rsidRPr="00925395" w:rsidRDefault="00E710E8" w:rsidP="00516A28">
      <w:pPr>
        <w:pStyle w:val="Criteriu"/>
      </w:pPr>
      <w:r w:rsidRPr="00925395">
        <w:lastRenderedPageBreak/>
        <w:t xml:space="preserve">Dacă în urma verificării achiziției </w:t>
      </w:r>
      <w:r w:rsidRPr="00906A2B">
        <w:t>de lucrări de investiție sau achiziția de echipamente</w:t>
      </w:r>
      <w:r w:rsidRPr="00925395">
        <w:t xml:space="preserve"> ce vizează același obiectiv de investiție se constată că la acestea trebuie aplicată o corecţie de 100% atunci toate cheltuielile legate de respectiva investiţie, inclusă în cererea de finanţare vor fi trecute în capitolul cheltuieli neeligibile din cerere.</w:t>
      </w:r>
    </w:p>
    <w:p w14:paraId="0AC2F841" w14:textId="77777777" w:rsidR="00E710E8" w:rsidRPr="00925395" w:rsidRDefault="00E710E8" w:rsidP="00516A28">
      <w:pPr>
        <w:pStyle w:val="Criteriu"/>
      </w:pPr>
    </w:p>
    <w:p w14:paraId="74BA924D" w14:textId="77777777" w:rsidR="004C6E56" w:rsidRPr="000157FE" w:rsidRDefault="004C6E56" w:rsidP="00516A28">
      <w:pPr>
        <w:pStyle w:val="Criteriu"/>
        <w:rPr>
          <w:i/>
        </w:rPr>
      </w:pPr>
      <w:r w:rsidRPr="00925395">
        <w:t xml:space="preserve">Solicitantul va încărca în aplicaţia MySMIS contractul de lucrări şi documentele de atribuire; documente de atribuire se vor verifica conform </w:t>
      </w:r>
      <w:r w:rsidRPr="00906A2B">
        <w:rPr>
          <w:i/>
        </w:rPr>
        <w:t>Anexei Liste de verificare a dosarului achiziţiei</w:t>
      </w:r>
      <w:r w:rsidRPr="00925395">
        <w:t>, la prezentul Ghid specific.</w:t>
      </w:r>
      <w:r w:rsidRPr="00906A2B">
        <w:rPr>
          <w:i/>
        </w:rPr>
        <w:t xml:space="preserve">   </w:t>
      </w:r>
    </w:p>
    <w:p w14:paraId="76DAA7BC" w14:textId="77777777" w:rsidR="00073D0B" w:rsidRPr="00925395" w:rsidRDefault="00073D0B" w:rsidP="00516A28">
      <w:pPr>
        <w:pStyle w:val="Criteriu"/>
        <w:rPr>
          <w:highlight w:val="yellow"/>
        </w:rPr>
      </w:pPr>
    </w:p>
    <w:p w14:paraId="3D61BD94" w14:textId="77777777" w:rsidR="00073D0B" w:rsidRPr="000157FE" w:rsidRDefault="00073D0B" w:rsidP="00F925B1">
      <w:pPr>
        <w:pStyle w:val="Criteriu"/>
        <w:numPr>
          <w:ilvl w:val="0"/>
          <w:numId w:val="39"/>
        </w:numPr>
        <w:rPr>
          <w:highlight w:val="lightGray"/>
        </w:rPr>
      </w:pPr>
      <w:r w:rsidRPr="00906A2B">
        <w:rPr>
          <w:highlight w:val="lightGray"/>
        </w:rPr>
        <w:t>Proiectul propus spre finanţare nu trebuie să fie încheiat în mod fizic sau implementat integral înainte de depunerea cererii de finanța</w:t>
      </w:r>
      <w:r w:rsidRPr="000157FE">
        <w:rPr>
          <w:highlight w:val="lightGray"/>
        </w:rPr>
        <w:t>re în cadrul POR 2014-2020, indiferent dacă toate plățile aferente au fost realizate sau nu de către beneficiar (art. 65 din Regulamentul (UE) nr. 1303/2013)</w:t>
      </w:r>
    </w:p>
    <w:p w14:paraId="69B29EEB" w14:textId="77777777" w:rsidR="00073D0B" w:rsidRPr="00906A2B" w:rsidRDefault="00073D0B" w:rsidP="00516A28">
      <w:pPr>
        <w:pStyle w:val="Criteriu"/>
      </w:pPr>
    </w:p>
    <w:p w14:paraId="613F0760" w14:textId="106B6F06" w:rsidR="00E11EC1" w:rsidRPr="00516A28" w:rsidRDefault="00312E9C" w:rsidP="00516A28">
      <w:pPr>
        <w:pStyle w:val="Criteriu"/>
      </w:pPr>
      <w:r w:rsidRPr="00516A28">
        <w:t>În procesul de selecţie pentru acordarea finanţării nerambursabile, eligibilitatea finanţării se stabileşte potrivit  prevederilor art.2 pct.9, pct. 11, precum şi potrivit prevederilor art. 65 alin.(6) din Regulament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Astfel, sunt eligibile la finanțare proiecte nefinalizate, respectiv acele proiecte care conțin mai multe elemente fizice sau componente, sau articole, sau activităţi și care la data depunerii cererii de finantare nu sunt finalizate integral cel puțin unul dintre acestea.</w:t>
      </w:r>
    </w:p>
    <w:p w14:paraId="4A0AD6C6" w14:textId="77777777" w:rsidR="00312E9C" w:rsidRPr="00925395" w:rsidRDefault="00312E9C" w:rsidP="00516A28">
      <w:pPr>
        <w:pStyle w:val="Criteriu"/>
      </w:pPr>
      <w:r w:rsidRPr="00925395">
        <w:t>Sunt eligibile proiectele pentru care contractul de lucrări este în perioada de valabilitate la data depunerii cererii de finanţare, în condiţiile enunţate în prezentul criteriu.</w:t>
      </w:r>
    </w:p>
    <w:p w14:paraId="1CDE4F29" w14:textId="77777777" w:rsidR="00312E9C" w:rsidRPr="00906A2B" w:rsidRDefault="00312E9C" w:rsidP="00516A28">
      <w:pPr>
        <w:pStyle w:val="Criteriu"/>
      </w:pPr>
    </w:p>
    <w:p w14:paraId="61ADC59E"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Condițiile acestui criteriu de eligibilitate vor fi asumate prin </w:t>
      </w:r>
      <w:r w:rsidRPr="00906A2B">
        <w:rPr>
          <w:rFonts w:ascii="Trebuchet MS" w:hAnsi="Trebuchet MS"/>
          <w:b/>
          <w:sz w:val="20"/>
          <w:szCs w:val="20"/>
        </w:rPr>
        <w:t>Declaraţia de eligibilitate (Model</w:t>
      </w:r>
      <w:r w:rsidRPr="00906A2B">
        <w:rPr>
          <w:rFonts w:ascii="Trebuchet MS" w:hAnsi="Trebuchet MS"/>
          <w:sz w:val="20"/>
          <w:szCs w:val="20"/>
        </w:rPr>
        <w:t>, anexă la prezentul ghid).</w:t>
      </w:r>
    </w:p>
    <w:p w14:paraId="62831829" w14:textId="77777777" w:rsidR="00073D0B" w:rsidRDefault="00073D0B" w:rsidP="00F925B1">
      <w:pPr>
        <w:pStyle w:val="Criteriu"/>
        <w:numPr>
          <w:ilvl w:val="0"/>
          <w:numId w:val="39"/>
        </w:numPr>
        <w:rPr>
          <w:highlight w:val="lightGray"/>
        </w:rPr>
      </w:pPr>
      <w:r w:rsidRPr="00906A2B">
        <w:rPr>
          <w:highlight w:val="lightGray"/>
        </w:rPr>
        <w:t>Perioada de implementare a activităților proiectului nu depășește 31 decembrie 2023</w:t>
      </w:r>
    </w:p>
    <w:p w14:paraId="35AFDB82" w14:textId="77777777" w:rsidR="00516A28" w:rsidRPr="00906A2B" w:rsidRDefault="00516A28" w:rsidP="00516A28">
      <w:pPr>
        <w:pStyle w:val="Criteriu"/>
        <w:rPr>
          <w:highlight w:val="lightGray"/>
        </w:rPr>
      </w:pPr>
    </w:p>
    <w:p w14:paraId="5A42CDF6" w14:textId="77777777" w:rsidR="00073D0B" w:rsidRPr="00906A2B" w:rsidRDefault="00073D0B">
      <w:pPr>
        <w:tabs>
          <w:tab w:val="left" w:pos="9356"/>
        </w:tabs>
        <w:spacing w:after="0" w:line="240" w:lineRule="auto"/>
        <w:ind w:right="-23"/>
        <w:jc w:val="both"/>
        <w:rPr>
          <w:rFonts w:ascii="Trebuchet MS" w:hAnsi="Trebuchet MS"/>
          <w:sz w:val="20"/>
          <w:szCs w:val="20"/>
        </w:rPr>
      </w:pPr>
      <w:r w:rsidRPr="00906A2B">
        <w:rPr>
          <w:rFonts w:ascii="Trebuchet MS" w:hAnsi="Trebuchet MS"/>
          <w:sz w:val="20"/>
          <w:szCs w:val="20"/>
        </w:rPr>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din 27 mai 2015 privind regulile de eligibilitate a cheltuielilor efectuate în cadrul operaţiunilor finanţate prin Fondul european de dezvoltare regională, Fondul social european şi Fondul de coeziune 2014-2020, una dintre condițiile de eligibilitate a cheltuielilor se referă la angajarea și plata cheltuielilor  în condiţiile legii între 1 ianuarie 2014 şi 31 decembrie 2023, cu respectarea perioadei de implementare stabilite prin contractul de finanţare.</w:t>
      </w:r>
    </w:p>
    <w:p w14:paraId="4FE433E1" w14:textId="77777777" w:rsidR="00073D0B" w:rsidRPr="00906A2B" w:rsidRDefault="00073D0B">
      <w:pPr>
        <w:tabs>
          <w:tab w:val="left" w:pos="9356"/>
        </w:tabs>
        <w:spacing w:after="0" w:line="240" w:lineRule="auto"/>
        <w:ind w:right="-23"/>
        <w:jc w:val="both"/>
        <w:rPr>
          <w:rFonts w:ascii="Trebuchet MS" w:hAnsi="Trebuchet MS"/>
          <w:sz w:val="20"/>
          <w:szCs w:val="20"/>
        </w:rPr>
      </w:pPr>
    </w:p>
    <w:tbl>
      <w:tblPr>
        <w:tblW w:w="9778" w:type="dxa"/>
        <w:tblLayout w:type="fixed"/>
        <w:tblLook w:val="01E0" w:firstRow="1" w:lastRow="1" w:firstColumn="1" w:lastColumn="1" w:noHBand="0" w:noVBand="0"/>
      </w:tblPr>
      <w:tblGrid>
        <w:gridCol w:w="786"/>
        <w:gridCol w:w="8992"/>
      </w:tblGrid>
      <w:tr w:rsidR="00073D0B" w:rsidRPr="00906A2B" w14:paraId="0495EE93" w14:textId="77777777" w:rsidTr="009110CF">
        <w:trPr>
          <w:trHeight w:val="368"/>
        </w:trPr>
        <w:tc>
          <w:tcPr>
            <w:tcW w:w="786" w:type="dxa"/>
            <w:tcBorders>
              <w:right w:val="single" w:sz="4" w:space="0" w:color="auto"/>
            </w:tcBorders>
          </w:tcPr>
          <w:p w14:paraId="00A70C98" w14:textId="77777777" w:rsidR="00073D0B" w:rsidRPr="00906A2B" w:rsidRDefault="00073D0B" w:rsidP="00F85E03">
            <w:pPr>
              <w:jc w:val="both"/>
              <w:rPr>
                <w:rFonts w:ascii="Trebuchet MS" w:hAnsi="Trebuchet MS"/>
                <w:sz w:val="20"/>
                <w:szCs w:val="20"/>
              </w:rPr>
            </w:pPr>
            <w:r w:rsidRPr="00906A2B">
              <w:rPr>
                <w:rFonts w:ascii="Trebuchet MS" w:hAnsi="Trebuchet MS"/>
                <w:noProof/>
                <w:sz w:val="20"/>
                <w:szCs w:val="20"/>
                <w:lang w:eastAsia="ro-RO"/>
              </w:rPr>
              <w:drawing>
                <wp:inline distT="0" distB="0" distL="0" distR="0" wp14:anchorId="425EC4B0" wp14:editId="48AC6828">
                  <wp:extent cx="244475" cy="255270"/>
                  <wp:effectExtent l="0" t="0" r="317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92" w:type="dxa"/>
            <w:tcBorders>
              <w:left w:val="single" w:sz="4" w:space="0" w:color="auto"/>
            </w:tcBorders>
          </w:tcPr>
          <w:p w14:paraId="239ACC22" w14:textId="77777777" w:rsidR="00073D0B" w:rsidRPr="000157FE" w:rsidRDefault="00073D0B" w:rsidP="00F85E03">
            <w:pPr>
              <w:jc w:val="both"/>
              <w:rPr>
                <w:rFonts w:ascii="Trebuchet MS" w:eastAsia="SimSun" w:hAnsi="Trebuchet MS"/>
                <w:sz w:val="20"/>
                <w:szCs w:val="20"/>
              </w:rPr>
            </w:pPr>
            <w:r w:rsidRPr="000157FE">
              <w:rPr>
                <w:rFonts w:ascii="Trebuchet MS" w:hAnsi="Trebuchet MS"/>
                <w:sz w:val="20"/>
                <w:szCs w:val="20"/>
              </w:rPr>
              <w:t>În cazul în care, pentru un  proiect a fost semnat un acord cadru/contract  înainte de 1 ianuarie 2014, perioada de implementare a proiectului va începe de la data de 01 Ianuarie 2014</w:t>
            </w:r>
            <w:r w:rsidRPr="00906A2B">
              <w:rPr>
                <w:rStyle w:val="FootnoteReference"/>
                <w:rFonts w:ascii="Trebuchet MS" w:eastAsiaTheme="majorEastAsia" w:hAnsi="Trebuchet MS"/>
                <w:b/>
              </w:rPr>
              <w:footnoteReference w:id="20"/>
            </w:r>
            <w:r w:rsidRPr="00906A2B">
              <w:rPr>
                <w:rFonts w:ascii="Trebuchet MS" w:hAnsi="Trebuchet MS"/>
                <w:sz w:val="20"/>
                <w:szCs w:val="20"/>
              </w:rPr>
              <w:t>.</w:t>
            </w:r>
          </w:p>
        </w:tc>
      </w:tr>
    </w:tbl>
    <w:p w14:paraId="7D558CA2" w14:textId="1EB8A7D5" w:rsidR="0019087C" w:rsidRPr="00906A2B" w:rsidRDefault="00C54531" w:rsidP="00F85E03">
      <w:pPr>
        <w:jc w:val="both"/>
        <w:rPr>
          <w:rFonts w:ascii="Trebuchet MS" w:hAnsi="Trebuchet MS"/>
          <w:sz w:val="20"/>
          <w:szCs w:val="20"/>
        </w:rPr>
      </w:pPr>
      <w:bookmarkStart w:id="52" w:name="_Hlk495411027"/>
      <w:r w:rsidRPr="00906A2B">
        <w:rPr>
          <w:rFonts w:ascii="Trebuchet MS" w:hAnsi="Trebuchet MS"/>
          <w:sz w:val="20"/>
          <w:szCs w:val="20"/>
        </w:rPr>
        <w:lastRenderedPageBreak/>
        <w:t>6. Valoarea proiectului se încadrează în limitele minime și maxime, conform secțiunii 2.4 din prezentul ghid.</w:t>
      </w:r>
    </w:p>
    <w:p w14:paraId="56011335" w14:textId="77777777" w:rsidR="00073D0B" w:rsidRPr="00906A2B" w:rsidRDefault="00073D0B" w:rsidP="00F85E03">
      <w:pPr>
        <w:jc w:val="both"/>
        <w:rPr>
          <w:rFonts w:ascii="Trebuchet MS" w:hAnsi="Trebuchet MS"/>
          <w:sz w:val="20"/>
          <w:szCs w:val="20"/>
        </w:rPr>
      </w:pPr>
      <w:r w:rsidRPr="00906A2B">
        <w:rPr>
          <w:rFonts w:ascii="Trebuchet MS" w:hAnsi="Trebuchet MS"/>
          <w:sz w:val="20"/>
          <w:szCs w:val="20"/>
        </w:rPr>
        <w:t xml:space="preserve">Ulterior întrării în vigoare a </w:t>
      </w:r>
      <w:bookmarkEnd w:id="52"/>
      <w:r w:rsidRPr="00906A2B">
        <w:rPr>
          <w:rFonts w:ascii="Trebuchet MS" w:hAnsi="Trebuchet MS"/>
          <w:sz w:val="20"/>
          <w:szCs w:val="20"/>
        </w:rPr>
        <w:t xml:space="preserve"> contractului de finanţare,  valoarea minimă a cheltuielilor eligibile poate scădea sub limita prevăzută la secţiunea 2.4, fără ca proiectul să devină neeligibil, numai ca urmare ca urmare a atribuirii contractelor de achiziție publică la o valoare mai mică decât cea estimată în cererea de finanțare.</w:t>
      </w:r>
    </w:p>
    <w:p w14:paraId="024AAD27" w14:textId="77777777" w:rsidR="00073D0B" w:rsidRPr="00906A2B" w:rsidRDefault="00073D0B" w:rsidP="00F85E03">
      <w:pPr>
        <w:jc w:val="both"/>
        <w:rPr>
          <w:rFonts w:ascii="Trebuchet MS" w:hAnsi="Trebuchet MS"/>
          <w:sz w:val="20"/>
          <w:szCs w:val="20"/>
        </w:rPr>
      </w:pPr>
      <w:bookmarkStart w:id="53" w:name="_Hlk495478275"/>
      <w:r w:rsidRPr="00906A2B">
        <w:rPr>
          <w:rFonts w:ascii="Trebuchet MS" w:hAnsi="Trebuchet MS"/>
          <w:sz w:val="20"/>
          <w:szCs w:val="20"/>
        </w:rPr>
        <w:t>Ulterior intrării în vigoare a contractului de finanțare, orice modificare a acestuia, nu poate conduce la creșterea valorii finanțării nerambursabile și  a procentului pe care aceasta îl reprezintă din valoarea totală eligibilă și implicit la creșterea valorii totale eligibile a proiectului</w:t>
      </w:r>
      <w:bookmarkEnd w:id="53"/>
      <w:r w:rsidRPr="00906A2B">
        <w:rPr>
          <w:rFonts w:ascii="Trebuchet MS" w:hAnsi="Trebuchet MS"/>
          <w:sz w:val="20"/>
          <w:szCs w:val="20"/>
        </w:rPr>
        <w:t xml:space="preserve">, conform prevederilor contractului de finanțare.   </w:t>
      </w:r>
    </w:p>
    <w:p w14:paraId="05E15CEE" w14:textId="77777777" w:rsidR="00073D0B" w:rsidRPr="00906A2B" w:rsidRDefault="0019087C" w:rsidP="00516A28">
      <w:pPr>
        <w:pStyle w:val="Criteriu"/>
      </w:pPr>
      <w:r w:rsidRPr="00906A2B">
        <w:rPr>
          <w:highlight w:val="lightGray"/>
        </w:rPr>
        <w:t xml:space="preserve">8. </w:t>
      </w:r>
      <w:r w:rsidR="00073D0B" w:rsidRPr="00906A2B">
        <w:rPr>
          <w:highlight w:val="lightGray"/>
        </w:rPr>
        <w:t>Proiectul respectă principiile privind dezvoltarea durabilă, egalitatea de şanse, gen şi nediscriminarea</w:t>
      </w:r>
      <w:r w:rsidR="00073D0B" w:rsidRPr="00906A2B">
        <w:t xml:space="preserve"> .</w:t>
      </w:r>
    </w:p>
    <w:p w14:paraId="31B6CCF0" w14:textId="77777777" w:rsidR="00073D0B" w:rsidRPr="00906A2B" w:rsidRDefault="00073D0B" w:rsidP="00516A28">
      <w:pPr>
        <w:pStyle w:val="Criteriu"/>
      </w:pPr>
    </w:p>
    <w:p w14:paraId="4CE0DFAE" w14:textId="77777777" w:rsidR="00073D0B" w:rsidRPr="00906A2B" w:rsidRDefault="00073D0B">
      <w:pPr>
        <w:tabs>
          <w:tab w:val="left" w:pos="9356"/>
        </w:tabs>
        <w:spacing w:after="0" w:line="240" w:lineRule="auto"/>
        <w:ind w:right="-23"/>
        <w:jc w:val="both"/>
        <w:rPr>
          <w:rFonts w:ascii="Trebuchet MS" w:hAnsi="Trebuchet MS"/>
          <w:b/>
          <w:sz w:val="20"/>
          <w:szCs w:val="20"/>
        </w:rPr>
      </w:pPr>
      <w:r w:rsidRPr="00906A2B">
        <w:rPr>
          <w:rFonts w:ascii="Trebuchet MS" w:hAnsi="Trebuchet MS"/>
          <w:b/>
          <w:sz w:val="20"/>
          <w:szCs w:val="20"/>
        </w:rPr>
        <w:t xml:space="preserve">Pentru stabilirea abordării optime a respectării acestor principii recomandăm lucrarea &lt;Ghid privind integrarea temelor orizontale in cadrul proiectelor finantate din Fondurile ESI 2014-2020&gt;, realizat de MFE şi disponibil la adresa:  </w:t>
      </w:r>
      <w:hyperlink r:id="rId17" w:history="1">
        <w:r w:rsidRPr="000157FE">
          <w:rPr>
            <w:rStyle w:val="Hyperlink"/>
            <w:rFonts w:ascii="Trebuchet MS" w:hAnsi="Trebuchet MS"/>
            <w:sz w:val="20"/>
            <w:szCs w:val="20"/>
          </w:rPr>
          <w:t>http://www.fonduri-ue.ro/orientari-beneficiari</w:t>
        </w:r>
      </w:hyperlink>
      <w:r w:rsidRPr="00906A2B">
        <w:rPr>
          <w:rFonts w:ascii="Trebuchet MS" w:hAnsi="Trebuchet MS"/>
          <w:sz w:val="20"/>
          <w:szCs w:val="20"/>
        </w:rPr>
        <w:t xml:space="preserve"> </w:t>
      </w:r>
      <w:r w:rsidRPr="000157FE">
        <w:rPr>
          <w:rFonts w:ascii="Trebuchet MS" w:hAnsi="Trebuchet MS"/>
          <w:b/>
          <w:sz w:val="20"/>
          <w:szCs w:val="20"/>
        </w:rPr>
        <w:t>. Legislația națională relevantă este detaliată în cadrul Anexei 2 a volumelor.</w:t>
      </w:r>
    </w:p>
    <w:p w14:paraId="69F1F242" w14:textId="77777777" w:rsidR="00073D0B" w:rsidRPr="00906A2B" w:rsidRDefault="00073D0B">
      <w:pPr>
        <w:tabs>
          <w:tab w:val="left" w:pos="9356"/>
        </w:tabs>
        <w:spacing w:after="0" w:line="240" w:lineRule="auto"/>
        <w:ind w:right="-23"/>
        <w:jc w:val="both"/>
        <w:rPr>
          <w:rFonts w:ascii="Trebuchet MS" w:hAnsi="Trebuchet MS"/>
          <w:sz w:val="20"/>
          <w:szCs w:val="20"/>
        </w:rPr>
      </w:pPr>
    </w:p>
    <w:p w14:paraId="01E7C09F" w14:textId="77777777" w:rsidR="00073D0B" w:rsidRPr="00906A2B" w:rsidRDefault="00073D0B">
      <w:pPr>
        <w:tabs>
          <w:tab w:val="left" w:pos="9356"/>
        </w:tabs>
        <w:spacing w:after="0" w:line="240" w:lineRule="auto"/>
        <w:ind w:right="-23"/>
        <w:jc w:val="both"/>
        <w:rPr>
          <w:rFonts w:ascii="Trebuchet MS" w:hAnsi="Trebuchet MS"/>
          <w:sz w:val="20"/>
          <w:szCs w:val="20"/>
        </w:rPr>
      </w:pPr>
      <w:r w:rsidRPr="00906A2B">
        <w:rPr>
          <w:rFonts w:ascii="Trebuchet MS" w:hAnsi="Trebuchet MS"/>
          <w:sz w:val="20"/>
          <w:szCs w:val="20"/>
        </w:rPr>
        <w:t>Solicitantul va descrie în secțiunea relevantă din cererea de finanțare modul în care sunt respectate obligațiile minime prevăzute de legislația specifică aplicabilă, precum și acțiunile suplimentare (dacă este cazul). Acțiunile suplimentare descrise vor fi luate în considerare și la evaluarea tehnico-financiară a proiectului.</w:t>
      </w:r>
    </w:p>
    <w:p w14:paraId="32D543CB" w14:textId="77777777" w:rsidR="00073D0B" w:rsidRPr="00906A2B" w:rsidRDefault="00073D0B">
      <w:pPr>
        <w:tabs>
          <w:tab w:val="left" w:pos="9356"/>
        </w:tabs>
        <w:spacing w:after="0" w:line="240" w:lineRule="auto"/>
        <w:ind w:right="-23"/>
        <w:jc w:val="both"/>
        <w:rPr>
          <w:rFonts w:ascii="Trebuchet MS" w:hAnsi="Trebuchet MS"/>
          <w:sz w:val="20"/>
          <w:szCs w:val="20"/>
        </w:rPr>
      </w:pPr>
    </w:p>
    <w:p w14:paraId="3A9686C9" w14:textId="77777777" w:rsidR="00073D0B" w:rsidRPr="00906A2B" w:rsidRDefault="00073D0B">
      <w:pPr>
        <w:tabs>
          <w:tab w:val="left" w:pos="9356"/>
        </w:tabs>
        <w:spacing w:before="480" w:after="120" w:line="240" w:lineRule="auto"/>
        <w:ind w:right="-23"/>
        <w:contextualSpacing/>
        <w:jc w:val="both"/>
        <w:rPr>
          <w:rFonts w:ascii="Trebuchet MS" w:hAnsi="Trebuchet MS"/>
          <w:sz w:val="20"/>
          <w:szCs w:val="20"/>
        </w:rPr>
      </w:pPr>
      <w:r w:rsidRPr="00906A2B">
        <w:rPr>
          <w:rFonts w:ascii="Trebuchet MS" w:hAnsi="Trebuchet MS"/>
          <w:sz w:val="20"/>
          <w:szCs w:val="20"/>
        </w:rPr>
        <w:t>Se poate consulta ORDINUL  Ministerului Dezvoltării Regionale și Administrației Publice  nr. 825 din 7 octombrie 2015 pentru aprobarea reglementării tehnice ”Ghid privind utilizarea surselor regenerabile de energie la clădirile noi și existente, indicativ Gex 13-2015”.</w:t>
      </w:r>
    </w:p>
    <w:p w14:paraId="3BBD94CD" w14:textId="77777777" w:rsidR="00073D0B" w:rsidRPr="00906A2B" w:rsidRDefault="00073D0B" w:rsidP="00F85E03">
      <w:pPr>
        <w:tabs>
          <w:tab w:val="left" w:pos="9356"/>
        </w:tabs>
        <w:spacing w:before="480" w:after="120" w:line="240" w:lineRule="auto"/>
        <w:ind w:right="-23"/>
        <w:contextualSpacing/>
        <w:jc w:val="both"/>
        <w:rPr>
          <w:rFonts w:ascii="Trebuchet MS" w:hAnsi="Trebuchet MS"/>
          <w:sz w:val="20"/>
          <w:szCs w:val="20"/>
        </w:rPr>
      </w:pPr>
    </w:p>
    <w:p w14:paraId="730256C2" w14:textId="77777777" w:rsidR="00073D0B" w:rsidRPr="000157FE" w:rsidRDefault="00073D0B" w:rsidP="00F85E03">
      <w:pPr>
        <w:tabs>
          <w:tab w:val="left" w:pos="9356"/>
        </w:tabs>
        <w:spacing w:before="480" w:after="120" w:line="240" w:lineRule="auto"/>
        <w:ind w:right="-23"/>
        <w:contextualSpacing/>
        <w:jc w:val="both"/>
        <w:rPr>
          <w:rFonts w:ascii="Trebuchet MS" w:hAnsi="Trebuchet MS"/>
          <w:sz w:val="20"/>
          <w:szCs w:val="20"/>
        </w:rPr>
      </w:pPr>
      <w:r w:rsidRPr="00906A2B">
        <w:rPr>
          <w:rFonts w:ascii="Trebuchet MS" w:hAnsi="Trebuchet MS"/>
          <w:sz w:val="20"/>
          <w:szCs w:val="20"/>
        </w:rPr>
        <w:t xml:space="preserve">Reglementări tehnice privind performanța energetică a clădirilor, sunt listate la adresa: </w:t>
      </w:r>
      <w:hyperlink r:id="rId18" w:history="1">
        <w:r w:rsidRPr="000157FE">
          <w:rPr>
            <w:rFonts w:ascii="Trebuchet MS" w:hAnsi="Trebuchet MS"/>
            <w:color w:val="0563C1"/>
            <w:sz w:val="20"/>
            <w:szCs w:val="20"/>
            <w:u w:val="single"/>
          </w:rPr>
          <w:t>http://mdrap.r</w:t>
        </w:r>
        <w:r w:rsidRPr="00906A2B">
          <w:rPr>
            <w:rFonts w:ascii="Trebuchet MS" w:hAnsi="Trebuchet MS"/>
            <w:color w:val="0563C1"/>
            <w:sz w:val="20"/>
            <w:szCs w:val="20"/>
            <w:u w:val="single"/>
          </w:rPr>
          <w:t>o/constructii/reglementari-tehnice</w:t>
        </w:r>
      </w:hyperlink>
      <w:r w:rsidRPr="00906A2B">
        <w:rPr>
          <w:rFonts w:ascii="Trebuchet MS" w:hAnsi="Trebuchet MS"/>
          <w:sz w:val="20"/>
          <w:szCs w:val="20"/>
        </w:rPr>
        <w:t>, titlul XXVII.</w:t>
      </w:r>
    </w:p>
    <w:p w14:paraId="3BC74BF5" w14:textId="77777777" w:rsidR="00073D0B" w:rsidRPr="00906A2B" w:rsidRDefault="00073D0B">
      <w:pPr>
        <w:tabs>
          <w:tab w:val="left" w:pos="9356"/>
        </w:tabs>
        <w:spacing w:after="0" w:line="240" w:lineRule="auto"/>
        <w:ind w:right="-23"/>
        <w:jc w:val="both"/>
        <w:rPr>
          <w:rFonts w:ascii="Trebuchet MS" w:hAnsi="Trebuchet MS"/>
          <w:sz w:val="20"/>
          <w:szCs w:val="20"/>
        </w:rPr>
      </w:pPr>
    </w:p>
    <w:p w14:paraId="67B9DD07" w14:textId="77777777" w:rsidR="00073D0B" w:rsidRPr="00906A2B" w:rsidRDefault="00073D0B">
      <w:pPr>
        <w:tabs>
          <w:tab w:val="left" w:pos="9356"/>
        </w:tabs>
        <w:spacing w:after="0" w:line="240" w:lineRule="auto"/>
        <w:ind w:right="-23"/>
        <w:jc w:val="both"/>
        <w:rPr>
          <w:rFonts w:ascii="Trebuchet MS" w:hAnsi="Trebuchet MS"/>
          <w:sz w:val="20"/>
          <w:szCs w:val="20"/>
        </w:rPr>
      </w:pPr>
      <w:r w:rsidRPr="00906A2B">
        <w:rPr>
          <w:rFonts w:ascii="Trebuchet MS" w:hAnsi="Trebuchet MS"/>
          <w:sz w:val="20"/>
          <w:szCs w:val="20"/>
        </w:rPr>
        <w:t xml:space="preserve">Solicitantul de finanţare va declara în cadrul </w:t>
      </w:r>
      <w:r w:rsidRPr="00906A2B">
        <w:rPr>
          <w:rFonts w:ascii="Trebuchet MS" w:hAnsi="Trebuchet MS"/>
          <w:b/>
          <w:sz w:val="20"/>
          <w:szCs w:val="20"/>
        </w:rPr>
        <w:t>Declaraţiei de eligibilitate</w:t>
      </w:r>
      <w:r w:rsidRPr="00906A2B">
        <w:rPr>
          <w:rFonts w:ascii="Trebuchet MS" w:hAnsi="Trebuchet MS"/>
          <w:sz w:val="20"/>
          <w:szCs w:val="20"/>
        </w:rPr>
        <w:t xml:space="preserve"> că va respecta obligaţiile minime prevăzute în legislaţia comunitară şi naţională în domeniul dezvoltării durabile, egalităţii de şanse şi nediscriminării.</w:t>
      </w:r>
    </w:p>
    <w:p w14:paraId="60614C61" w14:textId="77777777" w:rsidR="00073D0B" w:rsidRPr="00906A2B" w:rsidRDefault="00073D0B">
      <w:pPr>
        <w:tabs>
          <w:tab w:val="left" w:pos="9356"/>
        </w:tabs>
        <w:spacing w:after="0" w:line="240" w:lineRule="auto"/>
        <w:ind w:right="-23"/>
        <w:jc w:val="both"/>
        <w:rPr>
          <w:rFonts w:ascii="Trebuchet MS" w:hAnsi="Trebuchet MS"/>
          <w:sz w:val="20"/>
          <w:szCs w:val="20"/>
        </w:rPr>
      </w:pPr>
    </w:p>
    <w:p w14:paraId="0FBC023A"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 xml:space="preserve">Solicitantul de finanţare va declara în cadrul </w:t>
      </w:r>
      <w:r w:rsidRPr="00906A2B">
        <w:rPr>
          <w:rFonts w:ascii="Trebuchet MS" w:hAnsi="Trebuchet MS"/>
          <w:b/>
          <w:sz w:val="20"/>
          <w:szCs w:val="20"/>
        </w:rPr>
        <w:t xml:space="preserve">Declaraţiei de angajament </w:t>
      </w:r>
      <w:r w:rsidRPr="00906A2B">
        <w:rPr>
          <w:rFonts w:ascii="Trebuchet MS" w:hAnsi="Trebuchet MS"/>
          <w:sz w:val="20"/>
          <w:szCs w:val="20"/>
        </w:rPr>
        <w:t>că va respecta şi următoarele:</w:t>
      </w:r>
    </w:p>
    <w:p w14:paraId="3AAE2E82"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 xml:space="preserve">Reglementările europene şi naţionale relevante incidente în domeniul accesibilizării mediului construit pentru persoanele cu dizabilităţi: </w:t>
      </w:r>
    </w:p>
    <w:p w14:paraId="473AF6FC" w14:textId="77777777" w:rsidR="00073D0B" w:rsidRPr="00906A2B" w:rsidRDefault="00073D0B">
      <w:pPr>
        <w:tabs>
          <w:tab w:val="left" w:pos="9356"/>
        </w:tabs>
        <w:spacing w:after="0"/>
        <w:ind w:right="-23"/>
        <w:jc w:val="both"/>
        <w:rPr>
          <w:rFonts w:ascii="Trebuchet MS" w:hAnsi="Trebuchet MS"/>
          <w:sz w:val="20"/>
          <w:szCs w:val="20"/>
        </w:rPr>
      </w:pPr>
    </w:p>
    <w:p w14:paraId="3C21FF82" w14:textId="77777777" w:rsidR="00073D0B" w:rsidRPr="00906A2B" w:rsidRDefault="00073D0B" w:rsidP="00F925B1">
      <w:pPr>
        <w:numPr>
          <w:ilvl w:val="0"/>
          <w:numId w:val="8"/>
        </w:numPr>
        <w:tabs>
          <w:tab w:val="left" w:pos="9356"/>
        </w:tabs>
        <w:spacing w:before="120" w:after="120" w:line="240" w:lineRule="auto"/>
        <w:ind w:left="0" w:right="-23"/>
        <w:contextualSpacing/>
        <w:jc w:val="both"/>
        <w:rPr>
          <w:rFonts w:ascii="Trebuchet MS" w:hAnsi="Trebuchet MS"/>
          <w:sz w:val="20"/>
          <w:szCs w:val="20"/>
        </w:rPr>
      </w:pPr>
      <w:r w:rsidRPr="00906A2B">
        <w:rPr>
          <w:rFonts w:ascii="Trebuchet MS" w:hAnsi="Trebuchet MS"/>
          <w:sz w:val="20"/>
          <w:szCs w:val="20"/>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7F53EF85" w14:textId="77777777" w:rsidR="00073D0B" w:rsidRPr="00906A2B" w:rsidRDefault="00073D0B" w:rsidP="00F925B1">
      <w:pPr>
        <w:numPr>
          <w:ilvl w:val="0"/>
          <w:numId w:val="8"/>
        </w:numPr>
        <w:tabs>
          <w:tab w:val="left" w:pos="9356"/>
        </w:tabs>
        <w:spacing w:before="120" w:after="120" w:line="240" w:lineRule="auto"/>
        <w:ind w:left="0" w:right="-23"/>
        <w:contextualSpacing/>
        <w:jc w:val="both"/>
        <w:rPr>
          <w:rFonts w:ascii="Trebuchet MS" w:hAnsi="Trebuchet MS"/>
          <w:sz w:val="20"/>
          <w:szCs w:val="20"/>
        </w:rPr>
      </w:pPr>
      <w:r w:rsidRPr="00906A2B">
        <w:rPr>
          <w:rFonts w:ascii="Trebuchet MS" w:hAnsi="Trebuchet MS"/>
          <w:sz w:val="20"/>
          <w:szCs w:val="20"/>
        </w:rPr>
        <w:lastRenderedPageBreak/>
        <w:t xml:space="preserve">capitolul IV Accesibilitate din Legea </w:t>
      </w:r>
      <w:r w:rsidRPr="00906A2B">
        <w:rPr>
          <w:rFonts w:ascii="Trebuchet MS" w:hAnsi="Trebuchet MS" w:cs="Arial"/>
          <w:sz w:val="20"/>
          <w:szCs w:val="20"/>
        </w:rPr>
        <w:t>448 din 2006 privind protecţia şi promovarea drepturilor persoanelor cu handicap, republicată;</w:t>
      </w:r>
    </w:p>
    <w:p w14:paraId="5218C497" w14:textId="77777777" w:rsidR="00073D0B" w:rsidRPr="00906A2B" w:rsidRDefault="00073D0B" w:rsidP="00F925B1">
      <w:pPr>
        <w:numPr>
          <w:ilvl w:val="0"/>
          <w:numId w:val="7"/>
        </w:numPr>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Ordinul Nr. 189 din 2013 pentru aprobarea reglementării tehnice ”Normativ privind adaptarea clădirilor civile şi spaţiului urban la nevoile individuale ale persoanelor cu handicap, indicativ NP 051-2012 - Revizuire NP 051/2000”.</w:t>
      </w:r>
    </w:p>
    <w:p w14:paraId="1B3AB7B0"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Reglementările europene şi naţionale relevante incidente privitoare la eficienţa energetică a clădirilor </w:t>
      </w:r>
    </w:p>
    <w:p w14:paraId="02ACA1C7" w14:textId="7281D039" w:rsidR="00847FDE" w:rsidRPr="00925395" w:rsidRDefault="0019087C" w:rsidP="00847FDE">
      <w:pPr>
        <w:shd w:val="clear" w:color="auto" w:fill="E6E6E6"/>
        <w:spacing w:after="0"/>
        <w:jc w:val="both"/>
        <w:rPr>
          <w:rFonts w:ascii="Trebuchet MS" w:hAnsi="Trebuchet MS"/>
          <w:b/>
          <w:sz w:val="20"/>
          <w:szCs w:val="20"/>
        </w:rPr>
      </w:pPr>
      <w:r w:rsidRPr="00925395">
        <w:rPr>
          <w:rFonts w:ascii="Trebuchet MS" w:hAnsi="Trebuchet MS"/>
          <w:sz w:val="20"/>
          <w:szCs w:val="20"/>
          <w:highlight w:val="lightGray"/>
        </w:rPr>
        <w:t xml:space="preserve">9. </w:t>
      </w:r>
      <w:r w:rsidR="00847FDE" w:rsidRPr="00925395">
        <w:rPr>
          <w:rFonts w:ascii="Trebuchet MS" w:hAnsi="Trebuchet MS"/>
          <w:b/>
          <w:sz w:val="20"/>
          <w:szCs w:val="20"/>
        </w:rPr>
        <w:t xml:space="preserve"> Proiectul propus prin prezenta cerere de finanţare nu a mai beneficiat de finanţare publică, pentru acelaşi tip de activităţi realizate asupra aceleiaşi infrastructuri/ aceluiaşi segment de infrastructură şi nu beneficiază de fonduri publice din alte surse de finanţare</w:t>
      </w:r>
    </w:p>
    <w:p w14:paraId="33C7138E" w14:textId="77777777" w:rsidR="00847FDE" w:rsidRPr="00925395" w:rsidRDefault="00847FDE" w:rsidP="00847FDE">
      <w:pPr>
        <w:spacing w:after="0"/>
        <w:jc w:val="both"/>
        <w:rPr>
          <w:rFonts w:ascii="Trebuchet MS" w:hAnsi="Trebuchet MS"/>
          <w:b/>
          <w:bCs/>
          <w:sz w:val="20"/>
          <w:szCs w:val="20"/>
        </w:rPr>
      </w:pPr>
    </w:p>
    <w:p w14:paraId="7745F445" w14:textId="77777777" w:rsidR="00847FDE" w:rsidRPr="00925395" w:rsidRDefault="00847FDE" w:rsidP="00847FDE">
      <w:pPr>
        <w:spacing w:after="0"/>
        <w:jc w:val="both"/>
        <w:rPr>
          <w:rFonts w:ascii="Trebuchet MS" w:hAnsi="Trebuchet MS"/>
          <w:b/>
          <w:bCs/>
          <w:sz w:val="20"/>
          <w:szCs w:val="20"/>
        </w:rPr>
      </w:pPr>
      <w:r w:rsidRPr="00925395">
        <w:rPr>
          <w:rFonts w:ascii="Trebuchet MS" w:hAnsi="Trebuchet MS"/>
          <w:b/>
          <w:bCs/>
          <w:sz w:val="20"/>
          <w:szCs w:val="20"/>
        </w:rPr>
        <w:t>Pentru proiectele fără lucrări începute</w:t>
      </w:r>
    </w:p>
    <w:p w14:paraId="51B8E90F" w14:textId="77777777" w:rsidR="00847FDE" w:rsidRPr="00925395" w:rsidRDefault="00847FDE" w:rsidP="00847FDE">
      <w:pPr>
        <w:spacing w:after="0"/>
        <w:jc w:val="both"/>
        <w:rPr>
          <w:rFonts w:ascii="Trebuchet MS" w:hAnsi="Trebuchet MS"/>
          <w:sz w:val="20"/>
          <w:szCs w:val="20"/>
        </w:rPr>
      </w:pPr>
    </w:p>
    <w:p w14:paraId="3DD1D72A" w14:textId="77777777" w:rsidR="00847FDE" w:rsidRPr="00925395" w:rsidRDefault="00847FDE" w:rsidP="00847FDE">
      <w:pPr>
        <w:spacing w:after="0"/>
        <w:jc w:val="both"/>
        <w:rPr>
          <w:rFonts w:ascii="Trebuchet MS" w:hAnsi="Trebuchet MS"/>
          <w:sz w:val="20"/>
          <w:szCs w:val="20"/>
        </w:rPr>
      </w:pPr>
      <w:r w:rsidRPr="00925395">
        <w:rPr>
          <w:rFonts w:ascii="Trebuchet MS" w:hAnsi="Trebuchet MS"/>
          <w:sz w:val="20"/>
          <w:szCs w:val="20"/>
        </w:rPr>
        <w:t>Proiectul nefinalizat propus prin prezenta cerere de finanţare nu a mai beneficiat de finanţare publică în ultimii 5 ani înainte de data semnării declarației de eligibilitate, pentru activităţile (construcţie/ extindere/ modernizare, cu excepția lucrărilor de întreținere și reparații) realizate asupra aceleiaşi infrastructuri/ aceluiaşi segment de infrastructură ce fac obiectul finanțării în cadrul prezentului apel şi nu beneficiază de fonduri publice din alte surse de finanţare</w:t>
      </w:r>
    </w:p>
    <w:p w14:paraId="3638439F" w14:textId="1D0DE8C6" w:rsidR="00847FDE" w:rsidRPr="00925395" w:rsidRDefault="00847FDE" w:rsidP="00847FDE">
      <w:pPr>
        <w:spacing w:after="0"/>
        <w:jc w:val="both"/>
        <w:rPr>
          <w:rFonts w:ascii="Trebuchet MS" w:hAnsi="Trebuchet MS"/>
          <w:sz w:val="20"/>
          <w:szCs w:val="20"/>
        </w:rPr>
      </w:pPr>
      <w:r w:rsidRPr="00925395">
        <w:rPr>
          <w:rFonts w:ascii="Trebuchet MS" w:hAnsi="Trebuchet MS"/>
          <w:sz w:val="20"/>
          <w:szCs w:val="20"/>
        </w:rPr>
        <w:t>Această condiție trebuie să fie îndeplinită după selecția proiectului, înainte de transmiterea documentaț</w:t>
      </w:r>
      <w:r w:rsidR="00516A28">
        <w:rPr>
          <w:rFonts w:ascii="Trebuchet MS" w:hAnsi="Trebuchet MS"/>
          <w:sz w:val="20"/>
          <w:szCs w:val="20"/>
        </w:rPr>
        <w:t xml:space="preserve">iei de contractare către AMPOR </w:t>
      </w:r>
      <w:r w:rsidRPr="00925395">
        <w:rPr>
          <w:rFonts w:ascii="Trebuchet MS" w:hAnsi="Trebuchet MS"/>
          <w:sz w:val="20"/>
          <w:szCs w:val="20"/>
        </w:rPr>
        <w:t>(Declaratia de eligibilitate la momentul contractarii</w:t>
      </w:r>
      <w:r w:rsidR="0036364B">
        <w:rPr>
          <w:rFonts w:ascii="Trebuchet MS" w:hAnsi="Trebuchet MS"/>
          <w:sz w:val="20"/>
          <w:szCs w:val="20"/>
        </w:rPr>
        <w:t xml:space="preserve"> – Anexa nr. 1</w:t>
      </w:r>
      <w:r w:rsidRPr="00925395">
        <w:rPr>
          <w:rFonts w:ascii="Trebuchet MS" w:hAnsi="Trebuchet MS"/>
          <w:sz w:val="20"/>
          <w:szCs w:val="20"/>
        </w:rPr>
        <w:t>)</w:t>
      </w:r>
      <w:r w:rsidR="00516A28">
        <w:rPr>
          <w:rFonts w:ascii="Trebuchet MS" w:hAnsi="Trebuchet MS"/>
          <w:sz w:val="20"/>
          <w:szCs w:val="20"/>
        </w:rPr>
        <w:t>. Verificarea îndeplinirii condiției se va face la momentul contractării.</w:t>
      </w:r>
    </w:p>
    <w:p w14:paraId="2786EAAD" w14:textId="77777777" w:rsidR="00847FDE" w:rsidRPr="00925395" w:rsidRDefault="00847FDE" w:rsidP="00847FDE">
      <w:pPr>
        <w:spacing w:after="0"/>
        <w:jc w:val="both"/>
        <w:rPr>
          <w:rFonts w:ascii="Trebuchet MS" w:hAnsi="Trebuchet MS"/>
          <w:sz w:val="20"/>
          <w:szCs w:val="20"/>
        </w:rPr>
      </w:pPr>
    </w:p>
    <w:p w14:paraId="7DE5C65C" w14:textId="77777777" w:rsidR="00847FDE" w:rsidRPr="00925395" w:rsidRDefault="00847FDE" w:rsidP="00847FDE">
      <w:pPr>
        <w:spacing w:after="0"/>
        <w:jc w:val="both"/>
        <w:rPr>
          <w:rFonts w:ascii="Trebuchet MS" w:hAnsi="Trebuchet MS"/>
          <w:b/>
          <w:bCs/>
          <w:sz w:val="20"/>
          <w:szCs w:val="20"/>
        </w:rPr>
      </w:pPr>
      <w:r w:rsidRPr="00925395">
        <w:rPr>
          <w:rFonts w:ascii="Trebuchet MS" w:hAnsi="Trebuchet MS"/>
          <w:b/>
          <w:bCs/>
          <w:sz w:val="20"/>
          <w:szCs w:val="20"/>
        </w:rPr>
        <w:t>Pentru proiectele cu lucrări începute</w:t>
      </w:r>
    </w:p>
    <w:p w14:paraId="25323C87" w14:textId="77777777" w:rsidR="00847FDE" w:rsidRPr="00925395" w:rsidRDefault="00847FDE" w:rsidP="00847FDE">
      <w:pPr>
        <w:spacing w:after="0"/>
        <w:jc w:val="both"/>
        <w:rPr>
          <w:rFonts w:ascii="Trebuchet MS" w:hAnsi="Trebuchet MS"/>
          <w:sz w:val="20"/>
          <w:szCs w:val="20"/>
        </w:rPr>
      </w:pPr>
      <w:r w:rsidRPr="00925395">
        <w:rPr>
          <w:rFonts w:ascii="Trebuchet MS" w:hAnsi="Trebuchet MS"/>
          <w:sz w:val="20"/>
          <w:szCs w:val="20"/>
        </w:rPr>
        <w:t>Bugetul proiectului nefinalizat este constituit astfel:</w:t>
      </w:r>
    </w:p>
    <w:p w14:paraId="1348D0B3" w14:textId="77777777" w:rsidR="00847FDE" w:rsidRPr="00925395" w:rsidRDefault="00847FDE" w:rsidP="00847FDE">
      <w:pPr>
        <w:spacing w:after="0"/>
        <w:jc w:val="both"/>
        <w:rPr>
          <w:rFonts w:ascii="Trebuchet MS" w:hAnsi="Trebuchet MS"/>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3086"/>
        <w:gridCol w:w="3083"/>
      </w:tblGrid>
      <w:tr w:rsidR="00847FDE" w:rsidRPr="00906A2B" w14:paraId="56DBFD72" w14:textId="77777777" w:rsidTr="0036364B">
        <w:tc>
          <w:tcPr>
            <w:tcW w:w="3096" w:type="dxa"/>
            <w:shd w:val="clear" w:color="auto" w:fill="auto"/>
          </w:tcPr>
          <w:p w14:paraId="6B7B2BB5" w14:textId="77777777" w:rsidR="00847FDE" w:rsidRPr="00925395" w:rsidRDefault="00847FDE" w:rsidP="0036364B">
            <w:pPr>
              <w:spacing w:after="0"/>
              <w:jc w:val="both"/>
              <w:rPr>
                <w:rFonts w:ascii="Trebuchet MS" w:hAnsi="Trebuchet MS"/>
                <w:sz w:val="20"/>
                <w:szCs w:val="20"/>
              </w:rPr>
            </w:pPr>
            <w:r w:rsidRPr="00925395">
              <w:rPr>
                <w:rFonts w:ascii="Trebuchet MS" w:hAnsi="Trebuchet MS"/>
                <w:sz w:val="20"/>
                <w:szCs w:val="20"/>
              </w:rPr>
              <w:t>Valoarea cheltuielilor eligibile finanţate din alte surse publice decât cele proprii</w:t>
            </w:r>
          </w:p>
        </w:tc>
        <w:tc>
          <w:tcPr>
            <w:tcW w:w="3096" w:type="dxa"/>
            <w:shd w:val="clear" w:color="auto" w:fill="auto"/>
          </w:tcPr>
          <w:p w14:paraId="6F489FEF" w14:textId="77777777" w:rsidR="00847FDE" w:rsidRPr="00925395" w:rsidRDefault="00847FDE" w:rsidP="0036364B">
            <w:pPr>
              <w:spacing w:after="0"/>
              <w:jc w:val="both"/>
              <w:rPr>
                <w:rFonts w:ascii="Trebuchet MS" w:hAnsi="Trebuchet MS"/>
                <w:sz w:val="20"/>
                <w:szCs w:val="20"/>
              </w:rPr>
            </w:pPr>
            <w:r w:rsidRPr="00925395" w:rsidDel="003E634F">
              <w:rPr>
                <w:rFonts w:ascii="Trebuchet MS" w:hAnsi="Trebuchet MS"/>
                <w:sz w:val="20"/>
                <w:szCs w:val="20"/>
              </w:rPr>
              <w:t xml:space="preserve">Valoarea </w:t>
            </w:r>
            <w:r w:rsidRPr="00925395">
              <w:rPr>
                <w:rFonts w:ascii="Trebuchet MS" w:hAnsi="Trebuchet MS"/>
                <w:sz w:val="20"/>
                <w:szCs w:val="20"/>
              </w:rPr>
              <w:t>Cheltuieli eligibile finanţate/ce urmează a fi finanţate din bugetul propriu/fonduri publice/alte surse</w:t>
            </w:r>
          </w:p>
        </w:tc>
        <w:tc>
          <w:tcPr>
            <w:tcW w:w="3096" w:type="dxa"/>
            <w:shd w:val="clear" w:color="auto" w:fill="auto"/>
          </w:tcPr>
          <w:p w14:paraId="502C844A" w14:textId="77777777" w:rsidR="00847FDE" w:rsidRPr="00925395" w:rsidRDefault="00847FDE" w:rsidP="0036364B">
            <w:pPr>
              <w:spacing w:after="0"/>
              <w:jc w:val="both"/>
              <w:rPr>
                <w:rFonts w:ascii="Trebuchet MS" w:hAnsi="Trebuchet MS"/>
                <w:sz w:val="20"/>
                <w:szCs w:val="20"/>
              </w:rPr>
            </w:pPr>
            <w:r w:rsidRPr="00925395">
              <w:rPr>
                <w:rFonts w:ascii="Trebuchet MS" w:hAnsi="Trebuchet MS"/>
                <w:sz w:val="20"/>
                <w:szCs w:val="20"/>
              </w:rPr>
              <w:t>Valoarea totală eligibilă a proiectului nefinalizat propus la finanțare (conform buget proiect)</w:t>
            </w:r>
          </w:p>
        </w:tc>
      </w:tr>
      <w:tr w:rsidR="00847FDE" w:rsidRPr="00906A2B" w14:paraId="59D61880" w14:textId="77777777" w:rsidTr="0036364B">
        <w:tc>
          <w:tcPr>
            <w:tcW w:w="3096" w:type="dxa"/>
            <w:shd w:val="clear" w:color="auto" w:fill="auto"/>
          </w:tcPr>
          <w:p w14:paraId="5096F433" w14:textId="77777777" w:rsidR="00847FDE" w:rsidRPr="00925395" w:rsidRDefault="00847FDE" w:rsidP="0036364B">
            <w:pPr>
              <w:spacing w:after="0"/>
              <w:jc w:val="center"/>
              <w:rPr>
                <w:rFonts w:ascii="Trebuchet MS" w:hAnsi="Trebuchet MS"/>
                <w:sz w:val="20"/>
                <w:szCs w:val="20"/>
              </w:rPr>
            </w:pPr>
            <w:r w:rsidRPr="00925395">
              <w:rPr>
                <w:rFonts w:ascii="Trebuchet MS" w:hAnsi="Trebuchet MS"/>
                <w:sz w:val="20"/>
                <w:szCs w:val="20"/>
              </w:rPr>
              <w:t>1</w:t>
            </w:r>
          </w:p>
        </w:tc>
        <w:tc>
          <w:tcPr>
            <w:tcW w:w="3096" w:type="dxa"/>
            <w:shd w:val="clear" w:color="auto" w:fill="auto"/>
          </w:tcPr>
          <w:p w14:paraId="4A23370C" w14:textId="77777777" w:rsidR="00847FDE" w:rsidRPr="00925395" w:rsidRDefault="00847FDE" w:rsidP="0036364B">
            <w:pPr>
              <w:spacing w:after="0"/>
              <w:jc w:val="center"/>
              <w:rPr>
                <w:rFonts w:ascii="Trebuchet MS" w:hAnsi="Trebuchet MS"/>
                <w:sz w:val="20"/>
                <w:szCs w:val="20"/>
              </w:rPr>
            </w:pPr>
            <w:r w:rsidRPr="00925395">
              <w:rPr>
                <w:rFonts w:ascii="Trebuchet MS" w:hAnsi="Trebuchet MS"/>
                <w:sz w:val="20"/>
                <w:szCs w:val="20"/>
              </w:rPr>
              <w:t>2=3-1</w:t>
            </w:r>
          </w:p>
        </w:tc>
        <w:tc>
          <w:tcPr>
            <w:tcW w:w="3096" w:type="dxa"/>
            <w:shd w:val="clear" w:color="auto" w:fill="auto"/>
          </w:tcPr>
          <w:p w14:paraId="44039E20" w14:textId="77777777" w:rsidR="00847FDE" w:rsidRPr="00925395" w:rsidRDefault="00847FDE" w:rsidP="0036364B">
            <w:pPr>
              <w:spacing w:after="0"/>
              <w:jc w:val="center"/>
              <w:rPr>
                <w:rFonts w:ascii="Trebuchet MS" w:hAnsi="Trebuchet MS"/>
                <w:sz w:val="20"/>
                <w:szCs w:val="20"/>
              </w:rPr>
            </w:pPr>
            <w:r w:rsidRPr="00925395">
              <w:rPr>
                <w:rFonts w:ascii="Trebuchet MS" w:hAnsi="Trebuchet MS"/>
                <w:sz w:val="20"/>
                <w:szCs w:val="20"/>
              </w:rPr>
              <w:t>3</w:t>
            </w:r>
          </w:p>
        </w:tc>
      </w:tr>
      <w:tr w:rsidR="00847FDE" w:rsidRPr="00906A2B" w14:paraId="6A62EE0E" w14:textId="77777777" w:rsidTr="0036364B">
        <w:tc>
          <w:tcPr>
            <w:tcW w:w="3096" w:type="dxa"/>
            <w:shd w:val="clear" w:color="auto" w:fill="auto"/>
          </w:tcPr>
          <w:p w14:paraId="0576CF67" w14:textId="77777777" w:rsidR="00847FDE" w:rsidRPr="00925395" w:rsidRDefault="00847FDE" w:rsidP="0036364B">
            <w:pPr>
              <w:spacing w:after="0"/>
              <w:jc w:val="both"/>
              <w:rPr>
                <w:rFonts w:ascii="Trebuchet MS" w:hAnsi="Trebuchet MS"/>
                <w:sz w:val="20"/>
                <w:szCs w:val="20"/>
              </w:rPr>
            </w:pPr>
          </w:p>
        </w:tc>
        <w:tc>
          <w:tcPr>
            <w:tcW w:w="3096" w:type="dxa"/>
            <w:shd w:val="clear" w:color="auto" w:fill="auto"/>
          </w:tcPr>
          <w:p w14:paraId="39FF6149" w14:textId="77777777" w:rsidR="00847FDE" w:rsidRPr="00925395" w:rsidRDefault="00847FDE" w:rsidP="0036364B">
            <w:pPr>
              <w:spacing w:after="0"/>
              <w:jc w:val="both"/>
              <w:rPr>
                <w:rFonts w:ascii="Trebuchet MS" w:hAnsi="Trebuchet MS"/>
                <w:sz w:val="20"/>
                <w:szCs w:val="20"/>
              </w:rPr>
            </w:pPr>
          </w:p>
        </w:tc>
        <w:tc>
          <w:tcPr>
            <w:tcW w:w="3096" w:type="dxa"/>
            <w:shd w:val="clear" w:color="auto" w:fill="auto"/>
          </w:tcPr>
          <w:p w14:paraId="1543F035" w14:textId="77777777" w:rsidR="00847FDE" w:rsidRPr="00925395" w:rsidRDefault="00847FDE" w:rsidP="0036364B">
            <w:pPr>
              <w:spacing w:after="0"/>
              <w:jc w:val="both"/>
              <w:rPr>
                <w:rFonts w:ascii="Trebuchet MS" w:hAnsi="Trebuchet MS"/>
                <w:sz w:val="20"/>
                <w:szCs w:val="20"/>
              </w:rPr>
            </w:pPr>
          </w:p>
        </w:tc>
      </w:tr>
    </w:tbl>
    <w:p w14:paraId="70536FE4" w14:textId="77777777" w:rsidR="00847FDE" w:rsidRPr="00925395" w:rsidRDefault="00847FDE" w:rsidP="00847FDE">
      <w:pPr>
        <w:spacing w:after="0"/>
        <w:jc w:val="both"/>
        <w:rPr>
          <w:rFonts w:ascii="Trebuchet MS" w:hAnsi="Trebuchet MS"/>
          <w:sz w:val="20"/>
          <w:szCs w:val="20"/>
        </w:rPr>
      </w:pPr>
    </w:p>
    <w:p w14:paraId="4BF871BE" w14:textId="77777777" w:rsidR="00847FDE" w:rsidRPr="00925395" w:rsidRDefault="00847FDE" w:rsidP="00847FDE">
      <w:pPr>
        <w:spacing w:after="0"/>
        <w:jc w:val="both"/>
        <w:rPr>
          <w:rFonts w:ascii="Trebuchet MS" w:hAnsi="Trebuchet MS"/>
          <w:sz w:val="20"/>
          <w:szCs w:val="20"/>
        </w:rPr>
      </w:pPr>
      <w:r w:rsidRPr="00925395">
        <w:rPr>
          <w:rFonts w:ascii="Trebuchet MS" w:hAnsi="Trebuchet MS"/>
          <w:sz w:val="20"/>
          <w:szCs w:val="20"/>
        </w:rPr>
        <w:t>În vederea evitării dublei finanţări, pentru sumele menționate în coloana 1 se vor aplica prevederile art.I, alin.2 al OUG 30/2018 , prin depunerea unei cereri de rambursare în termen de maxim 10 zile calendaristice de la data semnării contractului de finanţare;</w:t>
      </w:r>
    </w:p>
    <w:p w14:paraId="15305FDE" w14:textId="18077A4C" w:rsidR="00847FDE" w:rsidRPr="00906A2B" w:rsidRDefault="00847FDE" w:rsidP="00847FDE">
      <w:pPr>
        <w:spacing w:after="0"/>
        <w:jc w:val="both"/>
        <w:rPr>
          <w:rFonts w:ascii="Trebuchet MS" w:hAnsi="Trebuchet MS"/>
          <w:sz w:val="20"/>
          <w:szCs w:val="20"/>
        </w:rPr>
      </w:pPr>
      <w:r w:rsidRPr="00925395">
        <w:rPr>
          <w:rFonts w:ascii="Trebuchet MS" w:hAnsi="Trebuchet MS"/>
          <w:sz w:val="20"/>
          <w:szCs w:val="20"/>
        </w:rPr>
        <w:t>Pentru sumele din coloana 2 proiectul  nu a mai beneficiat de o altă finanţare publică în ultimii 5 ani, înainte de data semnării declaraţiei de eligibilitate, pentru acelaşi tip de activităţi (reabilitare/modernizare/construcţie/extindere) realizate asupra aceluiaşi obiectiv / aceluiaşi segment de obiectiv şi nu beneficiază de fonduri publice din alte surse de finanţare, decât bugetul propriu.</w:t>
      </w:r>
    </w:p>
    <w:p w14:paraId="71EB7B5D" w14:textId="2C347E20" w:rsidR="00847FDE" w:rsidRDefault="00847FDE" w:rsidP="00847FDE">
      <w:pPr>
        <w:spacing w:after="0"/>
        <w:jc w:val="both"/>
        <w:rPr>
          <w:rFonts w:ascii="Trebuchet MS" w:hAnsi="Trebuchet MS"/>
          <w:sz w:val="20"/>
          <w:szCs w:val="20"/>
        </w:rPr>
      </w:pPr>
      <w:r w:rsidRPr="000157FE">
        <w:rPr>
          <w:rFonts w:ascii="Trebuchet MS" w:hAnsi="Trebuchet MS"/>
          <w:sz w:val="20"/>
          <w:szCs w:val="20"/>
        </w:rPr>
        <w:t>Acest criteriu va fi asumat prin completarea Declarației de eligibilitate, anexă la prezentul Ghid.</w:t>
      </w:r>
    </w:p>
    <w:p w14:paraId="39A7C454" w14:textId="77777777" w:rsidR="00516A28" w:rsidRPr="00925395" w:rsidRDefault="00516A28" w:rsidP="00847FDE">
      <w:pPr>
        <w:spacing w:after="0"/>
        <w:jc w:val="both"/>
        <w:rPr>
          <w:rFonts w:ascii="Trebuchet MS" w:hAnsi="Trebuchet MS"/>
          <w:sz w:val="20"/>
          <w:szCs w:val="20"/>
        </w:rPr>
      </w:pPr>
    </w:p>
    <w:p w14:paraId="0BB0C384" w14:textId="77777777" w:rsidR="00073D0B" w:rsidRPr="00906A2B" w:rsidRDefault="0019087C" w:rsidP="00C760C2">
      <w:pPr>
        <w:pStyle w:val="Heading2"/>
      </w:pPr>
      <w:bookmarkStart w:id="54" w:name="_Toc468973145"/>
      <w:bookmarkStart w:id="55" w:name="_Toc516661501"/>
      <w:bookmarkEnd w:id="47"/>
      <w:r w:rsidRPr="00906A2B">
        <w:lastRenderedPageBreak/>
        <w:t>3.3</w:t>
      </w:r>
      <w:r w:rsidR="00073D0B" w:rsidRPr="00906A2B">
        <w:t xml:space="preserve"> Eligibilitatea cheltuielilor</w:t>
      </w:r>
      <w:bookmarkEnd w:id="54"/>
      <w:bookmarkEnd w:id="55"/>
      <w:r w:rsidR="00073D0B" w:rsidRPr="00906A2B">
        <w:t xml:space="preserve"> </w:t>
      </w:r>
    </w:p>
    <w:p w14:paraId="17494D69" w14:textId="77777777" w:rsidR="00073D0B" w:rsidRPr="00906A2B" w:rsidRDefault="00073D0B" w:rsidP="00F85E03">
      <w:pPr>
        <w:tabs>
          <w:tab w:val="left" w:pos="9356"/>
        </w:tabs>
        <w:ind w:right="-23"/>
        <w:jc w:val="both"/>
        <w:rPr>
          <w:rFonts w:ascii="Trebuchet MS" w:hAnsi="Trebuchet MS"/>
          <w:b/>
          <w:bCs/>
          <w:sz w:val="20"/>
          <w:szCs w:val="20"/>
        </w:rPr>
      </w:pPr>
      <w:bookmarkStart w:id="56" w:name="_Toc434411883"/>
      <w:r w:rsidRPr="00906A2B">
        <w:rPr>
          <w:rFonts w:ascii="Trebuchet MS" w:hAnsi="Trebuchet MS"/>
          <w:b/>
          <w:bCs/>
          <w:sz w:val="20"/>
          <w:szCs w:val="20"/>
        </w:rPr>
        <w:t>Reguli generale de eligibilitate a cheltuielilor</w:t>
      </w:r>
      <w:bookmarkEnd w:id="56"/>
    </w:p>
    <w:p w14:paraId="722B804B"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Baza legală pentru stabilirea eligibilității cheltuielilor:</w:t>
      </w:r>
    </w:p>
    <w:p w14:paraId="09E5C492" w14:textId="160B9943" w:rsidR="00073D0B" w:rsidRPr="00906A2B" w:rsidRDefault="00073D0B" w:rsidP="00F925B1">
      <w:pPr>
        <w:pStyle w:val="ListParagraph"/>
        <w:numPr>
          <w:ilvl w:val="0"/>
          <w:numId w:val="9"/>
        </w:numPr>
        <w:tabs>
          <w:tab w:val="left" w:pos="9356"/>
        </w:tabs>
        <w:ind w:left="142" w:right="-23" w:hanging="284"/>
        <w:contextualSpacing/>
        <w:jc w:val="both"/>
        <w:rPr>
          <w:rFonts w:ascii="Trebuchet MS" w:hAnsi="Trebuchet MS"/>
          <w:sz w:val="20"/>
          <w:szCs w:val="20"/>
        </w:rPr>
      </w:pPr>
      <w:r w:rsidRPr="00906A2B">
        <w:rPr>
          <w:rFonts w:ascii="Trebuchet MS" w:hAnsi="Trebuchet MS"/>
          <w:sz w:val="20"/>
          <w:szCs w:val="20"/>
        </w:rPr>
        <w:t>Regulamentul (UE, EURATOM) nr. 1311/2013 al Consiliului din 2 decembrie 2013 de stabilire a cadrului financiar multianual pentru perioada 2014 – 2020,</w:t>
      </w:r>
    </w:p>
    <w:p w14:paraId="4EB2CA50" w14:textId="1B22B5FD" w:rsidR="00073D0B" w:rsidRPr="00906A2B" w:rsidRDefault="00073D0B" w:rsidP="00F925B1">
      <w:pPr>
        <w:pStyle w:val="ListParagraph"/>
        <w:numPr>
          <w:ilvl w:val="0"/>
          <w:numId w:val="9"/>
        </w:numPr>
        <w:tabs>
          <w:tab w:val="left" w:pos="9356"/>
        </w:tabs>
        <w:ind w:left="142" w:right="-23" w:hanging="284"/>
        <w:contextualSpacing/>
        <w:jc w:val="both"/>
        <w:rPr>
          <w:rFonts w:ascii="Trebuchet MS" w:hAnsi="Trebuchet MS"/>
          <w:sz w:val="20"/>
          <w:szCs w:val="20"/>
        </w:rPr>
      </w:pPr>
      <w:r w:rsidRPr="00906A2B">
        <w:rPr>
          <w:rFonts w:ascii="Trebuchet MS" w:hAnsi="Trebuchet MS"/>
          <w:sz w:val="20"/>
          <w:szCs w:val="20"/>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3C083E86" w14:textId="56036F96" w:rsidR="00073D0B" w:rsidRPr="00906A2B" w:rsidRDefault="00073D0B" w:rsidP="00F925B1">
      <w:pPr>
        <w:pStyle w:val="ListParagraph"/>
        <w:numPr>
          <w:ilvl w:val="0"/>
          <w:numId w:val="9"/>
        </w:numPr>
        <w:tabs>
          <w:tab w:val="left" w:pos="9356"/>
        </w:tabs>
        <w:ind w:left="142" w:right="-23" w:hanging="284"/>
        <w:contextualSpacing/>
        <w:jc w:val="both"/>
        <w:rPr>
          <w:rFonts w:ascii="Trebuchet MS" w:hAnsi="Trebuchet MS"/>
          <w:sz w:val="20"/>
          <w:szCs w:val="20"/>
        </w:rPr>
      </w:pPr>
      <w:r w:rsidRPr="00906A2B">
        <w:rPr>
          <w:rFonts w:ascii="Trebuchet MS" w:hAnsi="Trebuchet MS"/>
          <w:sz w:val="20"/>
          <w:szCs w:val="20"/>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23535DE4" w14:textId="5CDCBBEF" w:rsidR="00073D0B" w:rsidRPr="00906A2B" w:rsidRDefault="00073D0B" w:rsidP="00F925B1">
      <w:pPr>
        <w:pStyle w:val="ListParagraph"/>
        <w:numPr>
          <w:ilvl w:val="0"/>
          <w:numId w:val="9"/>
        </w:numPr>
        <w:tabs>
          <w:tab w:val="left" w:pos="9356"/>
        </w:tabs>
        <w:ind w:left="142" w:right="-23" w:hanging="284"/>
        <w:contextualSpacing/>
        <w:jc w:val="both"/>
        <w:rPr>
          <w:rFonts w:ascii="Trebuchet MS" w:hAnsi="Trebuchet MS"/>
          <w:b/>
          <w:bCs/>
          <w:sz w:val="20"/>
          <w:szCs w:val="20"/>
        </w:rPr>
      </w:pPr>
      <w:r w:rsidRPr="00906A2B">
        <w:rPr>
          <w:rFonts w:ascii="Trebuchet MS" w:hAnsi="Trebuchet MS"/>
          <w:sz w:val="20"/>
          <w:szCs w:val="20"/>
        </w:rPr>
        <w:t>Hotărârea Guvernului nr. 399 din 27 mai 2015 privind regulile de eligibilitate a cheltuielilor efectuate în cadrul operaţiunilor finanţate prin Fondul european de dezvoltare regională, Fondul social european şi Fondul de coeziune 2014-2020.</w:t>
      </w:r>
    </w:p>
    <w:p w14:paraId="5045CB0B"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bCs/>
          <w:sz w:val="20"/>
          <w:szCs w:val="20"/>
        </w:rPr>
        <w:t>Conform Hotărârii de Guvern nr. 399 din 27 mai 2015 privind regulile de eligibilitate a cheltuielilor efectuate în cadrul operaţiunilor finanţate prin Fondul european de dezvoltare regională, Fondul social european şi Fondul de coeziune 2014-2020, o cheltuială este eligibilă pentru cofinanţare</w:t>
      </w:r>
      <w:r w:rsidRPr="00906A2B">
        <w:rPr>
          <w:rFonts w:ascii="Trebuchet MS" w:hAnsi="Trebuchet MS"/>
          <w:sz w:val="20"/>
          <w:szCs w:val="20"/>
        </w:rPr>
        <w:t xml:space="preserve"> (rambursare în limita stabilită) în cadrul POR 2014-2020, dacă îndeplineşte cumulativ următoarele </w:t>
      </w:r>
      <w:r w:rsidRPr="00906A2B">
        <w:rPr>
          <w:rFonts w:ascii="Trebuchet MS" w:hAnsi="Trebuchet MS"/>
          <w:b/>
          <w:bCs/>
          <w:sz w:val="20"/>
          <w:szCs w:val="20"/>
        </w:rPr>
        <w:t>criterii:</w:t>
      </w:r>
    </w:p>
    <w:p w14:paraId="208B4F52" w14:textId="77777777" w:rsidR="00073D0B" w:rsidRPr="00906A2B" w:rsidRDefault="00073D0B">
      <w:pPr>
        <w:tabs>
          <w:tab w:val="left" w:pos="9356"/>
        </w:tabs>
        <w:spacing w:after="0"/>
        <w:jc w:val="both"/>
        <w:rPr>
          <w:rFonts w:ascii="Trebuchet MS" w:hAnsi="Trebuchet MS"/>
          <w:sz w:val="20"/>
          <w:szCs w:val="20"/>
        </w:rPr>
      </w:pPr>
    </w:p>
    <w:p w14:paraId="1B6ECCF7" w14:textId="7B401005" w:rsidR="00073D0B" w:rsidRPr="00906A2B" w:rsidRDefault="00073D0B" w:rsidP="00F925B1">
      <w:pPr>
        <w:pStyle w:val="criterii"/>
        <w:numPr>
          <w:ilvl w:val="0"/>
          <w:numId w:val="27"/>
        </w:numPr>
        <w:tabs>
          <w:tab w:val="left" w:pos="9356"/>
        </w:tabs>
        <w:spacing w:before="0" w:after="0"/>
        <w:rPr>
          <w:szCs w:val="20"/>
        </w:rPr>
      </w:pPr>
      <w:r w:rsidRPr="00906A2B">
        <w:rPr>
          <w:szCs w:val="20"/>
        </w:rPr>
        <w:t xml:space="preserve">să fie </w:t>
      </w:r>
      <w:r w:rsidR="00516A28">
        <w:rPr>
          <w:szCs w:val="20"/>
        </w:rPr>
        <w:t xml:space="preserve">angajată și </w:t>
      </w:r>
      <w:r w:rsidRPr="00906A2B">
        <w:rPr>
          <w:szCs w:val="20"/>
        </w:rPr>
        <w:t>plătită de beneficiar în condiţiile legii între 1 ianuarie 2014 şi 31 decembrie 2023, cu respectarea perioadei de implementare stabilite prin contractul de finanţare;   </w:t>
      </w:r>
    </w:p>
    <w:p w14:paraId="04B9E0D9" w14:textId="77777777" w:rsidR="00073D0B" w:rsidRPr="00906A2B" w:rsidRDefault="00073D0B">
      <w:pPr>
        <w:tabs>
          <w:tab w:val="left" w:pos="9356"/>
        </w:tabs>
        <w:spacing w:after="0"/>
        <w:jc w:val="both"/>
        <w:rPr>
          <w:rFonts w:ascii="Trebuchet MS" w:hAnsi="Trebuchet MS" w:cs="EUAlbertina"/>
          <w:sz w:val="20"/>
          <w:szCs w:val="20"/>
        </w:rPr>
      </w:pPr>
    </w:p>
    <w:p w14:paraId="69F39263"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Perioada menționată poate fi limitată de prevederile schemelor de ajutor de stat/minimis/instrumentelor financiare aplicabile, dacă este cazul, precum și de prevederile contractuale aferente investiției finanțate.</w:t>
      </w:r>
    </w:p>
    <w:p w14:paraId="4043CA97" w14:textId="77777777" w:rsidR="00073D0B" w:rsidRPr="00906A2B" w:rsidRDefault="00073D0B">
      <w:pPr>
        <w:tabs>
          <w:tab w:val="left" w:pos="9356"/>
        </w:tabs>
        <w:spacing w:after="0"/>
        <w:jc w:val="both"/>
        <w:rPr>
          <w:rFonts w:ascii="Trebuchet MS" w:hAnsi="Trebuchet MS" w:cs="EUAlbertina"/>
          <w:sz w:val="20"/>
          <w:szCs w:val="20"/>
        </w:rPr>
      </w:pPr>
    </w:p>
    <w:p w14:paraId="03BFC88B" w14:textId="77777777" w:rsidR="00073D0B" w:rsidRPr="00906A2B" w:rsidRDefault="00073D0B" w:rsidP="00F925B1">
      <w:pPr>
        <w:pStyle w:val="criterii"/>
        <w:numPr>
          <w:ilvl w:val="0"/>
          <w:numId w:val="27"/>
        </w:numPr>
        <w:tabs>
          <w:tab w:val="left" w:pos="9356"/>
        </w:tabs>
        <w:spacing w:before="0" w:after="0"/>
        <w:rPr>
          <w:szCs w:val="20"/>
        </w:rPr>
      </w:pPr>
      <w:r w:rsidRPr="00906A2B">
        <w:rPr>
          <w:szCs w:val="20"/>
        </w:rPr>
        <w:t>să fie însoţită de documente justificative;</w:t>
      </w:r>
    </w:p>
    <w:p w14:paraId="6F7D2D1F" w14:textId="77777777" w:rsidR="00073D0B" w:rsidRPr="00906A2B" w:rsidRDefault="00073D0B">
      <w:pPr>
        <w:tabs>
          <w:tab w:val="left" w:pos="9356"/>
        </w:tabs>
        <w:spacing w:after="0"/>
        <w:jc w:val="both"/>
        <w:rPr>
          <w:rFonts w:ascii="Trebuchet MS" w:hAnsi="Trebuchet MS"/>
          <w:sz w:val="20"/>
          <w:szCs w:val="20"/>
        </w:rPr>
      </w:pPr>
    </w:p>
    <w:p w14:paraId="3038FA0B"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Cheltuielile sunt însoțite de facturi, în conformitate cu prevederile legislaţiei naţionale, sau ale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14DD5489" w14:textId="77777777" w:rsidR="00073D0B" w:rsidRPr="00906A2B" w:rsidRDefault="00073D0B">
      <w:pPr>
        <w:tabs>
          <w:tab w:val="left" w:pos="9356"/>
        </w:tabs>
        <w:spacing w:after="0"/>
        <w:jc w:val="both"/>
        <w:rPr>
          <w:rFonts w:ascii="Trebuchet MS" w:hAnsi="Trebuchet MS"/>
          <w:sz w:val="20"/>
          <w:szCs w:val="20"/>
        </w:rPr>
      </w:pPr>
    </w:p>
    <w:p w14:paraId="0A00CBC3" w14:textId="77777777" w:rsidR="00073D0B" w:rsidRPr="00906A2B" w:rsidRDefault="00073D0B" w:rsidP="00F925B1">
      <w:pPr>
        <w:pStyle w:val="criterii"/>
        <w:numPr>
          <w:ilvl w:val="0"/>
          <w:numId w:val="27"/>
        </w:numPr>
        <w:tabs>
          <w:tab w:val="left" w:pos="9356"/>
        </w:tabs>
        <w:spacing w:before="0" w:after="0"/>
        <w:rPr>
          <w:szCs w:val="20"/>
        </w:rPr>
      </w:pPr>
      <w:r w:rsidRPr="00906A2B">
        <w:rPr>
          <w:szCs w:val="20"/>
        </w:rPr>
        <w:t>să fie în conformitate cu prevederile programului ;</w:t>
      </w:r>
    </w:p>
    <w:p w14:paraId="5B95AFF6" w14:textId="77777777" w:rsidR="00073D0B" w:rsidRPr="00906A2B" w:rsidRDefault="00073D0B">
      <w:pPr>
        <w:tabs>
          <w:tab w:val="left" w:pos="9356"/>
        </w:tabs>
        <w:spacing w:after="0"/>
        <w:jc w:val="both"/>
        <w:rPr>
          <w:rFonts w:ascii="Trebuchet MS" w:hAnsi="Trebuchet MS"/>
          <w:sz w:val="20"/>
          <w:szCs w:val="20"/>
        </w:rPr>
      </w:pPr>
    </w:p>
    <w:p w14:paraId="188C4C15" w14:textId="77777777" w:rsidR="00073D0B" w:rsidRPr="00906A2B" w:rsidRDefault="00073D0B" w:rsidP="00F925B1">
      <w:pPr>
        <w:pStyle w:val="criterii"/>
        <w:numPr>
          <w:ilvl w:val="0"/>
          <w:numId w:val="27"/>
        </w:numPr>
        <w:tabs>
          <w:tab w:val="left" w:pos="9356"/>
        </w:tabs>
        <w:spacing w:before="0" w:after="0"/>
        <w:rPr>
          <w:szCs w:val="20"/>
        </w:rPr>
      </w:pPr>
      <w:r w:rsidRPr="00906A2B">
        <w:rPr>
          <w:szCs w:val="20"/>
        </w:rPr>
        <w:t>să fie cuprinsă în contractul de finanțare și să fie în conformitate cu prevederile acestuia</w:t>
      </w:r>
    </w:p>
    <w:p w14:paraId="594F81B1" w14:textId="77777777" w:rsidR="00073D0B" w:rsidRPr="00906A2B" w:rsidRDefault="00073D0B" w:rsidP="00F85E03">
      <w:pPr>
        <w:pStyle w:val="ListParagraph"/>
        <w:tabs>
          <w:tab w:val="left" w:pos="9356"/>
        </w:tabs>
        <w:spacing w:after="0"/>
        <w:jc w:val="both"/>
        <w:rPr>
          <w:rFonts w:ascii="Trebuchet MS" w:hAnsi="Trebuchet MS"/>
          <w:sz w:val="20"/>
          <w:szCs w:val="20"/>
        </w:rPr>
      </w:pPr>
    </w:p>
    <w:p w14:paraId="5A2F48C1" w14:textId="77777777" w:rsidR="00073D0B" w:rsidRPr="00906A2B" w:rsidRDefault="00073D0B" w:rsidP="00F925B1">
      <w:pPr>
        <w:pStyle w:val="criterii"/>
        <w:numPr>
          <w:ilvl w:val="0"/>
          <w:numId w:val="27"/>
        </w:numPr>
        <w:tabs>
          <w:tab w:val="left" w:pos="9356"/>
        </w:tabs>
        <w:spacing w:before="0" w:after="0"/>
        <w:rPr>
          <w:szCs w:val="20"/>
        </w:rPr>
      </w:pPr>
      <w:r w:rsidRPr="00906A2B">
        <w:rPr>
          <w:szCs w:val="20"/>
        </w:rPr>
        <w:t>să fie rezonabilă şi necesară realizării operaţiunii</w:t>
      </w:r>
    </w:p>
    <w:p w14:paraId="6306EBB4" w14:textId="77777777" w:rsidR="00073D0B" w:rsidRPr="00906A2B" w:rsidRDefault="00073D0B" w:rsidP="00F85E03">
      <w:pPr>
        <w:pStyle w:val="ListParagraph"/>
        <w:tabs>
          <w:tab w:val="left" w:pos="9356"/>
        </w:tabs>
        <w:spacing w:after="0"/>
        <w:ind w:left="0"/>
        <w:jc w:val="both"/>
        <w:rPr>
          <w:rFonts w:ascii="Trebuchet MS" w:hAnsi="Trebuchet MS"/>
          <w:sz w:val="20"/>
          <w:szCs w:val="20"/>
        </w:rPr>
      </w:pPr>
      <w:r w:rsidRPr="00906A2B">
        <w:rPr>
          <w:rFonts w:ascii="Trebuchet MS" w:hAnsi="Trebuchet MS"/>
          <w:sz w:val="20"/>
          <w:szCs w:val="20"/>
        </w:rPr>
        <w:lastRenderedPageBreak/>
        <w:t>Se vor utiliza ca modalităţi de justificare, raportarea la standardele de cost sau acolo unde acestea nu există se vor transmite oferte de preț.</w:t>
      </w:r>
    </w:p>
    <w:p w14:paraId="1B8D3F32" w14:textId="77777777" w:rsidR="00073D0B" w:rsidRPr="00906A2B" w:rsidRDefault="00073D0B" w:rsidP="00F85E03">
      <w:pPr>
        <w:pStyle w:val="ListParagraph"/>
        <w:tabs>
          <w:tab w:val="left" w:pos="9356"/>
        </w:tabs>
        <w:spacing w:after="0"/>
        <w:jc w:val="both"/>
        <w:rPr>
          <w:rFonts w:ascii="Trebuchet MS" w:hAnsi="Trebuchet MS"/>
          <w:sz w:val="20"/>
          <w:szCs w:val="20"/>
        </w:rPr>
      </w:pPr>
    </w:p>
    <w:p w14:paraId="14BE1CBC" w14:textId="77777777" w:rsidR="00073D0B" w:rsidRPr="00906A2B" w:rsidRDefault="00073D0B" w:rsidP="00F925B1">
      <w:pPr>
        <w:pStyle w:val="criterii"/>
        <w:numPr>
          <w:ilvl w:val="0"/>
          <w:numId w:val="27"/>
        </w:numPr>
        <w:tabs>
          <w:tab w:val="left" w:pos="9356"/>
        </w:tabs>
        <w:spacing w:before="0" w:after="0"/>
        <w:rPr>
          <w:szCs w:val="20"/>
        </w:rPr>
      </w:pPr>
      <w:r w:rsidRPr="00906A2B">
        <w:rPr>
          <w:szCs w:val="20"/>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5C611B48" w14:textId="77777777" w:rsidR="00073D0B" w:rsidRPr="00906A2B" w:rsidRDefault="00073D0B" w:rsidP="00F85E03">
      <w:pPr>
        <w:pStyle w:val="ListParagraph"/>
        <w:tabs>
          <w:tab w:val="left" w:pos="9356"/>
        </w:tabs>
        <w:spacing w:after="0"/>
        <w:jc w:val="both"/>
        <w:rPr>
          <w:rFonts w:ascii="Trebuchet MS" w:hAnsi="Trebuchet MS"/>
          <w:sz w:val="20"/>
          <w:szCs w:val="20"/>
        </w:rPr>
      </w:pPr>
    </w:p>
    <w:p w14:paraId="146081D6" w14:textId="77777777" w:rsidR="00073D0B" w:rsidRPr="00906A2B" w:rsidRDefault="00073D0B" w:rsidP="00F925B1">
      <w:pPr>
        <w:pStyle w:val="criterii"/>
        <w:numPr>
          <w:ilvl w:val="0"/>
          <w:numId w:val="25"/>
        </w:numPr>
        <w:tabs>
          <w:tab w:val="left" w:pos="9356"/>
        </w:tabs>
        <w:spacing w:before="0" w:after="0"/>
        <w:rPr>
          <w:szCs w:val="20"/>
        </w:rPr>
      </w:pPr>
      <w:r w:rsidRPr="00906A2B">
        <w:rPr>
          <w:szCs w:val="20"/>
        </w:rPr>
        <w:t>să fie conformă cu prevederile legislaţiei naţionale şi comunitare, în special în ceea ce priveşte:</w:t>
      </w:r>
    </w:p>
    <w:p w14:paraId="556198B3" w14:textId="77777777" w:rsidR="00073D0B" w:rsidRPr="00906A2B" w:rsidRDefault="00073D0B" w:rsidP="00F85E03">
      <w:pPr>
        <w:pStyle w:val="bullet1"/>
        <w:numPr>
          <w:ilvl w:val="0"/>
          <w:numId w:val="0"/>
        </w:numPr>
        <w:tabs>
          <w:tab w:val="left" w:pos="9356"/>
        </w:tabs>
        <w:spacing w:before="0" w:after="0"/>
        <w:ind w:left="720"/>
        <w:jc w:val="both"/>
        <w:rPr>
          <w:szCs w:val="20"/>
        </w:rPr>
      </w:pPr>
    </w:p>
    <w:p w14:paraId="1C2C0071" w14:textId="77777777" w:rsidR="00073D0B" w:rsidRPr="00906A2B" w:rsidRDefault="00073D0B">
      <w:pPr>
        <w:pStyle w:val="bullet1"/>
        <w:tabs>
          <w:tab w:val="left" w:pos="9356"/>
        </w:tabs>
        <w:spacing w:before="0" w:after="0"/>
        <w:jc w:val="both"/>
        <w:rPr>
          <w:szCs w:val="20"/>
        </w:rPr>
      </w:pPr>
      <w:r w:rsidRPr="00906A2B">
        <w:rPr>
          <w:szCs w:val="20"/>
        </w:rPr>
        <w:t>ajutorul de stat/minimis/altor tipuri de ajutoare în conformitate cu prevederile ghidurilor specifice apelurilor de proiecte</w:t>
      </w:r>
    </w:p>
    <w:p w14:paraId="5F19BABA" w14:textId="77777777" w:rsidR="00073D0B" w:rsidRPr="00906A2B" w:rsidRDefault="00073D0B">
      <w:pPr>
        <w:pStyle w:val="bullet1"/>
        <w:tabs>
          <w:tab w:val="left" w:pos="9356"/>
        </w:tabs>
        <w:spacing w:before="0" w:after="0"/>
        <w:jc w:val="both"/>
        <w:rPr>
          <w:szCs w:val="20"/>
        </w:rPr>
      </w:pPr>
      <w:r w:rsidRPr="00906A2B">
        <w:rPr>
          <w:szCs w:val="20"/>
        </w:rPr>
        <w:t>regimul achiziţiilor publice, prin respectarea legislaţiei în vigoare.</w:t>
      </w:r>
    </w:p>
    <w:p w14:paraId="791D5CF0" w14:textId="77777777" w:rsidR="00073D0B" w:rsidRPr="00906A2B" w:rsidRDefault="00073D0B">
      <w:pPr>
        <w:tabs>
          <w:tab w:val="left" w:pos="3990"/>
          <w:tab w:val="left" w:pos="9356"/>
        </w:tabs>
        <w:spacing w:after="0"/>
        <w:ind w:left="2160"/>
        <w:jc w:val="both"/>
        <w:rPr>
          <w:rFonts w:ascii="Trebuchet MS" w:hAnsi="Trebuchet MS"/>
          <w:sz w:val="20"/>
          <w:szCs w:val="20"/>
        </w:rPr>
      </w:pPr>
      <w:r w:rsidRPr="00906A2B">
        <w:rPr>
          <w:rFonts w:ascii="Trebuchet MS" w:hAnsi="Trebuchet MS"/>
          <w:sz w:val="20"/>
          <w:szCs w:val="20"/>
        </w:rPr>
        <w:tab/>
      </w:r>
    </w:p>
    <w:p w14:paraId="76836E8D" w14:textId="77777777" w:rsidR="00073D0B" w:rsidRPr="00906A2B" w:rsidRDefault="00073D0B" w:rsidP="00F925B1">
      <w:pPr>
        <w:pStyle w:val="criterii"/>
        <w:numPr>
          <w:ilvl w:val="0"/>
          <w:numId w:val="25"/>
        </w:numPr>
        <w:tabs>
          <w:tab w:val="left" w:pos="9356"/>
        </w:tabs>
        <w:spacing w:before="0" w:after="0"/>
        <w:rPr>
          <w:szCs w:val="20"/>
        </w:rPr>
      </w:pPr>
      <w:r w:rsidRPr="00906A2B">
        <w:rPr>
          <w:szCs w:val="20"/>
        </w:rPr>
        <w:t>să fie înregistrată în contabilitatea beneficiarului, cu respectarea prevederilor art. 67 din Regulamentul (UE) nr. 1.303/2013.</w:t>
      </w:r>
    </w:p>
    <w:p w14:paraId="2B3511BB" w14:textId="77777777" w:rsidR="00073D0B" w:rsidRPr="00906A2B" w:rsidRDefault="00073D0B" w:rsidP="00F85E03">
      <w:pPr>
        <w:tabs>
          <w:tab w:val="left" w:pos="9356"/>
        </w:tabs>
        <w:ind w:right="-23"/>
        <w:jc w:val="both"/>
        <w:rPr>
          <w:rFonts w:ascii="Trebuchet MS" w:hAnsi="Trebuchet MS"/>
          <w:sz w:val="20"/>
          <w:szCs w:val="20"/>
        </w:rPr>
      </w:pPr>
      <w:r w:rsidRPr="00906A2B">
        <w:rPr>
          <w:rFonts w:ascii="Trebuchet MS" w:hAnsi="Trebuchet MS"/>
          <w:sz w:val="20"/>
          <w:szCs w:val="20"/>
        </w:rPr>
        <w:t>Luând în considerare cele anterior menţionate, pentru stabilirea eligibilităţii/ne-eligibilităţii cheltuielilor aferente se vor lua în considerare şi încadrările pe liniile bugetare.</w:t>
      </w:r>
    </w:p>
    <w:tbl>
      <w:tblPr>
        <w:tblW w:w="9392" w:type="dxa"/>
        <w:tblLayout w:type="fixed"/>
        <w:tblLook w:val="01E0" w:firstRow="1" w:lastRow="1" w:firstColumn="1" w:lastColumn="1" w:noHBand="0" w:noVBand="0"/>
      </w:tblPr>
      <w:tblGrid>
        <w:gridCol w:w="755"/>
        <w:gridCol w:w="8637"/>
      </w:tblGrid>
      <w:tr w:rsidR="00073D0B" w:rsidRPr="00906A2B" w14:paraId="2AC5A9D9" w14:textId="77777777" w:rsidTr="009110CF">
        <w:trPr>
          <w:trHeight w:val="356"/>
        </w:trPr>
        <w:tc>
          <w:tcPr>
            <w:tcW w:w="755" w:type="dxa"/>
            <w:tcBorders>
              <w:right w:val="single" w:sz="4" w:space="0" w:color="auto"/>
            </w:tcBorders>
          </w:tcPr>
          <w:p w14:paraId="2DF60C2D" w14:textId="77777777" w:rsidR="00073D0B" w:rsidRPr="00906A2B" w:rsidRDefault="00073D0B" w:rsidP="00F85E03">
            <w:pPr>
              <w:jc w:val="both"/>
              <w:rPr>
                <w:rFonts w:ascii="Trebuchet MS" w:hAnsi="Trebuchet MS"/>
                <w:sz w:val="20"/>
                <w:szCs w:val="20"/>
              </w:rPr>
            </w:pPr>
            <w:r w:rsidRPr="00906A2B">
              <w:rPr>
                <w:rFonts w:ascii="Trebuchet MS" w:hAnsi="Trebuchet MS"/>
                <w:noProof/>
                <w:sz w:val="20"/>
                <w:szCs w:val="20"/>
                <w:lang w:eastAsia="ro-RO"/>
              </w:rPr>
              <w:drawing>
                <wp:inline distT="0" distB="0" distL="0" distR="0" wp14:anchorId="1924A6AB" wp14:editId="2E1AA352">
                  <wp:extent cx="244475" cy="255270"/>
                  <wp:effectExtent l="0" t="0" r="317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tcPr>
          <w:p w14:paraId="533DDAA3" w14:textId="77777777" w:rsidR="00073D0B" w:rsidRPr="00906A2B" w:rsidRDefault="00073D0B" w:rsidP="00F85E03">
            <w:pPr>
              <w:jc w:val="both"/>
              <w:rPr>
                <w:rFonts w:ascii="Trebuchet MS" w:hAnsi="Trebuchet MS"/>
                <w:sz w:val="20"/>
                <w:szCs w:val="20"/>
              </w:rPr>
            </w:pPr>
            <w:r w:rsidRPr="000157FE">
              <w:rPr>
                <w:rFonts w:ascii="Trebuchet MS" w:hAnsi="Trebuchet MS"/>
                <w:sz w:val="20"/>
                <w:szCs w:val="20"/>
              </w:rPr>
              <w:t xml:space="preserve">Mecanismul de plată şi rambursare a cheltuielilor în cadrul contractelor de finanţare se realizează în conformitate cu prevederile OUG nr.40/23.09.2015, privind gestionarea financiară </w:t>
            </w:r>
            <w:r w:rsidRPr="00906A2B">
              <w:rPr>
                <w:rFonts w:ascii="Trebuchet MS" w:hAnsi="Trebuchet MS"/>
                <w:sz w:val="20"/>
                <w:szCs w:val="20"/>
              </w:rPr>
              <w:t>a fondurilor europene pentru perioada de programare 2014 – 2020, precum şi normele de aplicare aprobate prin HG nr. 93/2016</w:t>
            </w:r>
          </w:p>
          <w:p w14:paraId="06F97337" w14:textId="77777777" w:rsidR="00073D0B" w:rsidRPr="00906A2B" w:rsidRDefault="00073D0B" w:rsidP="00F85E03">
            <w:pPr>
              <w:jc w:val="both"/>
              <w:rPr>
                <w:rFonts w:ascii="Trebuchet MS" w:eastAsia="SimSun" w:hAnsi="Trebuchet MS"/>
                <w:sz w:val="20"/>
                <w:szCs w:val="20"/>
              </w:rPr>
            </w:pPr>
            <w:r w:rsidRPr="00906A2B">
              <w:rPr>
                <w:rFonts w:ascii="Trebuchet MS" w:hAnsi="Trebuchet MS"/>
                <w:sz w:val="20"/>
                <w:szCs w:val="20"/>
              </w:rPr>
              <w:t>Se va lua în considerare şi rezonabilitatea costurilor având în vedere OUG 66/2011 privind prevenirea, constatarea şi sancţionarea neregulilor apărute în obţinerea şi utilizarea fondurilor europene şi/sau a fondurilor publice naţionale aferente, cu modificările şi completarile ulterioare</w:t>
            </w:r>
          </w:p>
        </w:tc>
      </w:tr>
    </w:tbl>
    <w:p w14:paraId="7C11AB64" w14:textId="77777777" w:rsidR="00073D0B" w:rsidRPr="00906A2B" w:rsidRDefault="00073D0B" w:rsidP="00F85E03">
      <w:pPr>
        <w:tabs>
          <w:tab w:val="left" w:pos="9356"/>
        </w:tabs>
        <w:ind w:right="-23"/>
        <w:jc w:val="both"/>
        <w:rPr>
          <w:rFonts w:ascii="Trebuchet MS" w:hAnsi="Trebuchet MS"/>
          <w:b/>
          <w:color w:val="2F5496" w:themeColor="accent1" w:themeShade="BF"/>
          <w:sz w:val="20"/>
          <w:szCs w:val="20"/>
        </w:rPr>
      </w:pPr>
    </w:p>
    <w:p w14:paraId="4CE9190F"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3.</w:t>
      </w:r>
      <w:r w:rsidR="0019087C" w:rsidRPr="000157FE">
        <w:rPr>
          <w:rFonts w:ascii="Trebuchet MS" w:hAnsi="Trebuchet MS" w:cs="Arial"/>
          <w:b/>
          <w:bCs/>
          <w:color w:val="7030A0"/>
          <w:sz w:val="20"/>
          <w:szCs w:val="20"/>
        </w:rPr>
        <w:t>3</w:t>
      </w:r>
      <w:r w:rsidRPr="000157FE">
        <w:rPr>
          <w:rFonts w:ascii="Trebuchet MS" w:hAnsi="Trebuchet MS" w:cs="Arial"/>
          <w:b/>
          <w:bCs/>
          <w:color w:val="7030A0"/>
          <w:sz w:val="20"/>
          <w:szCs w:val="20"/>
        </w:rPr>
        <w:t>.1 Lista cheltuielilor eligibile cuprinde următoarele categorii de cheltuieli:</w:t>
      </w:r>
      <w:r w:rsidRPr="00906A2B" w:rsidDel="00AB1E04">
        <w:rPr>
          <w:rStyle w:val="FootnoteReference"/>
          <w:rFonts w:ascii="Trebuchet MS" w:eastAsiaTheme="majorEastAsia" w:hAnsi="Trebuchet MS"/>
          <w:b/>
          <w:bCs/>
          <w:color w:val="7030A0"/>
        </w:rPr>
        <w:t xml:space="preserve"> </w:t>
      </w:r>
    </w:p>
    <w:p w14:paraId="2573267F" w14:textId="77777777" w:rsidR="00073D0B" w:rsidRPr="00906A2B" w:rsidRDefault="00073D0B">
      <w:pPr>
        <w:tabs>
          <w:tab w:val="left" w:pos="9356"/>
        </w:tabs>
        <w:spacing w:before="100" w:beforeAutospacing="1" w:after="100" w:afterAutospacing="1"/>
        <w:ind w:right="-23"/>
        <w:jc w:val="both"/>
        <w:rPr>
          <w:rFonts w:ascii="Trebuchet MS" w:hAnsi="Trebuchet MS" w:cs="Calibri-Bold"/>
          <w:bCs/>
          <w:sz w:val="20"/>
          <w:szCs w:val="20"/>
          <w:lang w:eastAsia="ro-RO"/>
        </w:rPr>
      </w:pPr>
      <w:r w:rsidRPr="00906A2B">
        <w:rPr>
          <w:rFonts w:ascii="Trebuchet MS" w:hAnsi="Trebuchet MS" w:cs="Calibri-Bold"/>
          <w:bCs/>
          <w:sz w:val="20"/>
          <w:szCs w:val="20"/>
          <w:lang w:eastAsia="ro-RO"/>
        </w:rPr>
        <w:t>Categoriile și sub-categoriile de cheltuieli eligibile aplicabile în cadrul acestor apeluri de proiecte sunt:</w:t>
      </w:r>
    </w:p>
    <w:p w14:paraId="4D98AC01" w14:textId="77777777" w:rsidR="00073D0B" w:rsidRPr="00906A2B" w:rsidRDefault="00073D0B">
      <w:pPr>
        <w:tabs>
          <w:tab w:val="left" w:pos="180"/>
          <w:tab w:val="left" w:pos="720"/>
          <w:tab w:val="left" w:pos="9356"/>
        </w:tabs>
        <w:ind w:right="-23"/>
        <w:jc w:val="both"/>
        <w:rPr>
          <w:rFonts w:ascii="Trebuchet MS" w:hAnsi="Trebuchet MS"/>
          <w:sz w:val="20"/>
          <w:szCs w:val="20"/>
        </w:rPr>
      </w:pPr>
      <w:r w:rsidRPr="00906A2B">
        <w:rPr>
          <w:rFonts w:ascii="Trebuchet MS" w:hAnsi="Trebuchet MS"/>
          <w:sz w:val="20"/>
          <w:szCs w:val="20"/>
        </w:rPr>
        <w:t>Categorii de cheltuieli eligibile în cadrul acestor apeluri de proiecte:</w:t>
      </w:r>
    </w:p>
    <w:p w14:paraId="750B8258" w14:textId="77777777" w:rsidR="00073D0B" w:rsidRPr="00906A2B" w:rsidRDefault="00073D0B">
      <w:pPr>
        <w:tabs>
          <w:tab w:val="left" w:pos="9356"/>
        </w:tabs>
        <w:ind w:left="360"/>
        <w:jc w:val="both"/>
        <w:rPr>
          <w:rFonts w:ascii="Trebuchet MS" w:hAnsi="Trebuchet MS"/>
          <w:sz w:val="20"/>
          <w:szCs w:val="20"/>
        </w:rPr>
      </w:pPr>
      <w:r w:rsidRPr="00906A2B">
        <w:rPr>
          <w:rFonts w:ascii="Trebuchet MS" w:hAnsi="Trebuchet MS"/>
          <w:b/>
          <w:sz w:val="20"/>
          <w:szCs w:val="20"/>
        </w:rPr>
        <w:t>CAP.1 Cheltuieli pentru obţinerea şi amenajarea terenului</w:t>
      </w:r>
    </w:p>
    <w:p w14:paraId="55945DF5" w14:textId="77777777" w:rsidR="00073D0B" w:rsidRPr="00906A2B" w:rsidRDefault="00073D0B">
      <w:pPr>
        <w:tabs>
          <w:tab w:val="left" w:pos="9356"/>
        </w:tabs>
        <w:spacing w:after="0"/>
        <w:ind w:left="1134" w:hanging="425"/>
        <w:jc w:val="both"/>
        <w:rPr>
          <w:rFonts w:ascii="Trebuchet MS" w:hAnsi="Trebuchet MS"/>
          <w:sz w:val="20"/>
          <w:szCs w:val="20"/>
        </w:rPr>
      </w:pPr>
      <w:r w:rsidRPr="00906A2B">
        <w:rPr>
          <w:rFonts w:ascii="Trebuchet MS" w:hAnsi="Trebuchet MS"/>
          <w:sz w:val="20"/>
          <w:szCs w:val="20"/>
        </w:rPr>
        <w:t>1.2. Amenajarea terenului</w:t>
      </w:r>
    </w:p>
    <w:p w14:paraId="37E560BD" w14:textId="77777777" w:rsidR="00073D0B" w:rsidRPr="00906A2B" w:rsidRDefault="00073D0B">
      <w:pPr>
        <w:tabs>
          <w:tab w:val="left" w:pos="9356"/>
        </w:tabs>
        <w:spacing w:after="0"/>
        <w:ind w:left="1077"/>
        <w:jc w:val="both"/>
        <w:rPr>
          <w:rFonts w:ascii="Trebuchet MS" w:hAnsi="Trebuchet MS"/>
          <w:sz w:val="20"/>
          <w:szCs w:val="20"/>
        </w:rPr>
      </w:pPr>
      <w:r w:rsidRPr="00906A2B">
        <w:rPr>
          <w:rFonts w:ascii="Trebuchet MS" w:hAnsi="Trebuchet MS"/>
          <w:sz w:val="20"/>
          <w:szCs w:val="20"/>
        </w:rPr>
        <w:t>Se includ cheltuielile efectuate la începutul lucrărilor pentru pregătirea amplasamentului şi care constau în demolări, demontări, dezafectări, defrişări, evacuări materiale rezultate, sistematizări pe verticală, drenaje, epuismente (exclusiv cele aferente realizării lucrărilor pentru investiţia de bază), lucrări pentru pregătirea amplasamentului.</w:t>
      </w:r>
    </w:p>
    <w:p w14:paraId="75BCF93D" w14:textId="77777777" w:rsidR="00073D0B" w:rsidRPr="00906A2B" w:rsidRDefault="00073D0B">
      <w:pPr>
        <w:tabs>
          <w:tab w:val="left" w:pos="9356"/>
        </w:tabs>
        <w:spacing w:after="0"/>
        <w:ind w:left="1077"/>
        <w:jc w:val="both"/>
        <w:rPr>
          <w:rFonts w:ascii="Trebuchet MS" w:hAnsi="Trebuchet MS"/>
          <w:sz w:val="20"/>
          <w:szCs w:val="20"/>
        </w:rPr>
      </w:pPr>
    </w:p>
    <w:p w14:paraId="6DB29D68" w14:textId="77777777" w:rsidR="00073D0B" w:rsidRPr="00906A2B" w:rsidRDefault="00073D0B">
      <w:pPr>
        <w:tabs>
          <w:tab w:val="left" w:pos="9356"/>
        </w:tabs>
        <w:spacing w:after="0"/>
        <w:ind w:left="1077" w:hanging="368"/>
        <w:jc w:val="both"/>
        <w:rPr>
          <w:rFonts w:ascii="Trebuchet MS" w:hAnsi="Trebuchet MS"/>
          <w:sz w:val="20"/>
          <w:szCs w:val="20"/>
        </w:rPr>
      </w:pPr>
      <w:r w:rsidRPr="00906A2B">
        <w:rPr>
          <w:rFonts w:ascii="Trebuchet MS" w:hAnsi="Trebuchet MS"/>
          <w:sz w:val="20"/>
          <w:szCs w:val="20"/>
        </w:rPr>
        <w:t>1.3. Amenajări pentru protecţia mediului şi aducerea la starea iniţială</w:t>
      </w:r>
    </w:p>
    <w:p w14:paraId="784D8F8C" w14:textId="77777777" w:rsidR="00073D0B" w:rsidRPr="00906A2B" w:rsidRDefault="00073D0B">
      <w:pPr>
        <w:tabs>
          <w:tab w:val="left" w:pos="9356"/>
        </w:tabs>
        <w:spacing w:after="0"/>
        <w:ind w:left="1077"/>
        <w:jc w:val="both"/>
        <w:rPr>
          <w:rFonts w:ascii="Trebuchet MS" w:hAnsi="Trebuchet MS"/>
          <w:sz w:val="20"/>
          <w:szCs w:val="20"/>
        </w:rPr>
      </w:pPr>
      <w:r w:rsidRPr="00906A2B">
        <w:rPr>
          <w:rFonts w:ascii="Trebuchet MS" w:hAnsi="Trebuchet MS"/>
          <w:sz w:val="20"/>
          <w:szCs w:val="20"/>
        </w:rPr>
        <w:lastRenderedPageBreak/>
        <w:t>Se includ cheltuieli efectuate pentru lucrări şi acţiuni de protecţia mediului şi aducerea la starea iniţială, inclusiv pentru refacerea cadrului natural după terminarea lucrărilor, precum plantare de copaci şi reamenajarea spaţiilor verzi.</w:t>
      </w:r>
    </w:p>
    <w:p w14:paraId="5288D5EF" w14:textId="77777777" w:rsidR="00073D0B" w:rsidRPr="00906A2B" w:rsidRDefault="00073D0B">
      <w:pPr>
        <w:tabs>
          <w:tab w:val="left" w:pos="9356"/>
        </w:tabs>
        <w:spacing w:after="0"/>
        <w:ind w:left="1077"/>
        <w:jc w:val="both"/>
        <w:rPr>
          <w:rFonts w:ascii="Trebuchet MS" w:hAnsi="Trebuchet MS"/>
          <w:sz w:val="20"/>
          <w:szCs w:val="20"/>
        </w:rPr>
      </w:pPr>
    </w:p>
    <w:p w14:paraId="66841733" w14:textId="77777777" w:rsidR="00073D0B" w:rsidRPr="00906A2B" w:rsidRDefault="00073D0B">
      <w:pPr>
        <w:tabs>
          <w:tab w:val="left" w:pos="9356"/>
        </w:tabs>
        <w:spacing w:after="0"/>
        <w:ind w:left="1077" w:hanging="368"/>
        <w:jc w:val="both"/>
        <w:rPr>
          <w:rFonts w:ascii="Trebuchet MS" w:hAnsi="Trebuchet MS"/>
          <w:sz w:val="20"/>
          <w:szCs w:val="20"/>
        </w:rPr>
      </w:pPr>
      <w:r w:rsidRPr="00906A2B">
        <w:rPr>
          <w:rFonts w:ascii="Trebuchet MS" w:hAnsi="Trebuchet MS"/>
          <w:sz w:val="20"/>
          <w:szCs w:val="20"/>
        </w:rPr>
        <w:t>1.4. Cheltuieli pentru relocarea/protecţia utilităţilor (devieri reţele de utilităţi din amplasament)</w:t>
      </w:r>
    </w:p>
    <w:p w14:paraId="747AF683" w14:textId="77777777" w:rsidR="00073D0B" w:rsidRPr="00906A2B" w:rsidRDefault="00073D0B">
      <w:pPr>
        <w:tabs>
          <w:tab w:val="left" w:pos="9356"/>
        </w:tabs>
        <w:ind w:left="360"/>
        <w:jc w:val="both"/>
        <w:rPr>
          <w:rFonts w:ascii="Trebuchet MS" w:hAnsi="Trebuchet MS"/>
          <w:b/>
          <w:sz w:val="20"/>
          <w:szCs w:val="20"/>
        </w:rPr>
      </w:pPr>
    </w:p>
    <w:p w14:paraId="2C4FEA84" w14:textId="77777777" w:rsidR="00073D0B" w:rsidRPr="00906A2B" w:rsidRDefault="00073D0B">
      <w:pPr>
        <w:tabs>
          <w:tab w:val="left" w:pos="9356"/>
        </w:tabs>
        <w:ind w:left="360"/>
        <w:jc w:val="both"/>
        <w:rPr>
          <w:rFonts w:ascii="Trebuchet MS" w:hAnsi="Trebuchet MS"/>
          <w:b/>
          <w:sz w:val="20"/>
          <w:szCs w:val="20"/>
        </w:rPr>
      </w:pPr>
      <w:r w:rsidRPr="00906A2B">
        <w:rPr>
          <w:rFonts w:ascii="Trebuchet MS" w:hAnsi="Trebuchet MS"/>
          <w:b/>
          <w:sz w:val="20"/>
          <w:szCs w:val="20"/>
        </w:rPr>
        <w:t>CAP.2 Cheltuieli pentru asigurarea utilităţilor necesare obiectivului</w:t>
      </w:r>
    </w:p>
    <w:p w14:paraId="10E48539" w14:textId="77777777" w:rsidR="00073D0B" w:rsidRPr="00906A2B" w:rsidRDefault="00073D0B" w:rsidP="00F925B1">
      <w:pPr>
        <w:numPr>
          <w:ilvl w:val="0"/>
          <w:numId w:val="30"/>
        </w:numPr>
        <w:tabs>
          <w:tab w:val="left" w:pos="9356"/>
        </w:tabs>
        <w:spacing w:before="120" w:after="120" w:line="240" w:lineRule="auto"/>
        <w:ind w:hanging="371"/>
        <w:jc w:val="both"/>
        <w:rPr>
          <w:rFonts w:ascii="Trebuchet MS" w:hAnsi="Trebuchet MS"/>
          <w:sz w:val="20"/>
          <w:szCs w:val="20"/>
        </w:rPr>
      </w:pPr>
      <w:r w:rsidRPr="00906A2B">
        <w:rPr>
          <w:rFonts w:ascii="Trebuchet MS" w:hAnsi="Trebuchet MS"/>
          <w:sz w:val="20"/>
          <w:szCs w:val="20"/>
        </w:rPr>
        <w:t>Cheltuielile eligibile pentru asigurarea utilităţilor necesare funcţionării obiectivului de investiţie includ cheltuielile precum: alimentare cu apă, canalizare, alimentare cu gaze naturale, agent termic, energie electrică, telecomunicaţii, care se execută pe amplasamentul obiectivului de investiţie delimitat din punct de vedere juridic, precum şi cheltuielile aferente racordării la reţelele de utilităţi.</w:t>
      </w:r>
    </w:p>
    <w:p w14:paraId="29D7A92F" w14:textId="77777777" w:rsidR="00073D0B" w:rsidRPr="00906A2B" w:rsidRDefault="00073D0B">
      <w:pPr>
        <w:tabs>
          <w:tab w:val="left" w:pos="9356"/>
        </w:tabs>
        <w:spacing w:before="120" w:after="120" w:line="240" w:lineRule="auto"/>
        <w:jc w:val="both"/>
        <w:rPr>
          <w:rFonts w:ascii="Trebuchet MS" w:hAnsi="Trebuchet MS"/>
          <w:sz w:val="20"/>
          <w:szCs w:val="20"/>
        </w:rPr>
      </w:pPr>
    </w:p>
    <w:p w14:paraId="518242DF" w14:textId="77777777" w:rsidR="00073D0B" w:rsidRPr="00906A2B" w:rsidRDefault="00073D0B">
      <w:pPr>
        <w:tabs>
          <w:tab w:val="left" w:pos="9356"/>
        </w:tabs>
        <w:ind w:left="360"/>
        <w:jc w:val="both"/>
        <w:rPr>
          <w:rFonts w:ascii="Trebuchet MS" w:hAnsi="Trebuchet MS"/>
          <w:b/>
          <w:sz w:val="20"/>
          <w:szCs w:val="20"/>
        </w:rPr>
      </w:pPr>
      <w:r w:rsidRPr="00906A2B">
        <w:rPr>
          <w:rFonts w:ascii="Trebuchet MS" w:hAnsi="Trebuchet MS"/>
          <w:b/>
          <w:sz w:val="20"/>
          <w:szCs w:val="20"/>
        </w:rPr>
        <w:t>CAP.3  Cheltuieli pentru proiectare şi asistenţă tehnică</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073D0B" w:rsidRPr="00906A2B" w14:paraId="65500A1C" w14:textId="77777777" w:rsidTr="009110CF">
        <w:trPr>
          <w:trHeight w:val="356"/>
        </w:trPr>
        <w:tc>
          <w:tcPr>
            <w:tcW w:w="755" w:type="dxa"/>
            <w:tcBorders>
              <w:right w:val="single" w:sz="4" w:space="0" w:color="auto"/>
            </w:tcBorders>
            <w:vAlign w:val="center"/>
          </w:tcPr>
          <w:p w14:paraId="0D4C33D7" w14:textId="77777777" w:rsidR="00073D0B" w:rsidRPr="00906A2B" w:rsidRDefault="00073D0B">
            <w:pPr>
              <w:tabs>
                <w:tab w:val="left" w:pos="180"/>
                <w:tab w:val="left" w:pos="72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4EF85947" wp14:editId="2885E67D">
                  <wp:extent cx="244475" cy="255270"/>
                  <wp:effectExtent l="0" t="0" r="317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14:paraId="3F6D75E1" w14:textId="6BF797BC" w:rsidR="00073D0B" w:rsidRPr="00906A2B" w:rsidRDefault="00073D0B" w:rsidP="00925395">
            <w:pPr>
              <w:tabs>
                <w:tab w:val="left" w:pos="9356"/>
              </w:tabs>
              <w:spacing w:after="0"/>
              <w:jc w:val="both"/>
              <w:rPr>
                <w:rFonts w:ascii="Trebuchet MS" w:eastAsia="SimSun" w:hAnsi="Trebuchet MS"/>
                <w:b/>
                <w:sz w:val="20"/>
                <w:szCs w:val="20"/>
              </w:rPr>
            </w:pPr>
            <w:r w:rsidRPr="000157FE">
              <w:rPr>
                <w:rFonts w:ascii="Trebuchet MS" w:hAnsi="Trebuchet MS"/>
                <w:b/>
                <w:i/>
                <w:sz w:val="20"/>
                <w:szCs w:val="20"/>
                <w:u w:val="single"/>
              </w:rPr>
              <w:t xml:space="preserve">Sunt eligibilie cumulat, in limita maxima a 10% din valoarea cheltuielilor eligibile finantate în cadrul capitolului 4 „Cheltuieli pentru investiţia de bază” </w:t>
            </w:r>
            <w:r w:rsidR="00CC4838" w:rsidRPr="00906A2B">
              <w:rPr>
                <w:rFonts w:ascii="Trebuchet MS" w:hAnsi="Trebuchet MS"/>
                <w:b/>
                <w:i/>
                <w:sz w:val="20"/>
                <w:szCs w:val="20"/>
                <w:u w:val="single"/>
              </w:rPr>
              <w:t xml:space="preserve">, cu excepția </w:t>
            </w:r>
            <w:r w:rsidR="00CC4838" w:rsidRPr="00906A2B">
              <w:rPr>
                <w:rFonts w:ascii="Trebuchet MS" w:hAnsi="Trebuchet MS" w:cs="Calibri"/>
                <w:sz w:val="20"/>
                <w:szCs w:val="20"/>
              </w:rPr>
              <w:t>serviciilor de consultanță pentru asigurarea managementului proiectului, inclusiv cheltuieli necesare pentru pregatirea proiectului (în cazul externalizarii) și a c</w:t>
            </w:r>
            <w:r w:rsidR="00CC4838" w:rsidRPr="00906A2B">
              <w:rPr>
                <w:rFonts w:ascii="Trebuchet MS" w:hAnsi="Trebuchet MS"/>
                <w:b/>
                <w:sz w:val="20"/>
                <w:szCs w:val="20"/>
              </w:rPr>
              <w:t xml:space="preserve">heltuielilor cu </w:t>
            </w:r>
            <w:r w:rsidR="00CC4838" w:rsidRPr="00906A2B">
              <w:rPr>
                <w:rFonts w:ascii="Trebuchet MS" w:hAnsi="Trebuchet MS" w:cs="Calibri"/>
                <w:sz w:val="20"/>
                <w:szCs w:val="20"/>
              </w:rPr>
              <w:t xml:space="preserve">salariile membrilor echipei de management a proiectului, </w:t>
            </w:r>
            <w:r w:rsidR="00CC4838" w:rsidRPr="00906A2B">
              <w:rPr>
                <w:rFonts w:ascii="Trebuchet MS" w:hAnsi="Trebuchet MS"/>
                <w:b/>
                <w:i/>
                <w:sz w:val="20"/>
                <w:szCs w:val="20"/>
                <w:u w:val="single"/>
              </w:rPr>
              <w:t xml:space="preserve">. Acestea sunt </w:t>
            </w:r>
            <w:r w:rsidRPr="00906A2B">
              <w:rPr>
                <w:rFonts w:ascii="Trebuchet MS" w:hAnsi="Trebuchet MS"/>
                <w:b/>
                <w:i/>
                <w:sz w:val="20"/>
                <w:szCs w:val="20"/>
                <w:u w:val="single"/>
              </w:rPr>
              <w:t>detaliate după cum urmează:</w:t>
            </w:r>
          </w:p>
        </w:tc>
      </w:tr>
    </w:tbl>
    <w:p w14:paraId="4AA0B80D" w14:textId="77777777" w:rsidR="00073D0B" w:rsidRPr="00906A2B" w:rsidRDefault="00073D0B">
      <w:pPr>
        <w:tabs>
          <w:tab w:val="left" w:pos="9356"/>
        </w:tabs>
        <w:spacing w:after="0"/>
        <w:ind w:left="600"/>
        <w:jc w:val="both"/>
        <w:rPr>
          <w:rFonts w:ascii="Trebuchet MS" w:hAnsi="Trebuchet MS"/>
          <w:sz w:val="20"/>
          <w:szCs w:val="20"/>
        </w:rPr>
      </w:pPr>
    </w:p>
    <w:p w14:paraId="12C1A96F" w14:textId="77777777" w:rsidR="00073D0B" w:rsidRPr="000157FE" w:rsidRDefault="00073D0B">
      <w:pPr>
        <w:tabs>
          <w:tab w:val="left" w:pos="9356"/>
        </w:tabs>
        <w:spacing w:after="0"/>
        <w:ind w:left="600"/>
        <w:jc w:val="both"/>
        <w:rPr>
          <w:rFonts w:ascii="Trebuchet MS" w:hAnsi="Trebuchet MS"/>
          <w:sz w:val="20"/>
          <w:szCs w:val="20"/>
        </w:rPr>
      </w:pPr>
      <w:r w:rsidRPr="000157FE">
        <w:rPr>
          <w:rFonts w:ascii="Trebuchet MS" w:hAnsi="Trebuchet MS"/>
          <w:sz w:val="20"/>
          <w:szCs w:val="20"/>
        </w:rPr>
        <w:t>3.1. Studii de teren</w:t>
      </w:r>
    </w:p>
    <w:p w14:paraId="2A8DD194" w14:textId="77777777" w:rsidR="00073D0B" w:rsidRPr="00906A2B" w:rsidRDefault="00073D0B">
      <w:pPr>
        <w:tabs>
          <w:tab w:val="left" w:pos="9356"/>
        </w:tabs>
        <w:spacing w:after="0"/>
        <w:ind w:left="993"/>
        <w:jc w:val="both"/>
        <w:rPr>
          <w:rFonts w:ascii="Trebuchet MS" w:hAnsi="Trebuchet MS"/>
          <w:sz w:val="20"/>
          <w:szCs w:val="20"/>
        </w:rPr>
      </w:pPr>
      <w:r w:rsidRPr="000157FE">
        <w:rPr>
          <w:rFonts w:ascii="Trebuchet MS" w:hAnsi="Trebuchet MS"/>
          <w:sz w:val="20"/>
          <w:szCs w:val="20"/>
        </w:rPr>
        <w:t>Se cuprind cheltuielile pentru studii geotehnice, geologice, hidrologice, hidrogeotehnice, fotogrammetrice, topografice şi de stabilitate ale terenului pe care se amplasează obiectivul de investiţie, raport privind impactul asupra mediului și studii de specialitate necesare î</w:t>
      </w:r>
      <w:r w:rsidRPr="00906A2B">
        <w:rPr>
          <w:rFonts w:ascii="Trebuchet MS" w:hAnsi="Trebuchet MS"/>
          <w:sz w:val="20"/>
          <w:szCs w:val="20"/>
        </w:rPr>
        <w:t>n funcție de specificul investiției.</w:t>
      </w:r>
    </w:p>
    <w:p w14:paraId="1DADF4D5" w14:textId="77777777" w:rsidR="00073D0B" w:rsidRPr="00906A2B" w:rsidRDefault="00073D0B">
      <w:pPr>
        <w:tabs>
          <w:tab w:val="left" w:pos="9356"/>
        </w:tabs>
        <w:spacing w:after="0"/>
        <w:ind w:left="600"/>
        <w:jc w:val="both"/>
        <w:rPr>
          <w:rFonts w:ascii="Trebuchet MS" w:hAnsi="Trebuchet MS"/>
          <w:sz w:val="20"/>
          <w:szCs w:val="20"/>
        </w:rPr>
      </w:pPr>
    </w:p>
    <w:p w14:paraId="35964F98" w14:textId="77777777" w:rsidR="00073D0B" w:rsidRPr="00906A2B" w:rsidRDefault="00073D0B">
      <w:pPr>
        <w:tabs>
          <w:tab w:val="left" w:pos="9356"/>
        </w:tabs>
        <w:spacing w:after="0"/>
        <w:ind w:left="360" w:firstLine="207"/>
        <w:jc w:val="both"/>
        <w:rPr>
          <w:rFonts w:ascii="Trebuchet MS" w:hAnsi="Trebuchet MS"/>
          <w:sz w:val="20"/>
          <w:szCs w:val="20"/>
        </w:rPr>
      </w:pPr>
      <w:r w:rsidRPr="00906A2B">
        <w:rPr>
          <w:rFonts w:ascii="Trebuchet MS" w:hAnsi="Trebuchet MS"/>
          <w:sz w:val="20"/>
          <w:szCs w:val="20"/>
        </w:rPr>
        <w:t>3.2. Obţinerea de avize, acorduri, autorizaţii</w:t>
      </w:r>
    </w:p>
    <w:p w14:paraId="6278473E" w14:textId="77777777" w:rsidR="00073D0B" w:rsidRPr="00906A2B" w:rsidRDefault="00073D0B">
      <w:pPr>
        <w:tabs>
          <w:tab w:val="left" w:pos="9356"/>
        </w:tabs>
        <w:spacing w:after="0"/>
        <w:ind w:left="360" w:firstLine="349"/>
        <w:jc w:val="both"/>
        <w:rPr>
          <w:rFonts w:ascii="Trebuchet MS" w:hAnsi="Trebuchet MS"/>
          <w:sz w:val="20"/>
          <w:szCs w:val="20"/>
        </w:rPr>
      </w:pPr>
      <w:r w:rsidRPr="00906A2B">
        <w:rPr>
          <w:rFonts w:ascii="Trebuchet MS" w:hAnsi="Trebuchet MS"/>
          <w:sz w:val="20"/>
          <w:szCs w:val="20"/>
        </w:rPr>
        <w:t xml:space="preserve">    Se includ cheltuielile pentru:</w:t>
      </w:r>
    </w:p>
    <w:p w14:paraId="3B520B3D" w14:textId="77777777" w:rsidR="00073D0B" w:rsidRPr="00906A2B" w:rsidRDefault="00073D0B">
      <w:pPr>
        <w:tabs>
          <w:tab w:val="left" w:pos="9356"/>
        </w:tabs>
        <w:spacing w:after="0"/>
        <w:ind w:left="360" w:firstLine="633"/>
        <w:jc w:val="both"/>
        <w:rPr>
          <w:rFonts w:ascii="Trebuchet MS" w:hAnsi="Trebuchet MS"/>
          <w:sz w:val="20"/>
          <w:szCs w:val="20"/>
        </w:rPr>
      </w:pPr>
      <w:r w:rsidRPr="00906A2B">
        <w:rPr>
          <w:rFonts w:ascii="Trebuchet MS" w:hAnsi="Trebuchet MS"/>
          <w:sz w:val="20"/>
          <w:szCs w:val="20"/>
        </w:rPr>
        <w:t>a) obţinerea/prelungirea valabilităţii certificatului de urbanism;</w:t>
      </w:r>
    </w:p>
    <w:p w14:paraId="5585E459" w14:textId="77777777" w:rsidR="00073D0B" w:rsidRPr="00906A2B" w:rsidRDefault="00073D0B">
      <w:pPr>
        <w:tabs>
          <w:tab w:val="left" w:pos="9356"/>
        </w:tabs>
        <w:spacing w:after="0"/>
        <w:ind w:left="633" w:firstLine="360"/>
        <w:jc w:val="both"/>
        <w:rPr>
          <w:rFonts w:ascii="Trebuchet MS" w:hAnsi="Trebuchet MS"/>
          <w:sz w:val="20"/>
          <w:szCs w:val="20"/>
        </w:rPr>
      </w:pPr>
      <w:r w:rsidRPr="00906A2B">
        <w:rPr>
          <w:rFonts w:ascii="Trebuchet MS" w:hAnsi="Trebuchet MS"/>
          <w:sz w:val="20"/>
          <w:szCs w:val="20"/>
        </w:rPr>
        <w:t>b) obţinerea/prelungirea valabilităţii autorizaţiei de construire/desfiinţare;</w:t>
      </w:r>
    </w:p>
    <w:p w14:paraId="0C960539" w14:textId="77777777" w:rsidR="00073D0B" w:rsidRPr="00906A2B" w:rsidRDefault="00073D0B">
      <w:pPr>
        <w:tabs>
          <w:tab w:val="left" w:pos="9356"/>
        </w:tabs>
        <w:spacing w:after="0"/>
        <w:ind w:left="1276" w:hanging="283"/>
        <w:jc w:val="both"/>
        <w:rPr>
          <w:rFonts w:ascii="Trebuchet MS" w:hAnsi="Trebuchet MS"/>
          <w:sz w:val="20"/>
          <w:szCs w:val="20"/>
        </w:rPr>
      </w:pPr>
      <w:r w:rsidRPr="00906A2B">
        <w:rPr>
          <w:rFonts w:ascii="Trebuchet MS" w:hAnsi="Trebuchet MS"/>
          <w:sz w:val="20"/>
          <w:szCs w:val="20"/>
        </w:rPr>
        <w:t>c) obţinerea avizelor şi acordurilor pentru racorduri şi branşamente la reţele publice de apă, canalizare, gaze, termoficare, energie electrică, telefonie, obținerea avizului de protecție civilă ;</w:t>
      </w:r>
    </w:p>
    <w:p w14:paraId="72531BD8" w14:textId="77777777" w:rsidR="00073D0B" w:rsidRPr="00906A2B" w:rsidRDefault="00073D0B">
      <w:pPr>
        <w:tabs>
          <w:tab w:val="left" w:pos="9356"/>
        </w:tabs>
        <w:spacing w:after="0"/>
        <w:ind w:left="1276" w:hanging="283"/>
        <w:jc w:val="both"/>
        <w:rPr>
          <w:rFonts w:ascii="Trebuchet MS" w:hAnsi="Trebuchet MS"/>
          <w:sz w:val="20"/>
          <w:szCs w:val="20"/>
        </w:rPr>
      </w:pPr>
      <w:r w:rsidRPr="00906A2B">
        <w:rPr>
          <w:rFonts w:ascii="Trebuchet MS" w:hAnsi="Trebuchet MS"/>
          <w:sz w:val="20"/>
          <w:szCs w:val="20"/>
        </w:rPr>
        <w:t>d) întocmirea documentaţiei, obţinerea numărului cadastral provizoriu şi înregistrarea terenului în cartea funciară;</w:t>
      </w:r>
    </w:p>
    <w:p w14:paraId="796019E3" w14:textId="77777777" w:rsidR="00073D0B" w:rsidRPr="00906A2B" w:rsidRDefault="00073D0B">
      <w:pPr>
        <w:tabs>
          <w:tab w:val="left" w:pos="9356"/>
        </w:tabs>
        <w:spacing w:after="0"/>
        <w:ind w:left="633" w:firstLine="360"/>
        <w:jc w:val="both"/>
        <w:rPr>
          <w:rFonts w:ascii="Trebuchet MS" w:hAnsi="Trebuchet MS"/>
          <w:sz w:val="20"/>
          <w:szCs w:val="20"/>
        </w:rPr>
      </w:pPr>
      <w:r w:rsidRPr="00906A2B">
        <w:rPr>
          <w:rFonts w:ascii="Trebuchet MS" w:hAnsi="Trebuchet MS"/>
          <w:sz w:val="20"/>
          <w:szCs w:val="20"/>
        </w:rPr>
        <w:t>e) obţinerea acordului de mediu;</w:t>
      </w:r>
    </w:p>
    <w:p w14:paraId="76CE135F" w14:textId="77777777" w:rsidR="00073D0B" w:rsidRPr="00906A2B" w:rsidRDefault="00073D0B">
      <w:pPr>
        <w:tabs>
          <w:tab w:val="left" w:pos="9356"/>
        </w:tabs>
        <w:spacing w:after="0"/>
        <w:ind w:left="633" w:firstLine="360"/>
        <w:jc w:val="both"/>
        <w:rPr>
          <w:rFonts w:ascii="Trebuchet MS" w:hAnsi="Trebuchet MS"/>
          <w:sz w:val="20"/>
          <w:szCs w:val="20"/>
        </w:rPr>
      </w:pPr>
      <w:r w:rsidRPr="00906A2B">
        <w:rPr>
          <w:rFonts w:ascii="Trebuchet MS" w:hAnsi="Trebuchet MS"/>
          <w:sz w:val="20"/>
          <w:szCs w:val="20"/>
        </w:rPr>
        <w:t>f) alte avize, acorduri şi autorizaţii.</w:t>
      </w:r>
    </w:p>
    <w:p w14:paraId="5ACA11BB" w14:textId="77777777" w:rsidR="00073D0B" w:rsidRPr="00906A2B" w:rsidRDefault="00073D0B">
      <w:pPr>
        <w:tabs>
          <w:tab w:val="left" w:pos="9356"/>
        </w:tabs>
        <w:spacing w:after="0"/>
        <w:ind w:left="360"/>
        <w:jc w:val="both"/>
        <w:rPr>
          <w:rFonts w:ascii="Trebuchet MS" w:hAnsi="Trebuchet MS"/>
          <w:sz w:val="20"/>
          <w:szCs w:val="20"/>
        </w:rPr>
      </w:pPr>
    </w:p>
    <w:p w14:paraId="15171445" w14:textId="77777777" w:rsidR="00073D0B" w:rsidRPr="00906A2B" w:rsidRDefault="00073D0B">
      <w:pPr>
        <w:tabs>
          <w:tab w:val="left" w:pos="9356"/>
        </w:tabs>
        <w:spacing w:after="0"/>
        <w:ind w:left="360" w:firstLine="273"/>
        <w:jc w:val="both"/>
        <w:rPr>
          <w:rFonts w:ascii="Trebuchet MS" w:hAnsi="Trebuchet MS"/>
          <w:sz w:val="20"/>
          <w:szCs w:val="20"/>
        </w:rPr>
      </w:pPr>
      <w:r w:rsidRPr="00906A2B">
        <w:rPr>
          <w:rFonts w:ascii="Trebuchet MS" w:hAnsi="Trebuchet MS"/>
          <w:sz w:val="20"/>
          <w:szCs w:val="20"/>
        </w:rPr>
        <w:t>3.3. Proiectare şi inginerie</w:t>
      </w:r>
    </w:p>
    <w:p w14:paraId="31714CAC" w14:textId="77777777" w:rsidR="00073D0B" w:rsidRPr="00906A2B" w:rsidRDefault="00073D0B">
      <w:pPr>
        <w:tabs>
          <w:tab w:val="left" w:pos="9356"/>
        </w:tabs>
        <w:spacing w:after="0"/>
        <w:ind w:left="993"/>
        <w:jc w:val="both"/>
        <w:rPr>
          <w:rFonts w:ascii="Trebuchet MS" w:hAnsi="Trebuchet MS"/>
          <w:sz w:val="20"/>
          <w:szCs w:val="20"/>
        </w:rPr>
      </w:pPr>
      <w:r w:rsidRPr="00906A2B">
        <w:rPr>
          <w:rFonts w:ascii="Trebuchet MS" w:hAnsi="Trebuchet MS"/>
          <w:sz w:val="20"/>
          <w:szCs w:val="20"/>
        </w:rPr>
        <w:t xml:space="preserve">Se includ cheltuielile pentru elaborarea tuturor fazelor de proiectare (studiu de fezabilitate, proiect tehnic şi detalii de execuţie), pentru plata verificării tehnice a proiectării, precum şi </w:t>
      </w:r>
      <w:r w:rsidRPr="00906A2B">
        <w:rPr>
          <w:rFonts w:ascii="Trebuchet MS" w:hAnsi="Trebuchet MS"/>
          <w:sz w:val="20"/>
          <w:szCs w:val="20"/>
        </w:rPr>
        <w:lastRenderedPageBreak/>
        <w:t>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amplasament,etc).</w:t>
      </w:r>
    </w:p>
    <w:p w14:paraId="62971F66" w14:textId="77777777" w:rsidR="00073D0B" w:rsidRPr="00906A2B" w:rsidRDefault="00073D0B">
      <w:pPr>
        <w:tabs>
          <w:tab w:val="left" w:pos="9356"/>
        </w:tabs>
        <w:spacing w:after="0"/>
        <w:ind w:left="993"/>
        <w:jc w:val="both"/>
        <w:rPr>
          <w:rFonts w:ascii="Trebuchet MS" w:hAnsi="Trebuchet MS"/>
          <w:sz w:val="20"/>
          <w:szCs w:val="20"/>
        </w:rPr>
      </w:pPr>
    </w:p>
    <w:p w14:paraId="5A9C7FBE" w14:textId="77777777" w:rsidR="00073D0B" w:rsidRPr="00906A2B" w:rsidRDefault="00073D0B">
      <w:pPr>
        <w:tabs>
          <w:tab w:val="left" w:pos="9356"/>
        </w:tabs>
        <w:spacing w:after="0"/>
        <w:ind w:left="360" w:firstLine="207"/>
        <w:jc w:val="both"/>
        <w:rPr>
          <w:rFonts w:ascii="Trebuchet MS" w:hAnsi="Trebuchet MS"/>
          <w:sz w:val="20"/>
          <w:szCs w:val="20"/>
        </w:rPr>
      </w:pPr>
      <w:r w:rsidRPr="00906A2B">
        <w:rPr>
          <w:rFonts w:ascii="Trebuchet MS" w:hAnsi="Trebuchet MS"/>
          <w:sz w:val="20"/>
          <w:szCs w:val="20"/>
        </w:rPr>
        <w:t>3.4. Consultanţă</w:t>
      </w:r>
    </w:p>
    <w:p w14:paraId="40DD873F" w14:textId="77777777" w:rsidR="00073D0B" w:rsidRPr="00906A2B" w:rsidRDefault="00073D0B">
      <w:pPr>
        <w:tabs>
          <w:tab w:val="left" w:pos="9356"/>
        </w:tabs>
        <w:spacing w:after="0"/>
        <w:ind w:left="360" w:firstLine="633"/>
        <w:jc w:val="both"/>
        <w:rPr>
          <w:rFonts w:ascii="Trebuchet MS" w:hAnsi="Trebuchet MS"/>
          <w:sz w:val="20"/>
          <w:szCs w:val="20"/>
        </w:rPr>
      </w:pPr>
      <w:r w:rsidRPr="00906A2B">
        <w:rPr>
          <w:rFonts w:ascii="Trebuchet MS" w:hAnsi="Trebuchet MS"/>
          <w:sz w:val="20"/>
          <w:szCs w:val="20"/>
        </w:rPr>
        <w:t>Se includ cheltuielile efectuate, după caz, pentru:</w:t>
      </w:r>
    </w:p>
    <w:p w14:paraId="0D9A52F5" w14:textId="77777777" w:rsidR="00073D0B" w:rsidRPr="00906A2B" w:rsidRDefault="00073D0B">
      <w:pPr>
        <w:tabs>
          <w:tab w:val="left" w:pos="9356"/>
        </w:tabs>
        <w:spacing w:after="0"/>
        <w:ind w:left="1276" w:hanging="283"/>
        <w:jc w:val="both"/>
        <w:rPr>
          <w:rFonts w:ascii="Trebuchet MS" w:hAnsi="Trebuchet MS"/>
          <w:sz w:val="20"/>
          <w:szCs w:val="20"/>
        </w:rPr>
      </w:pPr>
      <w:r w:rsidRPr="00906A2B">
        <w:rPr>
          <w:rFonts w:ascii="Trebuchet MS" w:hAnsi="Trebuchet MS"/>
          <w:sz w:val="20"/>
          <w:szCs w:val="20"/>
        </w:rPr>
        <w:t>a) plata serviciilor de consultanţă la elaborarea cererii de finantare si a tuturor studiilor necesare intocmirii acesteia ;</w:t>
      </w:r>
    </w:p>
    <w:p w14:paraId="746D3706" w14:textId="77777777" w:rsidR="00073D0B" w:rsidRPr="00906A2B" w:rsidRDefault="00073D0B">
      <w:pPr>
        <w:tabs>
          <w:tab w:val="left" w:pos="9356"/>
        </w:tabs>
        <w:spacing w:after="0"/>
        <w:ind w:left="360" w:firstLine="633"/>
        <w:jc w:val="both"/>
        <w:rPr>
          <w:rFonts w:ascii="Trebuchet MS" w:hAnsi="Trebuchet MS"/>
          <w:sz w:val="20"/>
          <w:szCs w:val="20"/>
        </w:rPr>
      </w:pPr>
      <w:r w:rsidRPr="00906A2B">
        <w:rPr>
          <w:rFonts w:ascii="Trebuchet MS" w:hAnsi="Trebuchet MS"/>
          <w:sz w:val="20"/>
          <w:szCs w:val="20"/>
        </w:rPr>
        <w:t>b) plata serviciilor de consultanţă în domeniul managementului proiectului</w:t>
      </w:r>
    </w:p>
    <w:p w14:paraId="1CE4DFF6" w14:textId="77777777" w:rsidR="00073D0B" w:rsidRPr="00906A2B" w:rsidRDefault="007466FD" w:rsidP="00F85E03">
      <w:pPr>
        <w:jc w:val="both"/>
        <w:rPr>
          <w:rFonts w:ascii="Trebuchet MS" w:hAnsi="Trebuchet MS"/>
          <w:sz w:val="20"/>
          <w:szCs w:val="20"/>
        </w:rPr>
      </w:pPr>
      <w:r w:rsidRPr="00906A2B">
        <w:rPr>
          <w:rFonts w:ascii="Trebuchet MS" w:hAnsi="Trebuchet MS"/>
          <w:sz w:val="20"/>
          <w:szCs w:val="20"/>
        </w:rPr>
        <w:t xml:space="preserve">                 c) </w:t>
      </w:r>
      <w:r w:rsidR="00073D0B" w:rsidRPr="00906A2B">
        <w:rPr>
          <w:rFonts w:ascii="Trebuchet MS" w:hAnsi="Trebuchet MS"/>
          <w:sz w:val="20"/>
          <w:szCs w:val="20"/>
        </w:rPr>
        <w:t>serviciile de consultanţă/asistenţă juridică în scopul elaborării documentaţiei de atribuire şi/sau aplicării procedurilor de atribuire a contractelor de achiziţie publică, dacă este cazul</w:t>
      </w:r>
    </w:p>
    <w:p w14:paraId="1370A0BC" w14:textId="77777777" w:rsidR="007466FD" w:rsidRPr="00906A2B" w:rsidRDefault="007466FD">
      <w:pPr>
        <w:tabs>
          <w:tab w:val="left" w:pos="9356"/>
        </w:tabs>
        <w:spacing w:after="0"/>
        <w:jc w:val="both"/>
        <w:rPr>
          <w:rFonts w:ascii="Trebuchet MS" w:hAnsi="Trebuchet MS" w:cs="Calibri"/>
          <w:sz w:val="20"/>
          <w:szCs w:val="20"/>
        </w:rPr>
      </w:pPr>
      <w:r w:rsidRPr="00906A2B">
        <w:rPr>
          <w:rFonts w:ascii="Trebuchet MS" w:hAnsi="Trebuchet MS"/>
          <w:sz w:val="20"/>
          <w:szCs w:val="20"/>
        </w:rPr>
        <w:t xml:space="preserve">                 d) </w:t>
      </w:r>
      <w:r w:rsidRPr="00906A2B">
        <w:rPr>
          <w:rFonts w:ascii="Trebuchet MS" w:hAnsi="Trebuchet MS" w:cs="Calibri"/>
          <w:sz w:val="20"/>
          <w:szCs w:val="20"/>
        </w:rPr>
        <w:t>Servicii de consultanță pentru asigurarea managementului proiectului, inclusiv cheltuieli necesare pentru pregatirea proiectului (în cazul externalizarii)</w:t>
      </w:r>
    </w:p>
    <w:p w14:paraId="62D300E5" w14:textId="77777777" w:rsidR="004629A3" w:rsidRPr="00906A2B" w:rsidRDefault="004629A3">
      <w:pPr>
        <w:tabs>
          <w:tab w:val="left" w:pos="9356"/>
        </w:tabs>
        <w:spacing w:after="0"/>
        <w:ind w:left="284"/>
        <w:jc w:val="both"/>
        <w:rPr>
          <w:rFonts w:ascii="Trebuchet MS" w:hAnsi="Trebuchet MS" w:cs="Calibri"/>
          <w:sz w:val="20"/>
          <w:szCs w:val="20"/>
        </w:rPr>
      </w:pPr>
      <w:r w:rsidRPr="00906A2B">
        <w:rPr>
          <w:rFonts w:ascii="Trebuchet MS" w:hAnsi="Trebuchet MS"/>
          <w:sz w:val="20"/>
          <w:szCs w:val="20"/>
        </w:rPr>
        <w:t xml:space="preserve">            e) </w:t>
      </w:r>
      <w:r w:rsidRPr="00906A2B">
        <w:rPr>
          <w:rFonts w:ascii="Trebuchet MS" w:hAnsi="Trebuchet MS"/>
          <w:b/>
          <w:sz w:val="20"/>
          <w:szCs w:val="20"/>
        </w:rPr>
        <w:t xml:space="preserve">Cheltuielile cu </w:t>
      </w:r>
      <w:r w:rsidRPr="00906A2B">
        <w:rPr>
          <w:rFonts w:ascii="Trebuchet MS" w:hAnsi="Trebuchet MS" w:cs="Calibri"/>
          <w:sz w:val="20"/>
          <w:szCs w:val="20"/>
        </w:rPr>
        <w:t>salariile membrilor echipei de management a proiectului</w:t>
      </w:r>
    </w:p>
    <w:p w14:paraId="53D63EA9" w14:textId="77777777" w:rsidR="004629A3" w:rsidRPr="00906A2B" w:rsidRDefault="004629A3">
      <w:pPr>
        <w:spacing w:after="0" w:line="276" w:lineRule="auto"/>
        <w:jc w:val="both"/>
        <w:rPr>
          <w:rFonts w:ascii="Trebuchet MS" w:hAnsi="Trebuchet MS" w:cs="Calibri"/>
          <w:b/>
          <w:sz w:val="20"/>
          <w:szCs w:val="20"/>
        </w:rPr>
      </w:pPr>
    </w:p>
    <w:p w14:paraId="5D2EC1B1" w14:textId="77777777" w:rsidR="004629A3" w:rsidRPr="00906A2B" w:rsidRDefault="004629A3">
      <w:pPr>
        <w:spacing w:after="0" w:line="276" w:lineRule="auto"/>
        <w:jc w:val="both"/>
        <w:rPr>
          <w:rFonts w:ascii="Trebuchet MS" w:hAnsi="Trebuchet MS" w:cs="Calibri"/>
          <w:b/>
          <w:color w:val="FF0000"/>
          <w:sz w:val="20"/>
          <w:szCs w:val="20"/>
        </w:rPr>
      </w:pPr>
      <w:r w:rsidRPr="00906A2B">
        <w:rPr>
          <w:rFonts w:ascii="Trebuchet MS" w:hAnsi="Trebuchet MS" w:cs="Calibri"/>
          <w:b/>
          <w:sz w:val="20"/>
          <w:szCs w:val="20"/>
        </w:rPr>
        <w:t>Sunt eligibile cheltuielile cu salariile membrilor echipei de proiect, inclusiv contribuțiile angajatului și angajatorului, proporțional cu</w:t>
      </w:r>
      <w:r w:rsidRPr="00906A2B">
        <w:rPr>
          <w:rFonts w:ascii="Trebuchet MS" w:hAnsi="Trebuchet MS" w:cs="Calibri"/>
          <w:sz w:val="20"/>
          <w:szCs w:val="20"/>
        </w:rPr>
        <w:t xml:space="preserve"> </w:t>
      </w:r>
      <w:r w:rsidRPr="00906A2B">
        <w:rPr>
          <w:rFonts w:ascii="Trebuchet MS" w:hAnsi="Trebuchet MS" w:cs="Calibri"/>
          <w:b/>
          <w:sz w:val="20"/>
          <w:szCs w:val="20"/>
        </w:rPr>
        <w:t>timpul efectiv alocat activităților din proiect de la data semnării contractului de finanțare, cu  respectarea prevederilor legale în vigoare.</w:t>
      </w:r>
    </w:p>
    <w:p w14:paraId="65C99D82" w14:textId="77777777" w:rsidR="004629A3" w:rsidRPr="00906A2B" w:rsidRDefault="004629A3">
      <w:pPr>
        <w:spacing w:after="0" w:line="276" w:lineRule="auto"/>
        <w:jc w:val="both"/>
        <w:rPr>
          <w:rFonts w:ascii="Trebuchet MS" w:hAnsi="Trebuchet MS" w:cs="Calibri"/>
          <w:b/>
          <w:color w:val="FF0000"/>
          <w:sz w:val="20"/>
          <w:szCs w:val="20"/>
        </w:rPr>
      </w:pPr>
    </w:p>
    <w:p w14:paraId="02AC67E3" w14:textId="77777777" w:rsidR="004629A3" w:rsidRPr="00906A2B" w:rsidRDefault="004629A3">
      <w:pPr>
        <w:spacing w:after="0" w:line="276" w:lineRule="auto"/>
        <w:jc w:val="both"/>
        <w:rPr>
          <w:rFonts w:ascii="Trebuchet MS" w:hAnsi="Trebuchet MS" w:cs="Calibri"/>
          <w:sz w:val="20"/>
          <w:szCs w:val="20"/>
        </w:rPr>
      </w:pPr>
      <w:r w:rsidRPr="00906A2B">
        <w:rPr>
          <w:rFonts w:ascii="Trebuchet MS" w:hAnsi="Trebuchet MS" w:cs="Calibri"/>
          <w:sz w:val="20"/>
          <w:szCs w:val="20"/>
        </w:rPr>
        <w:t>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şi a legislaţiei naţionale aplicabile și zilele pentru care indemnizația pentru incapacitate temporară de muncă a salariaţilor este suportată de angajator.</w:t>
      </w:r>
    </w:p>
    <w:p w14:paraId="2B1A12E8" w14:textId="77777777" w:rsidR="004629A3" w:rsidRPr="00906A2B" w:rsidRDefault="004629A3">
      <w:pPr>
        <w:spacing w:after="0" w:line="276" w:lineRule="auto"/>
        <w:jc w:val="both"/>
        <w:rPr>
          <w:rFonts w:ascii="Trebuchet MS" w:hAnsi="Trebuchet MS" w:cs="Calibri"/>
          <w:b/>
          <w:sz w:val="20"/>
          <w:szCs w:val="20"/>
        </w:rPr>
      </w:pPr>
    </w:p>
    <w:p w14:paraId="225424E7" w14:textId="77777777" w:rsidR="004629A3" w:rsidRPr="00906A2B" w:rsidRDefault="004629A3">
      <w:pPr>
        <w:spacing w:after="0" w:line="276" w:lineRule="auto"/>
        <w:jc w:val="both"/>
        <w:rPr>
          <w:rFonts w:ascii="Trebuchet MS" w:hAnsi="Trebuchet MS" w:cs="Calibri"/>
          <w:sz w:val="20"/>
          <w:szCs w:val="20"/>
        </w:rPr>
      </w:pPr>
      <w:r w:rsidRPr="00906A2B">
        <w:rPr>
          <w:rFonts w:ascii="Trebuchet MS" w:hAnsi="Trebuchet MS" w:cs="Calibri"/>
          <w:sz w:val="20"/>
          <w:szCs w:val="20"/>
        </w:rPr>
        <w:t>Documentele justificative aferente cheltuielilor cu salariile:</w:t>
      </w:r>
    </w:p>
    <w:p w14:paraId="11187B80" w14:textId="77777777" w:rsidR="004629A3" w:rsidRPr="00906A2B" w:rsidRDefault="004629A3" w:rsidP="00F925B1">
      <w:pPr>
        <w:pStyle w:val="ListParagraph"/>
        <w:numPr>
          <w:ilvl w:val="0"/>
          <w:numId w:val="41"/>
        </w:numPr>
        <w:spacing w:after="0" w:line="276" w:lineRule="auto"/>
        <w:ind w:left="714" w:hanging="357"/>
        <w:contextualSpacing/>
        <w:jc w:val="both"/>
        <w:rPr>
          <w:rFonts w:ascii="Trebuchet MS" w:hAnsi="Trebuchet MS" w:cs="Calibri"/>
          <w:sz w:val="20"/>
          <w:szCs w:val="20"/>
        </w:rPr>
      </w:pPr>
      <w:r w:rsidRPr="00906A2B">
        <w:rPr>
          <w:rFonts w:ascii="Trebuchet MS" w:hAnsi="Trebuchet MS" w:cs="Calibri"/>
          <w:sz w:val="20"/>
          <w:szCs w:val="20"/>
        </w:rPr>
        <w:t>Dispozitii/decizii/ordine de numire in echipa de management/implementare a proiectului</w:t>
      </w:r>
    </w:p>
    <w:p w14:paraId="73469F36" w14:textId="77777777" w:rsidR="004629A3" w:rsidRPr="00906A2B" w:rsidRDefault="004629A3" w:rsidP="00F925B1">
      <w:pPr>
        <w:pStyle w:val="ListParagraph"/>
        <w:numPr>
          <w:ilvl w:val="0"/>
          <w:numId w:val="41"/>
        </w:numPr>
        <w:spacing w:after="0" w:line="276" w:lineRule="auto"/>
        <w:ind w:left="714" w:hanging="357"/>
        <w:contextualSpacing/>
        <w:jc w:val="both"/>
        <w:rPr>
          <w:rFonts w:ascii="Trebuchet MS" w:hAnsi="Trebuchet MS" w:cs="Calibri"/>
          <w:sz w:val="20"/>
          <w:szCs w:val="20"/>
        </w:rPr>
      </w:pPr>
      <w:r w:rsidRPr="00906A2B">
        <w:rPr>
          <w:rFonts w:ascii="Trebuchet MS" w:hAnsi="Trebuchet MS" w:cs="Calibri"/>
          <w:sz w:val="20"/>
          <w:szCs w:val="20"/>
        </w:rPr>
        <w:t>Contracte de muncă și ultimul act aditional la contractul de munca, daca este cazul si extras din REVISAL cu înregistrarea acestora</w:t>
      </w:r>
    </w:p>
    <w:p w14:paraId="7756BFEB" w14:textId="77777777" w:rsidR="004629A3" w:rsidRPr="00906A2B" w:rsidRDefault="004629A3" w:rsidP="00F925B1">
      <w:pPr>
        <w:pStyle w:val="ListParagraph"/>
        <w:numPr>
          <w:ilvl w:val="0"/>
          <w:numId w:val="41"/>
        </w:numPr>
        <w:spacing w:after="0" w:line="276" w:lineRule="auto"/>
        <w:ind w:left="714" w:hanging="357"/>
        <w:contextualSpacing/>
        <w:jc w:val="both"/>
        <w:rPr>
          <w:rFonts w:ascii="Trebuchet MS" w:hAnsi="Trebuchet MS" w:cs="Calibri"/>
          <w:sz w:val="20"/>
          <w:szCs w:val="20"/>
        </w:rPr>
      </w:pPr>
      <w:r w:rsidRPr="00906A2B">
        <w:rPr>
          <w:rFonts w:ascii="Trebuchet MS" w:hAnsi="Trebuchet MS" w:cs="Calibri"/>
          <w:sz w:val="20"/>
          <w:szCs w:val="20"/>
        </w:rPr>
        <w:t>Actele administrative de decizie internă privind numirea în funcția publică, dacă este cazul</w:t>
      </w:r>
    </w:p>
    <w:p w14:paraId="560D8A63" w14:textId="77777777" w:rsidR="004629A3" w:rsidRPr="00906A2B" w:rsidRDefault="004629A3" w:rsidP="00F925B1">
      <w:pPr>
        <w:pStyle w:val="ListParagraph"/>
        <w:numPr>
          <w:ilvl w:val="0"/>
          <w:numId w:val="41"/>
        </w:numPr>
        <w:spacing w:after="0" w:line="276" w:lineRule="auto"/>
        <w:ind w:left="714" w:hanging="357"/>
        <w:contextualSpacing/>
        <w:jc w:val="both"/>
        <w:rPr>
          <w:rFonts w:ascii="Trebuchet MS" w:hAnsi="Trebuchet MS" w:cs="Calibri"/>
          <w:sz w:val="20"/>
          <w:szCs w:val="20"/>
        </w:rPr>
      </w:pPr>
      <w:r w:rsidRPr="00906A2B">
        <w:rPr>
          <w:rFonts w:ascii="Trebuchet MS" w:hAnsi="Trebuchet MS" w:cs="Calibri"/>
          <w:sz w:val="20"/>
          <w:szCs w:val="20"/>
        </w:rPr>
        <w:t xml:space="preserve">Fisele postului </w:t>
      </w:r>
    </w:p>
    <w:p w14:paraId="6082E715" w14:textId="77777777" w:rsidR="004629A3" w:rsidRPr="00906A2B" w:rsidRDefault="004629A3" w:rsidP="00F925B1">
      <w:pPr>
        <w:pStyle w:val="ListParagraph"/>
        <w:numPr>
          <w:ilvl w:val="0"/>
          <w:numId w:val="41"/>
        </w:numPr>
        <w:spacing w:after="0" w:line="276" w:lineRule="auto"/>
        <w:ind w:left="714" w:hanging="357"/>
        <w:contextualSpacing/>
        <w:jc w:val="both"/>
        <w:rPr>
          <w:rFonts w:ascii="Trebuchet MS" w:hAnsi="Trebuchet MS" w:cs="Calibri"/>
          <w:sz w:val="20"/>
          <w:szCs w:val="20"/>
        </w:rPr>
      </w:pPr>
      <w:r w:rsidRPr="00906A2B">
        <w:rPr>
          <w:rFonts w:ascii="Trebuchet MS" w:hAnsi="Trebuchet MS" w:cs="Calibri"/>
          <w:sz w:val="20"/>
          <w:szCs w:val="20"/>
        </w:rPr>
        <w:t>Time-sheet-uri/pontaje pentru cei care nu au procent de 100% pe proiect</w:t>
      </w:r>
    </w:p>
    <w:p w14:paraId="18E7F8C8" w14:textId="77777777" w:rsidR="004629A3" w:rsidRPr="00906A2B" w:rsidRDefault="004629A3" w:rsidP="00F925B1">
      <w:pPr>
        <w:pStyle w:val="ListParagraph"/>
        <w:numPr>
          <w:ilvl w:val="0"/>
          <w:numId w:val="41"/>
        </w:numPr>
        <w:spacing w:after="0" w:line="276" w:lineRule="auto"/>
        <w:ind w:left="714" w:hanging="357"/>
        <w:contextualSpacing/>
        <w:jc w:val="both"/>
        <w:rPr>
          <w:rFonts w:ascii="Trebuchet MS" w:hAnsi="Trebuchet MS" w:cs="Calibri"/>
          <w:sz w:val="20"/>
          <w:szCs w:val="20"/>
        </w:rPr>
      </w:pPr>
      <w:r w:rsidRPr="00906A2B">
        <w:rPr>
          <w:rFonts w:ascii="Trebuchet MS" w:hAnsi="Trebuchet MS" w:cs="Calibri"/>
          <w:sz w:val="20"/>
          <w:szCs w:val="20"/>
        </w:rPr>
        <w:t>State de plata și centralizatoare ale acestora</w:t>
      </w:r>
    </w:p>
    <w:p w14:paraId="163FD691" w14:textId="77777777" w:rsidR="004629A3" w:rsidRPr="00906A2B" w:rsidRDefault="004629A3" w:rsidP="00F925B1">
      <w:pPr>
        <w:pStyle w:val="ListParagraph"/>
        <w:numPr>
          <w:ilvl w:val="0"/>
          <w:numId w:val="41"/>
        </w:numPr>
        <w:spacing w:after="0" w:line="276" w:lineRule="auto"/>
        <w:ind w:left="714" w:hanging="357"/>
        <w:contextualSpacing/>
        <w:jc w:val="both"/>
        <w:rPr>
          <w:rFonts w:ascii="Trebuchet MS" w:hAnsi="Trebuchet MS" w:cs="Calibri"/>
          <w:sz w:val="20"/>
          <w:szCs w:val="20"/>
        </w:rPr>
      </w:pPr>
      <w:r w:rsidRPr="00906A2B">
        <w:rPr>
          <w:rFonts w:ascii="Trebuchet MS" w:hAnsi="Trebuchet MS" w:cs="Calibri"/>
          <w:sz w:val="20"/>
          <w:szCs w:val="20"/>
        </w:rPr>
        <w:t>Ordine de plata și extrase de cont</w:t>
      </w:r>
    </w:p>
    <w:p w14:paraId="2A173E36" w14:textId="77777777" w:rsidR="004629A3" w:rsidRPr="00906A2B" w:rsidRDefault="004629A3" w:rsidP="00F925B1">
      <w:pPr>
        <w:pStyle w:val="ListParagraph"/>
        <w:numPr>
          <w:ilvl w:val="0"/>
          <w:numId w:val="41"/>
        </w:numPr>
        <w:tabs>
          <w:tab w:val="left" w:pos="9356"/>
        </w:tabs>
        <w:spacing w:after="0" w:line="276" w:lineRule="auto"/>
        <w:ind w:left="714" w:hanging="357"/>
        <w:jc w:val="both"/>
        <w:rPr>
          <w:rFonts w:ascii="Trebuchet MS" w:hAnsi="Trebuchet MS"/>
          <w:b/>
          <w:sz w:val="20"/>
          <w:szCs w:val="20"/>
        </w:rPr>
      </w:pPr>
      <w:r w:rsidRPr="00906A2B">
        <w:rPr>
          <w:rFonts w:ascii="Trebuchet MS" w:hAnsi="Trebuchet MS" w:cs="Calibri"/>
          <w:sz w:val="20"/>
          <w:szCs w:val="20"/>
        </w:rPr>
        <w:t>Registrul de casa, in cazul in care salariul se ridica de la casierie</w:t>
      </w:r>
    </w:p>
    <w:p w14:paraId="58BA66AC" w14:textId="77777777" w:rsidR="00280E4E" w:rsidRPr="00906A2B" w:rsidRDefault="00280E4E" w:rsidP="00F925B1">
      <w:pPr>
        <w:numPr>
          <w:ilvl w:val="0"/>
          <w:numId w:val="41"/>
        </w:numPr>
        <w:shd w:val="clear" w:color="auto" w:fill="FFFFFF"/>
        <w:spacing w:after="0" w:line="202" w:lineRule="atLeast"/>
        <w:ind w:left="714" w:hanging="357"/>
        <w:jc w:val="both"/>
        <w:rPr>
          <w:rFonts w:ascii="Trebuchet MS" w:hAnsi="Trebuchet MS" w:cs="Arial"/>
          <w:color w:val="222222"/>
          <w:sz w:val="20"/>
          <w:szCs w:val="20"/>
        </w:rPr>
      </w:pPr>
      <w:r w:rsidRPr="00906A2B">
        <w:rPr>
          <w:rFonts w:ascii="Trebuchet MS" w:hAnsi="Trebuchet MS" w:cs="Arial"/>
          <w:color w:val="222222"/>
          <w:sz w:val="20"/>
          <w:szCs w:val="20"/>
        </w:rPr>
        <w:t>Pentru proiectele care vor avea o valoare eligibila sub 5.140.000 euro, numarul maxim va fi de 4 persoane</w:t>
      </w:r>
    </w:p>
    <w:p w14:paraId="0201B226" w14:textId="77777777" w:rsidR="00280E4E" w:rsidRPr="00906A2B" w:rsidRDefault="00280E4E" w:rsidP="00F925B1">
      <w:pPr>
        <w:numPr>
          <w:ilvl w:val="0"/>
          <w:numId w:val="41"/>
        </w:numPr>
        <w:shd w:val="clear" w:color="auto" w:fill="FFFFFF"/>
        <w:spacing w:after="0" w:line="202" w:lineRule="atLeast"/>
        <w:ind w:left="714" w:hanging="357"/>
        <w:jc w:val="both"/>
        <w:rPr>
          <w:rFonts w:ascii="Trebuchet MS" w:hAnsi="Trebuchet MS" w:cs="Arial"/>
          <w:color w:val="222222"/>
          <w:sz w:val="20"/>
          <w:szCs w:val="20"/>
        </w:rPr>
      </w:pPr>
      <w:r w:rsidRPr="00906A2B">
        <w:rPr>
          <w:rFonts w:ascii="Trebuchet MS" w:hAnsi="Trebuchet MS" w:cs="Arial"/>
          <w:color w:val="222222"/>
          <w:sz w:val="20"/>
          <w:szCs w:val="20"/>
        </w:rPr>
        <w:t>Pentru proiectele care  vor avea o valoare eligibila peste 5.140.000 euro, numarul maxim va fi de 7 persoane.</w:t>
      </w:r>
    </w:p>
    <w:p w14:paraId="161C113B" w14:textId="77777777" w:rsidR="004629A3" w:rsidRPr="00906A2B" w:rsidRDefault="004629A3" w:rsidP="00F85E03">
      <w:pPr>
        <w:tabs>
          <w:tab w:val="left" w:pos="9356"/>
        </w:tabs>
        <w:spacing w:after="0"/>
        <w:jc w:val="both"/>
        <w:rPr>
          <w:rFonts w:ascii="Trebuchet MS" w:hAnsi="Trebuchet MS"/>
          <w:sz w:val="20"/>
          <w:szCs w:val="20"/>
        </w:rPr>
      </w:pPr>
    </w:p>
    <w:p w14:paraId="4DCDCB78" w14:textId="77777777" w:rsidR="00073D0B" w:rsidRPr="00906A2B" w:rsidRDefault="00073D0B">
      <w:pPr>
        <w:tabs>
          <w:tab w:val="left" w:pos="9356"/>
        </w:tabs>
        <w:spacing w:after="0"/>
        <w:ind w:left="1276" w:hanging="283"/>
        <w:jc w:val="both"/>
        <w:rPr>
          <w:rFonts w:ascii="Trebuchet MS" w:hAnsi="Trebuchet MS"/>
          <w:sz w:val="20"/>
          <w:szCs w:val="20"/>
        </w:rPr>
      </w:pPr>
    </w:p>
    <w:p w14:paraId="6B038C90" w14:textId="77777777" w:rsidR="00073D0B" w:rsidRPr="00906A2B" w:rsidRDefault="00073D0B">
      <w:pPr>
        <w:tabs>
          <w:tab w:val="left" w:pos="9356"/>
        </w:tabs>
        <w:spacing w:after="0"/>
        <w:ind w:left="360" w:firstLine="207"/>
        <w:jc w:val="both"/>
        <w:rPr>
          <w:rFonts w:ascii="Trebuchet MS" w:hAnsi="Trebuchet MS"/>
          <w:sz w:val="20"/>
          <w:szCs w:val="20"/>
        </w:rPr>
      </w:pPr>
      <w:r w:rsidRPr="00906A2B">
        <w:rPr>
          <w:rFonts w:ascii="Trebuchet MS" w:hAnsi="Trebuchet MS"/>
          <w:sz w:val="20"/>
          <w:szCs w:val="20"/>
        </w:rPr>
        <w:lastRenderedPageBreak/>
        <w:t>3.5. Asistenţă tehnică</w:t>
      </w:r>
    </w:p>
    <w:p w14:paraId="02346594" w14:textId="77777777" w:rsidR="00073D0B" w:rsidRPr="00906A2B" w:rsidRDefault="00073D0B">
      <w:pPr>
        <w:tabs>
          <w:tab w:val="left" w:pos="9356"/>
        </w:tabs>
        <w:spacing w:after="0"/>
        <w:ind w:left="360" w:firstLine="633"/>
        <w:jc w:val="both"/>
        <w:rPr>
          <w:rFonts w:ascii="Trebuchet MS" w:hAnsi="Trebuchet MS"/>
          <w:sz w:val="20"/>
          <w:szCs w:val="20"/>
        </w:rPr>
      </w:pPr>
      <w:r w:rsidRPr="00906A2B">
        <w:rPr>
          <w:rFonts w:ascii="Trebuchet MS" w:hAnsi="Trebuchet MS"/>
          <w:sz w:val="20"/>
          <w:szCs w:val="20"/>
        </w:rPr>
        <w:t>Se includ cheltuielile efectuate, după caz, pentru:</w:t>
      </w:r>
    </w:p>
    <w:p w14:paraId="2F299C95" w14:textId="77777777" w:rsidR="00073D0B" w:rsidRPr="00906A2B" w:rsidRDefault="00073D0B">
      <w:pPr>
        <w:tabs>
          <w:tab w:val="left" w:pos="9356"/>
        </w:tabs>
        <w:spacing w:after="0"/>
        <w:ind w:left="1276" w:hanging="283"/>
        <w:jc w:val="both"/>
        <w:rPr>
          <w:rFonts w:ascii="Trebuchet MS" w:hAnsi="Trebuchet MS"/>
          <w:sz w:val="20"/>
          <w:szCs w:val="20"/>
        </w:rPr>
      </w:pPr>
      <w:r w:rsidRPr="00906A2B">
        <w:rPr>
          <w:rFonts w:ascii="Trebuchet MS" w:hAnsi="Trebuchet MS"/>
          <w:sz w:val="20"/>
          <w:szCs w:val="20"/>
        </w:rPr>
        <w:t>a) asistenţă tehnică din partea proiectantului pe perioada de execuţie a lucrărilor (în cazul în care aceasta nu intră în tarifarea proiectului);</w:t>
      </w:r>
    </w:p>
    <w:p w14:paraId="6A68D459" w14:textId="77777777" w:rsidR="00073D0B" w:rsidRPr="00906A2B" w:rsidRDefault="00073D0B">
      <w:pPr>
        <w:tabs>
          <w:tab w:val="left" w:pos="9356"/>
        </w:tabs>
        <w:spacing w:after="0"/>
        <w:ind w:left="1276" w:hanging="283"/>
        <w:jc w:val="both"/>
        <w:rPr>
          <w:rFonts w:ascii="Trebuchet MS" w:hAnsi="Trebuchet MS"/>
          <w:sz w:val="20"/>
          <w:szCs w:val="20"/>
        </w:rPr>
      </w:pPr>
      <w:r w:rsidRPr="00906A2B">
        <w:rPr>
          <w:rFonts w:ascii="Trebuchet MS" w:hAnsi="Trebuchet MS"/>
          <w:sz w:val="20"/>
          <w:szCs w:val="20"/>
        </w:rPr>
        <w:t>b) plata diriginţilor de şantier, desemnaţi de autoritatea contractantă, autorizaţi conform prevederilor legale pentru verificarea execuţiei lucrărilor de construcţii şi instalaţii.</w:t>
      </w:r>
    </w:p>
    <w:p w14:paraId="52A75178" w14:textId="77777777" w:rsidR="00C7245D" w:rsidRPr="00906A2B" w:rsidRDefault="00C7245D">
      <w:pPr>
        <w:tabs>
          <w:tab w:val="left" w:pos="9356"/>
        </w:tabs>
        <w:ind w:left="360"/>
        <w:jc w:val="both"/>
        <w:rPr>
          <w:rFonts w:ascii="Trebuchet MS" w:hAnsi="Trebuchet MS"/>
          <w:b/>
          <w:sz w:val="20"/>
          <w:szCs w:val="20"/>
        </w:rPr>
      </w:pPr>
    </w:p>
    <w:p w14:paraId="77ED3B16" w14:textId="77777777" w:rsidR="00073D0B" w:rsidRPr="00906A2B" w:rsidRDefault="00073D0B">
      <w:pPr>
        <w:tabs>
          <w:tab w:val="left" w:pos="9356"/>
        </w:tabs>
        <w:ind w:left="360"/>
        <w:jc w:val="both"/>
        <w:rPr>
          <w:rFonts w:ascii="Trebuchet MS" w:hAnsi="Trebuchet MS"/>
          <w:b/>
          <w:sz w:val="20"/>
          <w:szCs w:val="20"/>
        </w:rPr>
      </w:pPr>
      <w:r w:rsidRPr="00906A2B">
        <w:rPr>
          <w:rFonts w:ascii="Trebuchet MS" w:hAnsi="Trebuchet MS"/>
          <w:b/>
          <w:sz w:val="20"/>
          <w:szCs w:val="20"/>
        </w:rPr>
        <w:t>CAP. 4 Cheltuieli pentru investiţia de bază</w:t>
      </w:r>
    </w:p>
    <w:p w14:paraId="6300BAAB" w14:textId="77777777" w:rsidR="00073D0B" w:rsidRPr="00906A2B" w:rsidRDefault="00073D0B">
      <w:pPr>
        <w:tabs>
          <w:tab w:val="left" w:pos="9356"/>
        </w:tabs>
        <w:ind w:left="567"/>
        <w:jc w:val="both"/>
        <w:rPr>
          <w:rFonts w:ascii="Trebuchet MS" w:hAnsi="Trebuchet MS"/>
          <w:sz w:val="20"/>
          <w:szCs w:val="20"/>
        </w:rPr>
      </w:pPr>
      <w:r w:rsidRPr="00906A2B">
        <w:rPr>
          <w:rFonts w:ascii="Trebuchet MS" w:hAnsi="Trebuchet MS"/>
          <w:sz w:val="20"/>
          <w:szCs w:val="20"/>
        </w:rPr>
        <w:t>4.1. Construcţii şi instalaţii</w:t>
      </w:r>
    </w:p>
    <w:p w14:paraId="2E061FBE" w14:textId="77777777" w:rsidR="00073D0B" w:rsidRPr="00906A2B" w:rsidRDefault="00073D0B">
      <w:pPr>
        <w:tabs>
          <w:tab w:val="left" w:pos="9356"/>
        </w:tabs>
        <w:ind w:left="567"/>
        <w:jc w:val="both"/>
        <w:rPr>
          <w:rFonts w:ascii="Trebuchet MS" w:hAnsi="Trebuchet MS"/>
          <w:sz w:val="20"/>
          <w:szCs w:val="20"/>
        </w:rPr>
      </w:pPr>
      <w:r w:rsidRPr="00906A2B">
        <w:rPr>
          <w:rFonts w:ascii="Trebuchet MS" w:hAnsi="Trebuchet MS"/>
          <w:sz w:val="20"/>
          <w:szCs w:val="20"/>
        </w:rPr>
        <w:t>Se cuprind cheltuielile aferente execuţiei tuturor obiectelor cuprinse în obiectivul de investiţie.</w:t>
      </w:r>
    </w:p>
    <w:p w14:paraId="3BFC8BE6" w14:textId="77777777" w:rsidR="00073D0B" w:rsidRPr="00906A2B" w:rsidRDefault="00073D0B">
      <w:pPr>
        <w:tabs>
          <w:tab w:val="left" w:pos="9356"/>
        </w:tabs>
        <w:spacing w:after="0"/>
        <w:ind w:left="360" w:firstLine="207"/>
        <w:jc w:val="both"/>
        <w:rPr>
          <w:rFonts w:ascii="Trebuchet MS" w:hAnsi="Trebuchet MS"/>
          <w:sz w:val="20"/>
          <w:szCs w:val="20"/>
        </w:rPr>
      </w:pPr>
      <w:r w:rsidRPr="00906A2B">
        <w:rPr>
          <w:rFonts w:ascii="Trebuchet MS" w:hAnsi="Trebuchet MS"/>
          <w:sz w:val="20"/>
          <w:szCs w:val="20"/>
        </w:rPr>
        <w:t>4.2. Dotări</w:t>
      </w:r>
      <w:r w:rsidRPr="00906A2B">
        <w:rPr>
          <w:rFonts w:ascii="Trebuchet MS" w:hAnsi="Trebuchet MS"/>
          <w:b/>
          <w:sz w:val="20"/>
          <w:szCs w:val="20"/>
        </w:rPr>
        <w:t xml:space="preserve"> </w:t>
      </w:r>
      <w:r w:rsidRPr="00906A2B">
        <w:rPr>
          <w:rFonts w:ascii="Trebuchet MS" w:hAnsi="Trebuchet MS"/>
          <w:sz w:val="20"/>
          <w:szCs w:val="20"/>
        </w:rPr>
        <w:t>(se includ utilaje, echipamente tehnologice şi funcţionale cu si fara montaj, dotari)</w:t>
      </w:r>
    </w:p>
    <w:p w14:paraId="628FC228" w14:textId="77777777" w:rsidR="00073D0B" w:rsidRPr="00906A2B" w:rsidRDefault="00073D0B">
      <w:pPr>
        <w:tabs>
          <w:tab w:val="left" w:pos="9356"/>
        </w:tabs>
        <w:spacing w:after="0"/>
        <w:ind w:left="360" w:firstLine="207"/>
        <w:jc w:val="both"/>
        <w:rPr>
          <w:rFonts w:ascii="Trebuchet MS" w:hAnsi="Trebuchet MS"/>
          <w:b/>
          <w:sz w:val="20"/>
          <w:szCs w:val="20"/>
        </w:rPr>
      </w:pPr>
    </w:p>
    <w:p w14:paraId="40185CEF" w14:textId="77777777" w:rsidR="00073D0B" w:rsidRPr="00906A2B" w:rsidRDefault="00073D0B">
      <w:pPr>
        <w:tabs>
          <w:tab w:val="left" w:pos="9356"/>
        </w:tabs>
        <w:ind w:left="709"/>
        <w:jc w:val="both"/>
        <w:rPr>
          <w:rFonts w:ascii="Trebuchet MS" w:hAnsi="Trebuchet MS"/>
          <w:sz w:val="20"/>
          <w:szCs w:val="20"/>
        </w:rPr>
      </w:pPr>
      <w:r w:rsidRPr="00906A2B">
        <w:rPr>
          <w:rFonts w:ascii="Trebuchet MS" w:hAnsi="Trebuchet MS"/>
          <w:sz w:val="20"/>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01B225F4" w14:textId="77777777" w:rsidR="00073D0B" w:rsidRPr="00906A2B" w:rsidRDefault="00073D0B">
      <w:pPr>
        <w:tabs>
          <w:tab w:val="left" w:pos="9356"/>
        </w:tabs>
        <w:ind w:left="709"/>
        <w:jc w:val="both"/>
        <w:rPr>
          <w:rFonts w:ascii="Trebuchet MS" w:hAnsi="Trebuchet MS"/>
          <w:sz w:val="20"/>
          <w:szCs w:val="20"/>
        </w:rPr>
      </w:pPr>
      <w:r w:rsidRPr="00906A2B">
        <w:rPr>
          <w:rFonts w:ascii="Trebuchet MS" w:hAnsi="Trebuchet MS"/>
          <w:sz w:val="20"/>
          <w:szCs w:val="20"/>
        </w:rPr>
        <w:t>Se includ cheltuielile pentru achiziţionarea utilajelor şi echipamentelor care nu necesită montaj, precum şi a echipamentelor de transport tehnologic .</w:t>
      </w:r>
    </w:p>
    <w:p w14:paraId="2A66AF0C" w14:textId="77777777" w:rsidR="00073D0B" w:rsidRPr="00906A2B" w:rsidRDefault="00073D0B">
      <w:pPr>
        <w:tabs>
          <w:tab w:val="left" w:pos="9356"/>
        </w:tabs>
        <w:ind w:left="709"/>
        <w:jc w:val="both"/>
        <w:rPr>
          <w:rFonts w:ascii="Trebuchet MS" w:hAnsi="Trebuchet MS"/>
          <w:sz w:val="20"/>
          <w:szCs w:val="20"/>
        </w:rPr>
      </w:pPr>
      <w:r w:rsidRPr="00906A2B">
        <w:rPr>
          <w:rFonts w:ascii="Trebuchet MS" w:hAnsi="Trebuchet MS"/>
          <w:sz w:val="20"/>
          <w:szCs w:val="20"/>
        </w:rPr>
        <w:t>Se cuprind cheltuielile pentru procurarea de bunuri care, conform legii, intră în categoria mijloacelor fixe şi/sau obiectelor de inventar, sunt  necesare implementarii proiectului şi respectă prevederile contractului de finanţare.</w:t>
      </w:r>
    </w:p>
    <w:p w14:paraId="40563C0C" w14:textId="77777777" w:rsidR="00073D0B" w:rsidRPr="00906A2B" w:rsidRDefault="00073D0B">
      <w:pPr>
        <w:tabs>
          <w:tab w:val="left" w:pos="9356"/>
        </w:tabs>
        <w:spacing w:after="0"/>
        <w:jc w:val="both"/>
        <w:rPr>
          <w:rFonts w:ascii="Trebuchet MS" w:hAnsi="Trebuchet MS"/>
          <w:sz w:val="20"/>
          <w:szCs w:val="20"/>
        </w:rPr>
      </w:pPr>
    </w:p>
    <w:p w14:paraId="474A7D4A" w14:textId="77777777" w:rsidR="00073D0B" w:rsidRPr="00906A2B" w:rsidRDefault="00073D0B">
      <w:pPr>
        <w:tabs>
          <w:tab w:val="left" w:pos="9356"/>
        </w:tabs>
        <w:spacing w:after="0"/>
        <w:ind w:left="360" w:firstLine="207"/>
        <w:jc w:val="both"/>
        <w:rPr>
          <w:rFonts w:ascii="Trebuchet MS" w:hAnsi="Trebuchet MS"/>
          <w:sz w:val="20"/>
          <w:szCs w:val="20"/>
        </w:rPr>
      </w:pPr>
      <w:r w:rsidRPr="00906A2B">
        <w:rPr>
          <w:rFonts w:ascii="Trebuchet MS" w:hAnsi="Trebuchet MS"/>
          <w:sz w:val="20"/>
          <w:szCs w:val="20"/>
        </w:rPr>
        <w:t>4.3. Construcţii, instalaţii si dotari - cheltuieli conexe investiției de bază</w:t>
      </w:r>
    </w:p>
    <w:p w14:paraId="0FB54D10" w14:textId="77777777" w:rsidR="00073D0B" w:rsidRPr="00906A2B" w:rsidRDefault="00073D0B">
      <w:pPr>
        <w:tabs>
          <w:tab w:val="left" w:pos="9356"/>
        </w:tabs>
        <w:spacing w:after="0"/>
        <w:ind w:left="360" w:firstLine="207"/>
        <w:jc w:val="both"/>
        <w:rPr>
          <w:rFonts w:ascii="Trebuchet MS" w:hAnsi="Trebuchet MS"/>
          <w:sz w:val="20"/>
          <w:szCs w:val="20"/>
        </w:rPr>
      </w:pPr>
    </w:p>
    <w:p w14:paraId="395A15BC" w14:textId="77777777" w:rsidR="00073D0B" w:rsidRPr="00906A2B" w:rsidRDefault="00073D0B">
      <w:pPr>
        <w:tabs>
          <w:tab w:val="left" w:pos="9356"/>
        </w:tabs>
        <w:spacing w:after="0"/>
        <w:ind w:left="709"/>
        <w:jc w:val="both"/>
        <w:rPr>
          <w:rFonts w:ascii="Trebuchet MS" w:hAnsi="Trebuchet MS"/>
          <w:sz w:val="20"/>
          <w:szCs w:val="20"/>
        </w:rPr>
      </w:pPr>
      <w:r w:rsidRPr="00906A2B">
        <w:rPr>
          <w:rFonts w:ascii="Trebuchet MS" w:hAnsi="Trebuchet MS"/>
          <w:sz w:val="20"/>
          <w:szCs w:val="20"/>
        </w:rPr>
        <w:t xml:space="preserve">În cadrul proiectului, proiectantul poate delimita un obiect conex obiectivului de investitie cuprinzand lucrări și dotări </w:t>
      </w:r>
      <w:r w:rsidRPr="00906A2B">
        <w:rPr>
          <w:rFonts w:ascii="Trebuchet MS" w:hAnsi="Trebuchet MS"/>
          <w:b/>
          <w:sz w:val="20"/>
          <w:szCs w:val="20"/>
        </w:rPr>
        <w:t>care se execută pe amplasamentul delimitat din punct de vedere juridic al proiectului</w:t>
      </w:r>
      <w:r w:rsidRPr="00906A2B">
        <w:rPr>
          <w:rFonts w:ascii="Trebuchet MS" w:hAnsi="Trebuchet MS"/>
          <w:sz w:val="20"/>
          <w:szCs w:val="20"/>
        </w:rPr>
        <w:t xml:space="preserve"> pentru :</w:t>
      </w:r>
    </w:p>
    <w:p w14:paraId="5000AC9B" w14:textId="77777777" w:rsidR="00073D0B" w:rsidRPr="00906A2B" w:rsidRDefault="00073D0B">
      <w:pPr>
        <w:tabs>
          <w:tab w:val="left" w:pos="9356"/>
        </w:tabs>
        <w:spacing w:after="0"/>
        <w:jc w:val="both"/>
        <w:rPr>
          <w:rFonts w:ascii="Trebuchet MS" w:hAnsi="Trebuchet MS"/>
          <w:sz w:val="20"/>
          <w:szCs w:val="20"/>
        </w:rPr>
      </w:pPr>
    </w:p>
    <w:p w14:paraId="44EA91F2" w14:textId="77777777" w:rsidR="00073D0B" w:rsidRPr="00906A2B" w:rsidRDefault="00073D0B" w:rsidP="00F925B1">
      <w:pPr>
        <w:pStyle w:val="ListParagraph"/>
        <w:numPr>
          <w:ilvl w:val="0"/>
          <w:numId w:val="40"/>
        </w:numPr>
        <w:tabs>
          <w:tab w:val="left" w:pos="9356"/>
        </w:tabs>
        <w:spacing w:after="0"/>
        <w:jc w:val="both"/>
        <w:rPr>
          <w:rFonts w:ascii="Trebuchet MS" w:eastAsia="SimSun" w:hAnsi="Trebuchet MS"/>
          <w:sz w:val="20"/>
          <w:szCs w:val="20"/>
        </w:rPr>
      </w:pPr>
      <w:r w:rsidRPr="00906A2B">
        <w:rPr>
          <w:rFonts w:ascii="Trebuchet MS" w:hAnsi="Trebuchet MS"/>
          <w:b/>
          <w:sz w:val="20"/>
          <w:szCs w:val="20"/>
        </w:rPr>
        <w:t>Repararea sistemului de colectare a apelor meteorice de la nivelul terasei ;</w:t>
      </w:r>
    </w:p>
    <w:p w14:paraId="75EDD05F" w14:textId="77777777" w:rsidR="00073D0B" w:rsidRPr="00906A2B" w:rsidRDefault="00073D0B" w:rsidP="00F925B1">
      <w:pPr>
        <w:pStyle w:val="ListParagraph"/>
        <w:numPr>
          <w:ilvl w:val="0"/>
          <w:numId w:val="40"/>
        </w:numPr>
        <w:tabs>
          <w:tab w:val="left" w:pos="9356"/>
        </w:tabs>
        <w:spacing w:after="0"/>
        <w:jc w:val="both"/>
        <w:rPr>
          <w:rFonts w:ascii="Trebuchet MS" w:eastAsia="SimSun" w:hAnsi="Trebuchet MS"/>
          <w:sz w:val="20"/>
          <w:szCs w:val="20"/>
        </w:rPr>
      </w:pPr>
      <w:r w:rsidRPr="00906A2B">
        <w:rPr>
          <w:rFonts w:ascii="Trebuchet MS" w:hAnsi="Trebuchet MS"/>
          <w:b/>
          <w:sz w:val="20"/>
          <w:szCs w:val="20"/>
        </w:rPr>
        <w:t>Reabilitarea/construirea aleilor și a căilor de acces pe amplasamentul delimitat din punct de vedere juridic al imobilului;</w:t>
      </w:r>
    </w:p>
    <w:p w14:paraId="3F5FB616" w14:textId="77777777" w:rsidR="00073D0B" w:rsidRPr="00906A2B" w:rsidRDefault="00073D0B" w:rsidP="00F925B1">
      <w:pPr>
        <w:pStyle w:val="ListParagraph"/>
        <w:numPr>
          <w:ilvl w:val="0"/>
          <w:numId w:val="40"/>
        </w:numPr>
        <w:tabs>
          <w:tab w:val="left" w:pos="9356"/>
        </w:tabs>
        <w:spacing w:after="0"/>
        <w:jc w:val="both"/>
        <w:rPr>
          <w:rFonts w:ascii="Trebuchet MS" w:eastAsia="SimSun" w:hAnsi="Trebuchet MS"/>
          <w:sz w:val="20"/>
          <w:szCs w:val="20"/>
        </w:rPr>
      </w:pPr>
      <w:r w:rsidRPr="00906A2B">
        <w:rPr>
          <w:rFonts w:ascii="Trebuchet MS" w:hAnsi="Trebuchet MS"/>
          <w:b/>
          <w:sz w:val="20"/>
          <w:szCs w:val="20"/>
        </w:rPr>
        <w:t>Iluminatul exterior . Eg: iluminatul aleilor, iluminatul căilor de acces către ambulatoriu și de la ambulatoriu către secțiile/clădirile spitalului</w:t>
      </w:r>
      <w:r w:rsidR="00E478F1" w:rsidRPr="00906A2B">
        <w:rPr>
          <w:rFonts w:ascii="Trebuchet MS" w:hAnsi="Trebuchet MS"/>
          <w:b/>
          <w:sz w:val="20"/>
          <w:szCs w:val="20"/>
        </w:rPr>
        <w:t>, iluminatul căilor de acces către și de la UPU/CPU</w:t>
      </w:r>
      <w:r w:rsidRPr="00906A2B">
        <w:rPr>
          <w:rFonts w:ascii="Trebuchet MS" w:hAnsi="Trebuchet MS"/>
          <w:b/>
          <w:sz w:val="20"/>
          <w:szCs w:val="20"/>
        </w:rPr>
        <w:t>. Nu sunt eligibile cheltuielile cu iluminatul architectural.</w:t>
      </w:r>
    </w:p>
    <w:p w14:paraId="55D94148" w14:textId="77777777" w:rsidR="00073D0B" w:rsidRPr="00906A2B" w:rsidRDefault="00073D0B" w:rsidP="00F925B1">
      <w:pPr>
        <w:pStyle w:val="ListParagraph"/>
        <w:numPr>
          <w:ilvl w:val="0"/>
          <w:numId w:val="40"/>
        </w:numPr>
        <w:tabs>
          <w:tab w:val="left" w:pos="9356"/>
        </w:tabs>
        <w:spacing w:after="0"/>
        <w:jc w:val="both"/>
        <w:rPr>
          <w:rFonts w:ascii="Trebuchet MS" w:eastAsia="SimSun" w:hAnsi="Trebuchet MS"/>
          <w:sz w:val="20"/>
          <w:szCs w:val="20"/>
        </w:rPr>
      </w:pPr>
      <w:r w:rsidRPr="00906A2B">
        <w:rPr>
          <w:rFonts w:ascii="Trebuchet MS" w:hAnsi="Trebuchet MS"/>
          <w:b/>
          <w:sz w:val="20"/>
          <w:szCs w:val="20"/>
        </w:rPr>
        <w:t>Recondiționare/Realizare spații verzi;</w:t>
      </w:r>
    </w:p>
    <w:p w14:paraId="0AAA5874" w14:textId="77777777" w:rsidR="00073D0B" w:rsidRPr="00906A2B" w:rsidRDefault="00073D0B" w:rsidP="00F925B1">
      <w:pPr>
        <w:pStyle w:val="ListParagraph"/>
        <w:numPr>
          <w:ilvl w:val="0"/>
          <w:numId w:val="40"/>
        </w:numPr>
        <w:tabs>
          <w:tab w:val="left" w:pos="9356"/>
        </w:tabs>
        <w:spacing w:after="0"/>
        <w:jc w:val="both"/>
        <w:rPr>
          <w:rFonts w:ascii="Trebuchet MS" w:eastAsia="SimSun" w:hAnsi="Trebuchet MS"/>
          <w:sz w:val="20"/>
          <w:szCs w:val="20"/>
        </w:rPr>
      </w:pPr>
      <w:r w:rsidRPr="00906A2B">
        <w:rPr>
          <w:rFonts w:ascii="Trebuchet MS" w:hAnsi="Trebuchet MS"/>
          <w:b/>
          <w:sz w:val="20"/>
          <w:szCs w:val="20"/>
        </w:rPr>
        <w:t>Construire clădire aferentă centralei termice;</w:t>
      </w:r>
    </w:p>
    <w:p w14:paraId="440FFFD4" w14:textId="77777777" w:rsidR="00E478F1" w:rsidRPr="00906A2B" w:rsidRDefault="00E478F1" w:rsidP="00F925B1">
      <w:pPr>
        <w:pStyle w:val="ListParagraph"/>
        <w:numPr>
          <w:ilvl w:val="0"/>
          <w:numId w:val="40"/>
        </w:numPr>
        <w:tabs>
          <w:tab w:val="left" w:pos="9356"/>
        </w:tabs>
        <w:spacing w:after="0"/>
        <w:jc w:val="both"/>
        <w:rPr>
          <w:rFonts w:ascii="Trebuchet MS" w:eastAsia="SimSun" w:hAnsi="Trebuchet MS"/>
          <w:sz w:val="20"/>
          <w:szCs w:val="20"/>
        </w:rPr>
      </w:pPr>
      <w:r w:rsidRPr="00906A2B">
        <w:rPr>
          <w:rFonts w:ascii="Trebuchet MS" w:hAnsi="Trebuchet MS"/>
          <w:b/>
          <w:sz w:val="20"/>
          <w:szCs w:val="20"/>
        </w:rPr>
        <w:t>Construire/reabilitare/modernizare/extindere parcare pentru ambulanțe/autosanitare/autospeciale de intervenție a medicului de urgență/autospeciale de consultații la domiciliu</w:t>
      </w:r>
    </w:p>
    <w:p w14:paraId="34D64FDE" w14:textId="77777777" w:rsidR="00073D0B" w:rsidRPr="00906A2B" w:rsidRDefault="00073D0B">
      <w:pPr>
        <w:tabs>
          <w:tab w:val="left" w:pos="9356"/>
        </w:tabs>
        <w:spacing w:after="0"/>
        <w:ind w:left="709"/>
        <w:jc w:val="both"/>
        <w:rPr>
          <w:rFonts w:ascii="Trebuchet MS" w:hAnsi="Trebuchet MS"/>
          <w:sz w:val="20"/>
          <w:szCs w:val="20"/>
        </w:rPr>
      </w:pPr>
    </w:p>
    <w:p w14:paraId="1CC2C80D" w14:textId="77777777" w:rsidR="00073D0B" w:rsidRPr="00906A2B" w:rsidRDefault="00073D0B">
      <w:pPr>
        <w:tabs>
          <w:tab w:val="left" w:pos="9356"/>
        </w:tabs>
        <w:ind w:left="709"/>
        <w:jc w:val="both"/>
        <w:rPr>
          <w:rFonts w:ascii="Trebuchet MS" w:hAnsi="Trebuchet MS"/>
          <w:sz w:val="20"/>
          <w:szCs w:val="20"/>
        </w:rPr>
      </w:pPr>
      <w:r w:rsidRPr="00906A2B">
        <w:rPr>
          <w:rFonts w:ascii="Trebuchet MS" w:hAnsi="Trebuchet MS"/>
          <w:sz w:val="20"/>
          <w:szCs w:val="20"/>
        </w:rPr>
        <w:lastRenderedPageBreak/>
        <w:t>Se cuprind cheltuielile pentru procurarea de bunuri aferente obiectivului conex care, conform legii, intră în categoria mijloacelor fixe şi/sau obiectelor de inventar,sunt  necesare implementarii proiectului şi respectă prevederile contractului de finanţare.</w:t>
      </w:r>
    </w:p>
    <w:p w14:paraId="77814A60" w14:textId="77777777" w:rsidR="00073D0B" w:rsidRPr="00906A2B" w:rsidRDefault="00073D0B">
      <w:pPr>
        <w:tabs>
          <w:tab w:val="left" w:pos="9356"/>
        </w:tabs>
        <w:ind w:left="709"/>
        <w:jc w:val="both"/>
        <w:rPr>
          <w:rFonts w:ascii="Trebuchet MS" w:hAnsi="Trebuchet MS"/>
          <w:sz w:val="20"/>
          <w:szCs w:val="20"/>
        </w:rPr>
      </w:pPr>
      <w:r w:rsidRPr="00906A2B">
        <w:rPr>
          <w:rFonts w:ascii="Trebuchet MS" w:hAnsi="Trebuchet MS"/>
          <w:b/>
          <w:sz w:val="20"/>
          <w:szCs w:val="20"/>
        </w:rPr>
        <w:t>Recondiționarea/Realizarea căilor de acces alături de iluminatul acestora</w:t>
      </w:r>
      <w:r w:rsidR="00460E46" w:rsidRPr="00906A2B">
        <w:rPr>
          <w:rFonts w:ascii="Trebuchet MS" w:hAnsi="Trebuchet MS"/>
          <w:b/>
          <w:sz w:val="20"/>
          <w:szCs w:val="20"/>
        </w:rPr>
        <w:t xml:space="preserve"> </w:t>
      </w:r>
      <w:r w:rsidRPr="00906A2B">
        <w:rPr>
          <w:rFonts w:ascii="Trebuchet MS" w:hAnsi="Trebuchet MS"/>
          <w:b/>
          <w:sz w:val="20"/>
          <w:szCs w:val="20"/>
        </w:rPr>
        <w:t>vor fi eligibile în condițiile în care vor fi realizate pe același amplasament delimitat din punct de vedere juridic cu clădirea în care își desfășoară activitatea ambulatoriul ( eg. Curtea spitalului)</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073D0B" w:rsidRPr="00906A2B" w14:paraId="60A38020" w14:textId="77777777" w:rsidTr="009110CF">
        <w:trPr>
          <w:trHeight w:val="356"/>
        </w:trPr>
        <w:tc>
          <w:tcPr>
            <w:tcW w:w="755" w:type="dxa"/>
            <w:tcBorders>
              <w:right w:val="single" w:sz="4" w:space="0" w:color="auto"/>
            </w:tcBorders>
            <w:vAlign w:val="center"/>
          </w:tcPr>
          <w:p w14:paraId="360F32CC" w14:textId="77777777" w:rsidR="00073D0B" w:rsidRPr="00906A2B" w:rsidRDefault="00073D0B">
            <w:pPr>
              <w:tabs>
                <w:tab w:val="left" w:pos="180"/>
                <w:tab w:val="left" w:pos="72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33E82041" wp14:editId="6B2A2518">
                  <wp:extent cx="244475" cy="2552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14:paraId="001C8192" w14:textId="77777777" w:rsidR="00073D0B" w:rsidRPr="00906A2B" w:rsidRDefault="00073D0B">
            <w:pPr>
              <w:tabs>
                <w:tab w:val="left" w:pos="9356"/>
              </w:tabs>
              <w:ind w:left="709"/>
              <w:jc w:val="both"/>
              <w:rPr>
                <w:rFonts w:ascii="Trebuchet MS" w:eastAsia="SimSun" w:hAnsi="Trebuchet MS"/>
                <w:b/>
                <w:sz w:val="20"/>
                <w:szCs w:val="20"/>
              </w:rPr>
            </w:pPr>
            <w:r w:rsidRPr="000157FE">
              <w:rPr>
                <w:rFonts w:ascii="Trebuchet MS" w:hAnsi="Trebuchet MS"/>
                <w:b/>
                <w:i/>
                <w:sz w:val="20"/>
                <w:szCs w:val="20"/>
                <w:u w:val="single"/>
              </w:rPr>
              <w:t xml:space="preserve">Cheltuielile aferente obiectului conex obiectivului de investiţie sunt eligibile in limita a 15% din valoarea eligibilă a cheltuielilor aferente cap. 1, punctul 1.2 si 1.3, Cap. 2, Cap. 4, </w:t>
            </w:r>
            <w:r w:rsidRPr="00906A2B">
              <w:rPr>
                <w:rFonts w:ascii="Trebuchet MS" w:hAnsi="Trebuchet MS"/>
                <w:b/>
                <w:i/>
                <w:sz w:val="20"/>
                <w:szCs w:val="20"/>
                <w:u w:val="single"/>
              </w:rPr>
              <w:t>punctul 4.1, punctul 4.2 si cap. 5, punctul 5.1.1.</w:t>
            </w:r>
          </w:p>
        </w:tc>
      </w:tr>
    </w:tbl>
    <w:p w14:paraId="7B772D68" w14:textId="77777777" w:rsidR="00073D0B" w:rsidRPr="00906A2B" w:rsidRDefault="00073D0B">
      <w:pPr>
        <w:tabs>
          <w:tab w:val="left" w:pos="9356"/>
        </w:tabs>
        <w:spacing w:after="0"/>
        <w:ind w:left="1077"/>
        <w:jc w:val="both"/>
        <w:rPr>
          <w:rFonts w:ascii="Trebuchet MS" w:hAnsi="Trebuchet MS"/>
          <w:sz w:val="20"/>
          <w:szCs w:val="20"/>
        </w:rPr>
      </w:pPr>
    </w:p>
    <w:p w14:paraId="2615D895" w14:textId="77777777" w:rsidR="00073D0B" w:rsidRPr="000157FE" w:rsidRDefault="00073D0B">
      <w:pPr>
        <w:tabs>
          <w:tab w:val="left" w:pos="9356"/>
        </w:tabs>
        <w:ind w:left="284"/>
        <w:jc w:val="both"/>
        <w:rPr>
          <w:rFonts w:ascii="Trebuchet MS" w:hAnsi="Trebuchet MS"/>
          <w:b/>
          <w:sz w:val="20"/>
          <w:szCs w:val="20"/>
        </w:rPr>
      </w:pPr>
      <w:r w:rsidRPr="000157FE">
        <w:rPr>
          <w:rFonts w:ascii="Trebuchet MS" w:hAnsi="Trebuchet MS"/>
          <w:b/>
          <w:sz w:val="20"/>
          <w:szCs w:val="20"/>
        </w:rPr>
        <w:t>CAP. 5. Alte cheltuieli</w:t>
      </w:r>
    </w:p>
    <w:p w14:paraId="2F2291E3" w14:textId="77777777" w:rsidR="00073D0B" w:rsidRPr="00906A2B" w:rsidRDefault="00073D0B">
      <w:pPr>
        <w:tabs>
          <w:tab w:val="left" w:pos="9356"/>
        </w:tabs>
        <w:spacing w:after="0"/>
        <w:ind w:left="360" w:firstLine="207"/>
        <w:jc w:val="both"/>
        <w:rPr>
          <w:rFonts w:ascii="Trebuchet MS" w:hAnsi="Trebuchet MS"/>
          <w:sz w:val="20"/>
          <w:szCs w:val="20"/>
        </w:rPr>
      </w:pPr>
      <w:r w:rsidRPr="00906A2B">
        <w:rPr>
          <w:rFonts w:ascii="Trebuchet MS" w:hAnsi="Trebuchet MS"/>
          <w:sz w:val="20"/>
          <w:szCs w:val="20"/>
        </w:rPr>
        <w:t>5.1. Organizare de şantier</w:t>
      </w:r>
    </w:p>
    <w:p w14:paraId="5C438F6C" w14:textId="77777777" w:rsidR="00073D0B" w:rsidRPr="00906A2B" w:rsidRDefault="00073D0B">
      <w:pPr>
        <w:tabs>
          <w:tab w:val="left" w:pos="9356"/>
        </w:tabs>
        <w:spacing w:after="0"/>
        <w:ind w:left="360"/>
        <w:jc w:val="both"/>
        <w:rPr>
          <w:rFonts w:ascii="Trebuchet MS" w:hAnsi="Trebuchet MS"/>
          <w:sz w:val="20"/>
          <w:szCs w:val="20"/>
        </w:rPr>
      </w:pPr>
      <w:r w:rsidRPr="00906A2B">
        <w:rPr>
          <w:rFonts w:ascii="Trebuchet MS" w:hAnsi="Trebuchet MS"/>
          <w:sz w:val="20"/>
          <w:szCs w:val="20"/>
        </w:rPr>
        <w:t xml:space="preserve">   5.1.1. Lucrări de construcţii şi instalaţii aferente organizării de şantier</w:t>
      </w:r>
    </w:p>
    <w:p w14:paraId="26E219E6" w14:textId="77777777" w:rsidR="00073D0B" w:rsidRPr="00906A2B" w:rsidRDefault="00073D0B">
      <w:pPr>
        <w:tabs>
          <w:tab w:val="left" w:pos="9356"/>
        </w:tabs>
        <w:spacing w:after="0"/>
        <w:ind w:left="993"/>
        <w:jc w:val="both"/>
        <w:rPr>
          <w:rFonts w:ascii="Trebuchet MS" w:hAnsi="Trebuchet MS"/>
          <w:sz w:val="20"/>
          <w:szCs w:val="20"/>
        </w:rPr>
      </w:pPr>
      <w:r w:rsidRPr="00906A2B">
        <w:rPr>
          <w:rFonts w:ascii="Trebuchet MS" w:hAnsi="Trebuchet MS"/>
          <w:sz w:val="20"/>
          <w:szCs w:val="20"/>
        </w:rPr>
        <w:t>Se cuprind cheltuielile aferente construirii provizorii,  amenajării la construcţii existente pentru vestiare/baraci/spatii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initiala la terminarea executiei lucrarilor</w:t>
      </w:r>
    </w:p>
    <w:p w14:paraId="4B08431A" w14:textId="77777777" w:rsidR="00073D0B" w:rsidRPr="00906A2B" w:rsidRDefault="00073D0B">
      <w:pPr>
        <w:tabs>
          <w:tab w:val="left" w:pos="9356"/>
        </w:tabs>
        <w:spacing w:after="0"/>
        <w:ind w:left="360"/>
        <w:jc w:val="both"/>
        <w:rPr>
          <w:rFonts w:ascii="Trebuchet MS" w:hAnsi="Trebuchet MS"/>
          <w:sz w:val="20"/>
          <w:szCs w:val="20"/>
        </w:rPr>
      </w:pPr>
      <w:r w:rsidRPr="00906A2B">
        <w:rPr>
          <w:rFonts w:ascii="Trebuchet MS" w:hAnsi="Trebuchet MS"/>
          <w:sz w:val="20"/>
          <w:szCs w:val="20"/>
        </w:rPr>
        <w:t xml:space="preserve">    5.1.2. Cheltuieli conexe organizării de şantier</w:t>
      </w:r>
    </w:p>
    <w:p w14:paraId="17031F47" w14:textId="77777777" w:rsidR="00073D0B" w:rsidRPr="00906A2B" w:rsidRDefault="00073D0B">
      <w:pPr>
        <w:tabs>
          <w:tab w:val="left" w:pos="9356"/>
        </w:tabs>
        <w:spacing w:after="0"/>
        <w:ind w:left="993"/>
        <w:jc w:val="both"/>
        <w:rPr>
          <w:rFonts w:ascii="Trebuchet MS" w:hAnsi="Trebuchet MS"/>
          <w:sz w:val="20"/>
          <w:szCs w:val="20"/>
        </w:rPr>
      </w:pPr>
      <w:r w:rsidRPr="00906A2B">
        <w:rPr>
          <w:rFonts w:ascii="Trebuchet MS" w:hAnsi="Trebuchet MS"/>
          <w:sz w:val="20"/>
          <w:szCs w:val="20"/>
        </w:rPr>
        <w:t>Se cuprind cheltuielile pentru: obţinerea autorizaţiei de construire/desfiinţare aferente lucrărilor de organizare de şantier, taxe de amplasament, închirieri semne de circulaţie, inchirieri de vestiare/baraci,/containere/ grupuri sanitare,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w:t>
      </w:r>
    </w:p>
    <w:p w14:paraId="6DD3B0AB" w14:textId="77777777" w:rsidR="00073D0B" w:rsidRPr="00906A2B" w:rsidRDefault="00073D0B">
      <w:pPr>
        <w:tabs>
          <w:tab w:val="left" w:pos="9356"/>
        </w:tabs>
        <w:spacing w:after="0"/>
        <w:ind w:left="360" w:firstLine="207"/>
        <w:jc w:val="both"/>
        <w:rPr>
          <w:rFonts w:ascii="Trebuchet MS" w:hAnsi="Trebuchet MS"/>
          <w:sz w:val="20"/>
          <w:szCs w:val="20"/>
        </w:rPr>
      </w:pPr>
      <w:r w:rsidRPr="00906A2B">
        <w:rPr>
          <w:rFonts w:ascii="Trebuchet MS" w:hAnsi="Trebuchet MS"/>
          <w:sz w:val="20"/>
          <w:szCs w:val="20"/>
        </w:rPr>
        <w:t xml:space="preserve"> 5.2. Comisioane, cote si taxe </w:t>
      </w:r>
    </w:p>
    <w:p w14:paraId="6D2D9411" w14:textId="77777777" w:rsidR="00073D0B" w:rsidRPr="00906A2B" w:rsidRDefault="00073D0B">
      <w:pPr>
        <w:tabs>
          <w:tab w:val="left" w:pos="9356"/>
        </w:tabs>
        <w:spacing w:after="0"/>
        <w:ind w:left="993"/>
        <w:jc w:val="both"/>
        <w:rPr>
          <w:rFonts w:ascii="Trebuchet MS" w:hAnsi="Trebuchet MS"/>
          <w:sz w:val="20"/>
          <w:szCs w:val="20"/>
        </w:rPr>
      </w:pPr>
      <w:r w:rsidRPr="00906A2B">
        <w:rPr>
          <w:rFonts w:ascii="Trebuchet MS" w:hAnsi="Trebuchet MS"/>
          <w:sz w:val="20"/>
          <w:szCs w:val="20"/>
        </w:rPr>
        <w:t>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 desfiinţare.</w:t>
      </w:r>
    </w:p>
    <w:p w14:paraId="08964B70" w14:textId="77777777" w:rsidR="00073D0B" w:rsidRPr="00906A2B" w:rsidRDefault="00073D0B">
      <w:pPr>
        <w:tabs>
          <w:tab w:val="left" w:pos="9356"/>
        </w:tabs>
        <w:spacing w:after="0"/>
        <w:ind w:left="360" w:firstLine="207"/>
        <w:jc w:val="both"/>
        <w:rPr>
          <w:rFonts w:ascii="Trebuchet MS" w:hAnsi="Trebuchet MS"/>
          <w:sz w:val="20"/>
          <w:szCs w:val="20"/>
        </w:rPr>
      </w:pPr>
      <w:r w:rsidRPr="00906A2B">
        <w:rPr>
          <w:rFonts w:ascii="Trebuchet MS" w:hAnsi="Trebuchet MS"/>
          <w:sz w:val="20"/>
          <w:szCs w:val="20"/>
        </w:rPr>
        <w:t xml:space="preserve"> 5.3. Cheltuieli diverse şi neprevăzute</w:t>
      </w:r>
    </w:p>
    <w:p w14:paraId="08D8B386" w14:textId="77777777" w:rsidR="00073D0B" w:rsidRPr="00906A2B" w:rsidRDefault="00073D0B">
      <w:pPr>
        <w:tabs>
          <w:tab w:val="left" w:pos="9356"/>
        </w:tabs>
        <w:spacing w:after="0"/>
        <w:ind w:left="360" w:firstLine="207"/>
        <w:jc w:val="both"/>
        <w:rPr>
          <w:rFonts w:ascii="Trebuchet MS" w:hAnsi="Trebuchet MS"/>
          <w:sz w:val="20"/>
          <w:szCs w:val="20"/>
        </w:rPr>
      </w:pP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073D0B" w:rsidRPr="00906A2B" w14:paraId="3FD7BED0" w14:textId="77777777" w:rsidTr="009110CF">
        <w:trPr>
          <w:trHeight w:val="356"/>
        </w:trPr>
        <w:tc>
          <w:tcPr>
            <w:tcW w:w="755" w:type="dxa"/>
            <w:tcBorders>
              <w:right w:val="single" w:sz="4" w:space="0" w:color="auto"/>
            </w:tcBorders>
            <w:vAlign w:val="center"/>
          </w:tcPr>
          <w:p w14:paraId="7C6BD91E" w14:textId="77777777" w:rsidR="00073D0B" w:rsidRPr="00906A2B" w:rsidRDefault="00073D0B">
            <w:pPr>
              <w:tabs>
                <w:tab w:val="left" w:pos="180"/>
                <w:tab w:val="left" w:pos="72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4ADDEE7F" wp14:editId="3F1363D1">
                  <wp:extent cx="244475" cy="255270"/>
                  <wp:effectExtent l="0" t="0" r="317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14:paraId="50755201" w14:textId="77777777" w:rsidR="00073D0B" w:rsidRPr="00906A2B" w:rsidRDefault="00073D0B">
            <w:pPr>
              <w:tabs>
                <w:tab w:val="left" w:pos="9356"/>
              </w:tabs>
              <w:spacing w:after="0"/>
              <w:jc w:val="both"/>
              <w:rPr>
                <w:rFonts w:ascii="Trebuchet MS" w:eastAsia="SimSun" w:hAnsi="Trebuchet MS"/>
                <w:b/>
                <w:i/>
                <w:sz w:val="20"/>
                <w:szCs w:val="20"/>
                <w:u w:val="single"/>
              </w:rPr>
            </w:pPr>
            <w:r w:rsidRPr="000157FE">
              <w:rPr>
                <w:rFonts w:ascii="Trebuchet MS" w:hAnsi="Trebuchet MS"/>
                <w:b/>
                <w:i/>
                <w:sz w:val="20"/>
                <w:szCs w:val="20"/>
                <w:u w:val="single"/>
              </w:rPr>
              <w:t xml:space="preserve">Se consideră eligibile dacă sunt detaliate corespunzător prin documente justificative şi doar în limita a 10% din valoarea eligibilă a cheltuielilor eligibile cuprinse la subcapitolul  1.2, 1.3 </w:t>
            </w:r>
            <w:r w:rsidRPr="00906A2B">
              <w:rPr>
                <w:rFonts w:ascii="Trebuchet MS" w:hAnsi="Trebuchet MS"/>
                <w:b/>
                <w:i/>
                <w:sz w:val="20"/>
                <w:szCs w:val="20"/>
                <w:u w:val="single"/>
              </w:rPr>
              <w:t xml:space="preserve"> capitolul 2 si capitolul 4.</w:t>
            </w:r>
          </w:p>
        </w:tc>
      </w:tr>
    </w:tbl>
    <w:p w14:paraId="52C01238" w14:textId="77777777" w:rsidR="00073D0B" w:rsidRPr="00906A2B" w:rsidRDefault="00073D0B">
      <w:pPr>
        <w:tabs>
          <w:tab w:val="left" w:pos="9356"/>
        </w:tabs>
        <w:spacing w:after="0"/>
        <w:ind w:left="993"/>
        <w:jc w:val="both"/>
        <w:rPr>
          <w:rFonts w:ascii="Trebuchet MS" w:hAnsi="Trebuchet MS"/>
          <w:sz w:val="20"/>
          <w:szCs w:val="20"/>
        </w:rPr>
      </w:pPr>
    </w:p>
    <w:p w14:paraId="2D87D453" w14:textId="77777777" w:rsidR="00073D0B" w:rsidRPr="00906A2B" w:rsidRDefault="00073D0B">
      <w:pPr>
        <w:tabs>
          <w:tab w:val="left" w:pos="9356"/>
        </w:tabs>
        <w:spacing w:after="0"/>
        <w:ind w:left="993"/>
        <w:jc w:val="both"/>
        <w:rPr>
          <w:rFonts w:ascii="Trebuchet MS" w:hAnsi="Trebuchet MS"/>
          <w:sz w:val="20"/>
          <w:szCs w:val="20"/>
        </w:rPr>
      </w:pPr>
      <w:r w:rsidRPr="000157FE">
        <w:rPr>
          <w:rFonts w:ascii="Trebuchet MS" w:hAnsi="Trebuchet MS"/>
          <w:sz w:val="20"/>
          <w:szCs w:val="20"/>
        </w:rPr>
        <w:t>Cheltuielile diverse şi neprevăzute vor fi folosite în conformitate cu legislaţia în domeniul achiziţiilor publice ce face referire la modificările contractuale apărute în timpul execuţiei.</w:t>
      </w:r>
    </w:p>
    <w:p w14:paraId="4EE92FCB" w14:textId="77777777" w:rsidR="00073D0B" w:rsidRPr="00906A2B" w:rsidRDefault="00073D0B">
      <w:pPr>
        <w:tabs>
          <w:tab w:val="left" w:pos="9356"/>
        </w:tabs>
        <w:spacing w:after="0"/>
        <w:ind w:left="993"/>
        <w:jc w:val="both"/>
        <w:rPr>
          <w:rFonts w:ascii="Trebuchet MS" w:hAnsi="Trebuchet MS"/>
          <w:sz w:val="20"/>
          <w:szCs w:val="20"/>
        </w:rPr>
      </w:pPr>
    </w:p>
    <w:p w14:paraId="62DB6F10" w14:textId="77777777" w:rsidR="00073D0B" w:rsidRPr="00906A2B" w:rsidRDefault="00073D0B">
      <w:pPr>
        <w:tabs>
          <w:tab w:val="left" w:pos="9356"/>
        </w:tabs>
        <w:spacing w:after="0"/>
        <w:ind w:left="284"/>
        <w:jc w:val="both"/>
        <w:rPr>
          <w:rFonts w:ascii="Trebuchet MS" w:hAnsi="Trebuchet MS"/>
          <w:b/>
          <w:sz w:val="20"/>
          <w:szCs w:val="20"/>
        </w:rPr>
      </w:pPr>
      <w:r w:rsidRPr="00906A2B">
        <w:rPr>
          <w:rFonts w:ascii="Trebuchet MS" w:hAnsi="Trebuchet MS"/>
          <w:b/>
          <w:sz w:val="20"/>
          <w:szCs w:val="20"/>
        </w:rPr>
        <w:lastRenderedPageBreak/>
        <w:t>CAP. 6.  Cheltuieli de informare și publicitate</w:t>
      </w:r>
    </w:p>
    <w:p w14:paraId="17409D5E" w14:textId="77777777" w:rsidR="00073D0B" w:rsidRPr="00906A2B" w:rsidRDefault="00073D0B">
      <w:pPr>
        <w:tabs>
          <w:tab w:val="left" w:pos="9356"/>
        </w:tabs>
        <w:spacing w:after="0"/>
        <w:ind w:left="284"/>
        <w:jc w:val="both"/>
        <w:rPr>
          <w:rFonts w:ascii="Trebuchet MS" w:hAnsi="Trebuchet MS"/>
          <w:b/>
          <w:sz w:val="20"/>
          <w:szCs w:val="20"/>
        </w:rPr>
      </w:pPr>
    </w:p>
    <w:p w14:paraId="24E1EFD9" w14:textId="77777777" w:rsidR="00073D0B" w:rsidRPr="00906A2B" w:rsidRDefault="00073D0B">
      <w:pPr>
        <w:tabs>
          <w:tab w:val="left" w:pos="9356"/>
        </w:tabs>
        <w:ind w:left="993" w:hanging="426"/>
        <w:jc w:val="both"/>
        <w:rPr>
          <w:rFonts w:ascii="Trebuchet MS" w:hAnsi="Trebuchet MS"/>
          <w:sz w:val="20"/>
          <w:szCs w:val="20"/>
        </w:rPr>
      </w:pPr>
      <w:r w:rsidRPr="00906A2B">
        <w:rPr>
          <w:rFonts w:ascii="Trebuchet MS" w:hAnsi="Trebuchet MS"/>
          <w:sz w:val="20"/>
          <w:szCs w:val="20"/>
        </w:rPr>
        <w:t xml:space="preserve"> 6.1.Cheltuieli cu activitățile obligatorii de informare și publicitate</w:t>
      </w:r>
    </w:p>
    <w:p w14:paraId="0ABB235D" w14:textId="77777777" w:rsidR="00073D0B" w:rsidRPr="00906A2B" w:rsidRDefault="00073D0B">
      <w:pPr>
        <w:tabs>
          <w:tab w:val="left" w:pos="9356"/>
        </w:tabs>
        <w:spacing w:after="0"/>
        <w:ind w:left="993"/>
        <w:jc w:val="both"/>
        <w:rPr>
          <w:rFonts w:ascii="Trebuchet MS" w:hAnsi="Trebuchet MS"/>
          <w:sz w:val="20"/>
          <w:szCs w:val="20"/>
        </w:rPr>
      </w:pPr>
      <w:r w:rsidRPr="00906A2B">
        <w:rPr>
          <w:rFonts w:ascii="Trebuchet MS" w:hAnsi="Trebuchet MS"/>
          <w:sz w:val="20"/>
          <w:szCs w:val="20"/>
        </w:rPr>
        <w:t>Cheltuieli cu activitățile obligatorii de informare și publicitate aferente proiectului  sunt eligibile în   conformitate cu prevederile contractului de finanţare</w:t>
      </w:r>
    </w:p>
    <w:p w14:paraId="48485DDB" w14:textId="77777777" w:rsidR="00073D0B" w:rsidRPr="00906A2B" w:rsidRDefault="00073D0B">
      <w:pPr>
        <w:tabs>
          <w:tab w:val="left" w:pos="9356"/>
        </w:tabs>
        <w:spacing w:after="0"/>
        <w:ind w:left="993"/>
        <w:jc w:val="both"/>
        <w:rPr>
          <w:rFonts w:ascii="Trebuchet MS" w:hAnsi="Trebuchet MS"/>
          <w:sz w:val="20"/>
          <w:szCs w:val="20"/>
        </w:rPr>
      </w:pPr>
    </w:p>
    <w:p w14:paraId="1B4587CE" w14:textId="77777777" w:rsidR="00073D0B" w:rsidRPr="00906A2B" w:rsidRDefault="00073D0B">
      <w:pPr>
        <w:tabs>
          <w:tab w:val="left" w:pos="9356"/>
        </w:tabs>
        <w:spacing w:after="0"/>
        <w:ind w:left="1134" w:hanging="567"/>
        <w:jc w:val="both"/>
        <w:rPr>
          <w:rFonts w:ascii="Trebuchet MS" w:hAnsi="Trebuchet MS"/>
          <w:sz w:val="20"/>
          <w:szCs w:val="20"/>
        </w:rPr>
      </w:pPr>
      <w:r w:rsidRPr="00906A2B">
        <w:rPr>
          <w:rFonts w:ascii="Trebuchet MS" w:hAnsi="Trebuchet MS"/>
          <w:sz w:val="20"/>
          <w:szCs w:val="20"/>
        </w:rPr>
        <w:t xml:space="preserve"> 6.2 Cheltuieli de promovare a obiectivului de investitie</w:t>
      </w:r>
    </w:p>
    <w:p w14:paraId="5577BD3B" w14:textId="77777777" w:rsidR="00073D0B" w:rsidRPr="00906A2B" w:rsidRDefault="00073D0B">
      <w:pPr>
        <w:tabs>
          <w:tab w:val="left" w:pos="9356"/>
        </w:tabs>
        <w:spacing w:after="0"/>
        <w:ind w:left="1134" w:hanging="567"/>
        <w:jc w:val="both"/>
        <w:rPr>
          <w:rFonts w:ascii="Trebuchet MS" w:hAnsi="Trebuchet MS"/>
          <w:sz w:val="20"/>
          <w:szCs w:val="20"/>
        </w:rPr>
      </w:pPr>
    </w:p>
    <w:p w14:paraId="6DA360A4" w14:textId="77777777" w:rsidR="00073D0B" w:rsidRPr="00906A2B" w:rsidRDefault="00073D0B">
      <w:pPr>
        <w:pStyle w:val="normalbullet"/>
        <w:tabs>
          <w:tab w:val="left" w:pos="180"/>
          <w:tab w:val="left" w:pos="720"/>
          <w:tab w:val="left" w:pos="9356"/>
        </w:tabs>
        <w:spacing w:before="0" w:after="120"/>
        <w:rPr>
          <w:szCs w:val="20"/>
          <w:lang w:val="ro-RO"/>
        </w:rPr>
      </w:pPr>
      <w:r w:rsidRPr="00906A2B">
        <w:rPr>
          <w:bCs/>
          <w:szCs w:val="20"/>
          <w:lang w:val="ro-RO"/>
        </w:rPr>
        <w:t>Lista cheltuielilor eligibile</w:t>
      </w:r>
      <w:r w:rsidRPr="00906A2B">
        <w:rPr>
          <w:szCs w:val="20"/>
          <w:lang w:val="ro-RO"/>
        </w:rPr>
        <w:t xml:space="preserve"> cuprinde următoarele categorii de cheltuieli:</w:t>
      </w:r>
    </w:p>
    <w:p w14:paraId="2FBF561C" w14:textId="77777777" w:rsidR="00073D0B" w:rsidRPr="00906A2B" w:rsidRDefault="00073D0B">
      <w:pPr>
        <w:pStyle w:val="normalbullet"/>
        <w:tabs>
          <w:tab w:val="left" w:pos="180"/>
          <w:tab w:val="left" w:pos="720"/>
          <w:tab w:val="left" w:pos="9356"/>
        </w:tabs>
        <w:spacing w:before="0" w:after="120"/>
        <w:rPr>
          <w:szCs w:val="20"/>
          <w:lang w:val="ro-RO"/>
        </w:rPr>
      </w:pPr>
    </w:p>
    <w:tbl>
      <w:tblPr>
        <w:tblW w:w="9644"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3785"/>
        <w:gridCol w:w="2863"/>
        <w:gridCol w:w="2371"/>
      </w:tblGrid>
      <w:tr w:rsidR="00073D0B" w:rsidRPr="00906A2B" w14:paraId="2D025D95" w14:textId="77777777" w:rsidTr="009110CF">
        <w:trPr>
          <w:trHeight w:val="665"/>
        </w:trPr>
        <w:tc>
          <w:tcPr>
            <w:tcW w:w="639" w:type="dxa"/>
          </w:tcPr>
          <w:p w14:paraId="5A57449D"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Nr.</w:t>
            </w:r>
          </w:p>
        </w:tc>
        <w:tc>
          <w:tcPr>
            <w:tcW w:w="4001" w:type="dxa"/>
          </w:tcPr>
          <w:p w14:paraId="60F03012"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Activitatea de informare şi publicitate</w:t>
            </w:r>
          </w:p>
        </w:tc>
        <w:tc>
          <w:tcPr>
            <w:tcW w:w="2502" w:type="dxa"/>
          </w:tcPr>
          <w:p w14:paraId="79711819"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Nr. bucăţi maxim decontat</w:t>
            </w:r>
          </w:p>
        </w:tc>
        <w:tc>
          <w:tcPr>
            <w:tcW w:w="2502" w:type="dxa"/>
          </w:tcPr>
          <w:p w14:paraId="02B67710"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Costuri eligibile maxime decontate (lei, fără TVA)</w:t>
            </w:r>
          </w:p>
        </w:tc>
      </w:tr>
      <w:tr w:rsidR="00073D0B" w:rsidRPr="00906A2B" w14:paraId="58C2EC29" w14:textId="77777777" w:rsidTr="009110CF">
        <w:trPr>
          <w:trHeight w:val="665"/>
        </w:trPr>
        <w:tc>
          <w:tcPr>
            <w:tcW w:w="639" w:type="dxa"/>
          </w:tcPr>
          <w:p w14:paraId="4ECCDC85" w14:textId="77777777" w:rsidR="00073D0B" w:rsidRPr="000157FE"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1.</w:t>
            </w:r>
          </w:p>
        </w:tc>
        <w:tc>
          <w:tcPr>
            <w:tcW w:w="4001" w:type="dxa"/>
          </w:tcPr>
          <w:p w14:paraId="2434BE6C"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Anunţ/comunicat de presă privind începerea proiectului - obligatoriu</w:t>
            </w:r>
          </w:p>
        </w:tc>
        <w:tc>
          <w:tcPr>
            <w:tcW w:w="2502" w:type="dxa"/>
          </w:tcPr>
          <w:p w14:paraId="167A027D"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1</w:t>
            </w:r>
          </w:p>
        </w:tc>
        <w:tc>
          <w:tcPr>
            <w:tcW w:w="2502" w:type="dxa"/>
          </w:tcPr>
          <w:p w14:paraId="61BE334D"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3.000,00</w:t>
            </w:r>
          </w:p>
        </w:tc>
      </w:tr>
      <w:tr w:rsidR="00073D0B" w:rsidRPr="00906A2B" w14:paraId="2ED68BA0" w14:textId="77777777" w:rsidTr="009110CF">
        <w:trPr>
          <w:trHeight w:val="651"/>
        </w:trPr>
        <w:tc>
          <w:tcPr>
            <w:tcW w:w="639" w:type="dxa"/>
          </w:tcPr>
          <w:p w14:paraId="48EABCE8" w14:textId="77777777" w:rsidR="00073D0B" w:rsidRPr="000157FE"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2.</w:t>
            </w:r>
          </w:p>
        </w:tc>
        <w:tc>
          <w:tcPr>
            <w:tcW w:w="4001" w:type="dxa"/>
          </w:tcPr>
          <w:p w14:paraId="705DEC37"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Anunţ/comunicat de presă la finalizarea proiectului – obligatoriu</w:t>
            </w:r>
          </w:p>
        </w:tc>
        <w:tc>
          <w:tcPr>
            <w:tcW w:w="2502" w:type="dxa"/>
          </w:tcPr>
          <w:p w14:paraId="5E3BF550"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1</w:t>
            </w:r>
          </w:p>
        </w:tc>
        <w:tc>
          <w:tcPr>
            <w:tcW w:w="2502" w:type="dxa"/>
          </w:tcPr>
          <w:p w14:paraId="3D3ED74D"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3.000,00</w:t>
            </w:r>
          </w:p>
        </w:tc>
      </w:tr>
      <w:tr w:rsidR="00073D0B" w:rsidRPr="00906A2B" w14:paraId="5EBAC4F8" w14:textId="77777777" w:rsidTr="009110CF">
        <w:trPr>
          <w:trHeight w:val="1009"/>
        </w:trPr>
        <w:tc>
          <w:tcPr>
            <w:tcW w:w="639" w:type="dxa"/>
          </w:tcPr>
          <w:p w14:paraId="77B74D1E" w14:textId="77777777" w:rsidR="00073D0B" w:rsidRPr="000157FE"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3.</w:t>
            </w:r>
          </w:p>
        </w:tc>
        <w:tc>
          <w:tcPr>
            <w:tcW w:w="4001" w:type="dxa"/>
          </w:tcPr>
          <w:p w14:paraId="4E16697D"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Realizarea de panouri de informare</w:t>
            </w:r>
          </w:p>
          <w:p w14:paraId="4CD9C856"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Unul temporar pe durata investiţiei şi o placă permanentăla finalizarea investiţiei - obligatoriu</w:t>
            </w:r>
          </w:p>
        </w:tc>
        <w:tc>
          <w:tcPr>
            <w:tcW w:w="2502" w:type="dxa"/>
          </w:tcPr>
          <w:p w14:paraId="59E7629B"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1+1</w:t>
            </w:r>
            <w:r w:rsidR="00AF189F" w:rsidRPr="00906A2B">
              <w:rPr>
                <w:rFonts w:ascii="Trebuchet MS" w:hAnsi="Trebuchet MS"/>
                <w:sz w:val="20"/>
                <w:szCs w:val="20"/>
              </w:rPr>
              <w:t xml:space="preserve"> pentru fiecare locație</w:t>
            </w:r>
            <w:r w:rsidR="000D700A" w:rsidRPr="00906A2B">
              <w:rPr>
                <w:rFonts w:ascii="Trebuchet MS" w:hAnsi="Trebuchet MS"/>
                <w:sz w:val="20"/>
                <w:szCs w:val="20"/>
              </w:rPr>
              <w:t>/obiectiv</w:t>
            </w:r>
            <w:r w:rsidR="00E17EAD" w:rsidRPr="00906A2B">
              <w:rPr>
                <w:rFonts w:ascii="Trebuchet MS" w:hAnsi="Trebuchet MS"/>
                <w:sz w:val="20"/>
                <w:szCs w:val="20"/>
              </w:rPr>
              <w:t>/</w:t>
            </w:r>
            <w:r w:rsidR="001178B1" w:rsidRPr="00906A2B">
              <w:rPr>
                <w:rFonts w:ascii="Trebuchet MS" w:hAnsi="Trebuchet MS"/>
                <w:sz w:val="20"/>
                <w:szCs w:val="20"/>
              </w:rPr>
              <w:t xml:space="preserve">componenta </w:t>
            </w:r>
            <w:r w:rsidR="00AF189F" w:rsidRPr="00906A2B">
              <w:rPr>
                <w:rFonts w:ascii="Trebuchet MS" w:hAnsi="Trebuchet MS"/>
                <w:sz w:val="20"/>
                <w:szCs w:val="20"/>
              </w:rPr>
              <w:t>din cadrul proiectului , după caz.</w:t>
            </w:r>
          </w:p>
        </w:tc>
        <w:tc>
          <w:tcPr>
            <w:tcW w:w="2502" w:type="dxa"/>
          </w:tcPr>
          <w:p w14:paraId="1CBECC92"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5.000,00 lei / bucata</w:t>
            </w:r>
          </w:p>
        </w:tc>
      </w:tr>
      <w:tr w:rsidR="00073D0B" w:rsidRPr="00906A2B" w14:paraId="5C97A8AA" w14:textId="77777777" w:rsidTr="009110CF">
        <w:trPr>
          <w:trHeight w:val="870"/>
        </w:trPr>
        <w:tc>
          <w:tcPr>
            <w:tcW w:w="639" w:type="dxa"/>
          </w:tcPr>
          <w:p w14:paraId="3E234652" w14:textId="77777777" w:rsidR="00073D0B" w:rsidRPr="000157FE"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4.</w:t>
            </w:r>
          </w:p>
        </w:tc>
        <w:tc>
          <w:tcPr>
            <w:tcW w:w="4001" w:type="dxa"/>
          </w:tcPr>
          <w:p w14:paraId="6A4D84AA"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Realizarea de etichete autocolante pentru echipamentele achiziţionate prin proiect – obligatoriu</w:t>
            </w:r>
          </w:p>
        </w:tc>
        <w:tc>
          <w:tcPr>
            <w:tcW w:w="2502" w:type="dxa"/>
          </w:tcPr>
          <w:p w14:paraId="3AE75589"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10% mai mult decât nr. echipamente achiziţionate prin proiect</w:t>
            </w:r>
          </w:p>
        </w:tc>
        <w:tc>
          <w:tcPr>
            <w:tcW w:w="2502" w:type="dxa"/>
          </w:tcPr>
          <w:p w14:paraId="57C93233"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5 lei/bucata</w:t>
            </w:r>
          </w:p>
        </w:tc>
      </w:tr>
    </w:tbl>
    <w:p w14:paraId="412E6F4E" w14:textId="77777777" w:rsidR="00073D0B" w:rsidRPr="00906A2B" w:rsidRDefault="00073D0B">
      <w:pPr>
        <w:tabs>
          <w:tab w:val="left" w:pos="9356"/>
        </w:tabs>
        <w:spacing w:after="0"/>
        <w:ind w:left="284"/>
        <w:jc w:val="both"/>
        <w:rPr>
          <w:rFonts w:ascii="Trebuchet MS" w:hAnsi="Trebuchet MS"/>
          <w:b/>
          <w:sz w:val="20"/>
          <w:szCs w:val="20"/>
        </w:rPr>
      </w:pPr>
    </w:p>
    <w:p w14:paraId="2D70CC3E" w14:textId="77777777" w:rsidR="00073D0B" w:rsidRPr="000157FE" w:rsidRDefault="00073D0B">
      <w:pPr>
        <w:tabs>
          <w:tab w:val="left" w:pos="9356"/>
        </w:tabs>
        <w:spacing w:after="0"/>
        <w:ind w:left="284"/>
        <w:jc w:val="both"/>
        <w:rPr>
          <w:rFonts w:ascii="Trebuchet MS" w:hAnsi="Trebuchet MS"/>
          <w:b/>
          <w:sz w:val="20"/>
          <w:szCs w:val="20"/>
        </w:rPr>
      </w:pPr>
      <w:r w:rsidRPr="000157FE">
        <w:rPr>
          <w:rFonts w:ascii="Trebuchet MS" w:hAnsi="Trebuchet MS"/>
          <w:b/>
          <w:sz w:val="20"/>
          <w:szCs w:val="20"/>
        </w:rPr>
        <w:t>Cap. 7.  Cheltuielile cu activitatea de audit financiar extern</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073D0B" w:rsidRPr="00906A2B" w14:paraId="64E4E7A7" w14:textId="77777777" w:rsidTr="009110CF">
        <w:trPr>
          <w:trHeight w:val="356"/>
        </w:trPr>
        <w:tc>
          <w:tcPr>
            <w:tcW w:w="755" w:type="dxa"/>
            <w:tcBorders>
              <w:right w:val="single" w:sz="4" w:space="0" w:color="auto"/>
            </w:tcBorders>
            <w:vAlign w:val="center"/>
          </w:tcPr>
          <w:p w14:paraId="5B58363F" w14:textId="77777777" w:rsidR="00073D0B" w:rsidRPr="00906A2B" w:rsidRDefault="00073D0B">
            <w:pPr>
              <w:tabs>
                <w:tab w:val="left" w:pos="180"/>
                <w:tab w:val="left" w:pos="72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65E90F0F" wp14:editId="38F38CE3">
                  <wp:extent cx="244475" cy="255270"/>
                  <wp:effectExtent l="0" t="0" r="317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14:paraId="6225F2EA" w14:textId="77777777" w:rsidR="00073D0B" w:rsidRPr="00906A2B" w:rsidRDefault="00073D0B">
            <w:pPr>
              <w:tabs>
                <w:tab w:val="left" w:pos="9356"/>
              </w:tabs>
              <w:spacing w:after="0"/>
              <w:jc w:val="both"/>
              <w:rPr>
                <w:rFonts w:ascii="Trebuchet MS" w:eastAsia="SimSun" w:hAnsi="Trebuchet MS"/>
                <w:b/>
                <w:i/>
                <w:sz w:val="20"/>
                <w:szCs w:val="20"/>
                <w:u w:val="single"/>
              </w:rPr>
            </w:pPr>
            <w:r w:rsidRPr="000157FE">
              <w:rPr>
                <w:rFonts w:ascii="Trebuchet MS" w:hAnsi="Trebuchet MS"/>
                <w:b/>
                <w:i/>
                <w:sz w:val="20"/>
                <w:szCs w:val="20"/>
                <w:u w:val="single"/>
              </w:rPr>
              <w:t>Sunt eligibile in limita maximă a 5000 lei trimestrial (aferente activitatilor ce pot fi auditate in trimestrul respectiv</w:t>
            </w:r>
          </w:p>
        </w:tc>
      </w:tr>
    </w:tbl>
    <w:p w14:paraId="3C97DA0B" w14:textId="77777777" w:rsidR="00073D0B" w:rsidRPr="00906A2B" w:rsidRDefault="00073D0B">
      <w:pPr>
        <w:tabs>
          <w:tab w:val="left" w:pos="9356"/>
        </w:tabs>
        <w:spacing w:after="0"/>
        <w:ind w:left="709"/>
        <w:jc w:val="both"/>
        <w:rPr>
          <w:rFonts w:ascii="Trebuchet MS" w:hAnsi="Trebuchet MS"/>
          <w:sz w:val="20"/>
          <w:szCs w:val="20"/>
        </w:rPr>
      </w:pPr>
    </w:p>
    <w:p w14:paraId="2894B2D0" w14:textId="77777777" w:rsidR="00073D0B" w:rsidRPr="00906A2B" w:rsidRDefault="00073D0B">
      <w:pPr>
        <w:tabs>
          <w:tab w:val="left" w:pos="9356"/>
        </w:tabs>
        <w:spacing w:after="0"/>
        <w:ind w:left="709"/>
        <w:jc w:val="both"/>
        <w:rPr>
          <w:rFonts w:ascii="Trebuchet MS" w:hAnsi="Trebuchet MS"/>
          <w:sz w:val="20"/>
          <w:szCs w:val="20"/>
        </w:rPr>
      </w:pPr>
      <w:r w:rsidRPr="000157FE">
        <w:rPr>
          <w:rFonts w:ascii="Trebuchet MS" w:hAnsi="Trebuchet MS"/>
          <w:sz w:val="20"/>
          <w:szCs w:val="20"/>
        </w:rPr>
        <w:t>În cazul În care, beneficiarii optează pentru încheierea unor contracte de audit, rapoartele de audit confirmă că cheltuielile cuprinse in cererile de rambursare au fost verificate si sunt:</w:t>
      </w:r>
    </w:p>
    <w:p w14:paraId="6B9C8EBB" w14:textId="77777777" w:rsidR="00073D0B" w:rsidRPr="00906A2B" w:rsidRDefault="00073D0B" w:rsidP="00F925B1">
      <w:pPr>
        <w:numPr>
          <w:ilvl w:val="0"/>
          <w:numId w:val="30"/>
        </w:numPr>
        <w:tabs>
          <w:tab w:val="left" w:pos="9356"/>
        </w:tabs>
        <w:spacing w:after="0" w:line="240" w:lineRule="auto"/>
        <w:ind w:left="1077" w:hanging="357"/>
        <w:jc w:val="both"/>
        <w:rPr>
          <w:rFonts w:ascii="Trebuchet MS" w:hAnsi="Trebuchet MS"/>
          <w:sz w:val="20"/>
          <w:szCs w:val="20"/>
        </w:rPr>
      </w:pPr>
      <w:r w:rsidRPr="00906A2B">
        <w:rPr>
          <w:rFonts w:ascii="Trebuchet MS" w:hAnsi="Trebuchet MS"/>
          <w:sz w:val="20"/>
          <w:szCs w:val="20"/>
        </w:rPr>
        <w:t xml:space="preserve">sunt necesare pentru realizarea proiectului, </w:t>
      </w:r>
    </w:p>
    <w:p w14:paraId="701C8C79" w14:textId="77777777" w:rsidR="00073D0B" w:rsidRPr="00906A2B" w:rsidRDefault="00073D0B" w:rsidP="00F925B1">
      <w:pPr>
        <w:numPr>
          <w:ilvl w:val="0"/>
          <w:numId w:val="30"/>
        </w:numPr>
        <w:tabs>
          <w:tab w:val="left" w:pos="9356"/>
        </w:tabs>
        <w:spacing w:after="0" w:line="240" w:lineRule="auto"/>
        <w:ind w:left="1077" w:hanging="357"/>
        <w:jc w:val="both"/>
        <w:rPr>
          <w:rFonts w:ascii="Trebuchet MS" w:hAnsi="Trebuchet MS"/>
          <w:sz w:val="20"/>
          <w:szCs w:val="20"/>
        </w:rPr>
      </w:pPr>
      <w:r w:rsidRPr="00906A2B">
        <w:rPr>
          <w:rFonts w:ascii="Trebuchet MS" w:hAnsi="Trebuchet MS"/>
          <w:sz w:val="20"/>
          <w:szCs w:val="20"/>
        </w:rPr>
        <w:t xml:space="preserve">sunt  prevăzute în contractul încheiat cu beneficiarul proiectului </w:t>
      </w:r>
    </w:p>
    <w:p w14:paraId="1245F792" w14:textId="77777777" w:rsidR="00073D0B" w:rsidRPr="00906A2B" w:rsidRDefault="00073D0B" w:rsidP="00F925B1">
      <w:pPr>
        <w:numPr>
          <w:ilvl w:val="0"/>
          <w:numId w:val="30"/>
        </w:numPr>
        <w:tabs>
          <w:tab w:val="left" w:pos="9356"/>
        </w:tabs>
        <w:spacing w:after="0" w:line="240" w:lineRule="auto"/>
        <w:jc w:val="both"/>
        <w:rPr>
          <w:rFonts w:ascii="Trebuchet MS" w:hAnsi="Trebuchet MS"/>
          <w:sz w:val="20"/>
          <w:szCs w:val="20"/>
        </w:rPr>
      </w:pPr>
      <w:r w:rsidRPr="00906A2B">
        <w:rPr>
          <w:rFonts w:ascii="Trebuchet MS" w:hAnsi="Trebuchet MS"/>
          <w:sz w:val="20"/>
          <w:szCs w:val="20"/>
        </w:rPr>
        <w:t>sunt în conformitate cu principiile unui management financiar sănătos, respectiv utilizarea eficientă a fondurilor, şi un raport optim cost/beneficiu (rezonabilitatea preturilor conform prevederilor OUG 66/2011, privind prevenirea, constatarea şi sancţionarea neregulilor apărute în obţinerea şi utilizarea fondurilor europene şi/sau a fondurilor publice naţionale aferente acestora, cu modificările şi completările ulterioare);</w:t>
      </w:r>
    </w:p>
    <w:p w14:paraId="21374806" w14:textId="77777777" w:rsidR="00073D0B" w:rsidRPr="00906A2B" w:rsidRDefault="00073D0B" w:rsidP="00F925B1">
      <w:pPr>
        <w:numPr>
          <w:ilvl w:val="0"/>
          <w:numId w:val="30"/>
        </w:numPr>
        <w:tabs>
          <w:tab w:val="left" w:pos="9356"/>
        </w:tabs>
        <w:spacing w:after="0" w:line="240" w:lineRule="auto"/>
        <w:ind w:left="1077" w:hanging="357"/>
        <w:jc w:val="both"/>
        <w:rPr>
          <w:rFonts w:ascii="Trebuchet MS" w:hAnsi="Trebuchet MS"/>
          <w:sz w:val="20"/>
          <w:szCs w:val="20"/>
        </w:rPr>
      </w:pPr>
      <w:r w:rsidRPr="00906A2B">
        <w:rPr>
          <w:rFonts w:ascii="Trebuchet MS" w:hAnsi="Trebuchet MS"/>
          <w:sz w:val="20"/>
          <w:szCs w:val="20"/>
        </w:rPr>
        <w:t xml:space="preserve">sunt efectuate şi plătite de beneficiar sau partenerii săi; </w:t>
      </w:r>
    </w:p>
    <w:p w14:paraId="60D2D98E" w14:textId="77777777" w:rsidR="00073D0B" w:rsidRPr="00906A2B" w:rsidRDefault="00073D0B" w:rsidP="00F925B1">
      <w:pPr>
        <w:numPr>
          <w:ilvl w:val="0"/>
          <w:numId w:val="30"/>
        </w:numPr>
        <w:tabs>
          <w:tab w:val="left" w:pos="9356"/>
        </w:tabs>
        <w:spacing w:after="0" w:line="240" w:lineRule="auto"/>
        <w:ind w:left="1077" w:hanging="357"/>
        <w:jc w:val="both"/>
        <w:rPr>
          <w:rFonts w:ascii="Trebuchet MS" w:hAnsi="Trebuchet MS"/>
          <w:sz w:val="20"/>
          <w:szCs w:val="20"/>
        </w:rPr>
      </w:pPr>
      <w:r w:rsidRPr="00906A2B">
        <w:rPr>
          <w:rFonts w:ascii="Trebuchet MS" w:hAnsi="Trebuchet MS"/>
          <w:sz w:val="20"/>
          <w:szCs w:val="20"/>
        </w:rPr>
        <w:lastRenderedPageBreak/>
        <w:t>cheltuielile au fost plătite pe parcursul perioadei de eligibilitate;</w:t>
      </w:r>
    </w:p>
    <w:p w14:paraId="13F11273" w14:textId="77777777" w:rsidR="00073D0B" w:rsidRPr="00906A2B" w:rsidRDefault="00073D0B" w:rsidP="00F925B1">
      <w:pPr>
        <w:numPr>
          <w:ilvl w:val="0"/>
          <w:numId w:val="30"/>
        </w:numPr>
        <w:tabs>
          <w:tab w:val="left" w:pos="9356"/>
        </w:tabs>
        <w:spacing w:after="0" w:line="240" w:lineRule="auto"/>
        <w:ind w:left="1077" w:hanging="357"/>
        <w:jc w:val="both"/>
        <w:rPr>
          <w:rFonts w:ascii="Trebuchet MS" w:hAnsi="Trebuchet MS"/>
          <w:sz w:val="20"/>
          <w:szCs w:val="20"/>
        </w:rPr>
      </w:pPr>
      <w:r w:rsidRPr="00906A2B">
        <w:rPr>
          <w:rFonts w:ascii="Trebuchet MS" w:hAnsi="Trebuchet MS"/>
          <w:sz w:val="20"/>
          <w:szCs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225D94E7" w14:textId="77777777" w:rsidR="00073D0B" w:rsidRPr="00906A2B" w:rsidRDefault="00073D0B" w:rsidP="00F925B1">
      <w:pPr>
        <w:numPr>
          <w:ilvl w:val="0"/>
          <w:numId w:val="30"/>
        </w:numPr>
        <w:tabs>
          <w:tab w:val="left" w:pos="9356"/>
        </w:tabs>
        <w:spacing w:after="0" w:line="240" w:lineRule="auto"/>
        <w:ind w:left="1077" w:hanging="357"/>
        <w:jc w:val="both"/>
        <w:rPr>
          <w:rFonts w:ascii="Trebuchet MS" w:hAnsi="Trebuchet MS"/>
          <w:sz w:val="20"/>
          <w:szCs w:val="20"/>
        </w:rPr>
      </w:pPr>
      <w:r w:rsidRPr="00906A2B">
        <w:rPr>
          <w:rFonts w:ascii="Trebuchet MS" w:hAnsi="Trebuchet MS"/>
          <w:sz w:val="20"/>
          <w:szCs w:val="20"/>
        </w:rPr>
        <w:t xml:space="preserve">Pentru operațiunile specifice proiectului este se utilizează conturi analitice distincte. La constituirea analiticului se va utiliza, pe lângă simbolurile obligatorii conform Normelor privind organizarea contabilitatii în functie de tipul beneficiarului , si codul SMIS al proiectului </w:t>
      </w:r>
    </w:p>
    <w:p w14:paraId="7B263490" w14:textId="77777777" w:rsidR="00073D0B" w:rsidRPr="00906A2B" w:rsidRDefault="00073D0B" w:rsidP="00F925B1">
      <w:pPr>
        <w:numPr>
          <w:ilvl w:val="0"/>
          <w:numId w:val="30"/>
        </w:numPr>
        <w:tabs>
          <w:tab w:val="left" w:pos="9356"/>
        </w:tabs>
        <w:spacing w:after="0" w:line="240" w:lineRule="auto"/>
        <w:ind w:left="1077" w:hanging="357"/>
        <w:jc w:val="both"/>
        <w:rPr>
          <w:rFonts w:ascii="Trebuchet MS" w:hAnsi="Trebuchet MS"/>
          <w:sz w:val="20"/>
          <w:szCs w:val="20"/>
        </w:rPr>
      </w:pPr>
      <w:r w:rsidRPr="00906A2B">
        <w:rPr>
          <w:rFonts w:ascii="Trebuchet MS" w:hAnsi="Trebuchet MS"/>
          <w:sz w:val="20"/>
          <w:szCs w:val="20"/>
        </w:rPr>
        <w:t>cheltuielile decontate sunt in conformitate cu propunerile tehnice si financiare ofertate (se verifica preturile unitare si cantitatile decontate)</w:t>
      </w:r>
    </w:p>
    <w:p w14:paraId="03BB5F91" w14:textId="77777777" w:rsidR="00073D0B" w:rsidRPr="00906A2B" w:rsidRDefault="00073D0B" w:rsidP="00F925B1">
      <w:pPr>
        <w:numPr>
          <w:ilvl w:val="0"/>
          <w:numId w:val="30"/>
        </w:numPr>
        <w:tabs>
          <w:tab w:val="left" w:pos="9356"/>
        </w:tabs>
        <w:spacing w:after="0" w:line="240" w:lineRule="auto"/>
        <w:ind w:left="1077" w:hanging="357"/>
        <w:jc w:val="both"/>
        <w:rPr>
          <w:rFonts w:ascii="Trebuchet MS" w:hAnsi="Trebuchet MS"/>
          <w:sz w:val="20"/>
          <w:szCs w:val="20"/>
        </w:rPr>
      </w:pPr>
      <w:r w:rsidRPr="00906A2B">
        <w:rPr>
          <w:rFonts w:ascii="Trebuchet MS" w:hAnsi="Trebuchet MS"/>
          <w:sz w:val="20"/>
          <w:szCs w:val="20"/>
        </w:rPr>
        <w:t>beneficiarii vor derula fondurile aferente pre-finanţării proiectelor prin conturi separate deschise special pentru proiect.</w:t>
      </w:r>
    </w:p>
    <w:p w14:paraId="464DFCD7" w14:textId="77777777" w:rsidR="00073D0B" w:rsidRPr="00906A2B" w:rsidRDefault="00073D0B" w:rsidP="00F925B1">
      <w:pPr>
        <w:numPr>
          <w:ilvl w:val="0"/>
          <w:numId w:val="30"/>
        </w:numPr>
        <w:tabs>
          <w:tab w:val="left" w:pos="9356"/>
        </w:tabs>
        <w:spacing w:after="0" w:line="240" w:lineRule="auto"/>
        <w:ind w:left="1077" w:hanging="357"/>
        <w:jc w:val="both"/>
        <w:rPr>
          <w:rFonts w:ascii="Trebuchet MS" w:hAnsi="Trebuchet MS"/>
          <w:sz w:val="20"/>
          <w:szCs w:val="20"/>
        </w:rPr>
      </w:pPr>
      <w:r w:rsidRPr="00906A2B">
        <w:rPr>
          <w:rFonts w:ascii="Trebuchet MS" w:hAnsi="Trebuchet MS"/>
          <w:sz w:val="20"/>
          <w:szCs w:val="20"/>
        </w:rPr>
        <w:t>beneficiarii care efectuează plăţi în valută în cadrul proiectului solicită la rambursare contravaloarea în lei a acestora la cursul Băncii Naţionale a României din data întocmirii documentelor de plată în valută;</w:t>
      </w:r>
    </w:p>
    <w:p w14:paraId="38E9A2AA" w14:textId="77777777" w:rsidR="00073D0B" w:rsidRPr="00906A2B" w:rsidRDefault="00073D0B">
      <w:pPr>
        <w:tabs>
          <w:tab w:val="left" w:pos="9356"/>
        </w:tabs>
        <w:spacing w:after="0"/>
        <w:ind w:left="709"/>
        <w:jc w:val="both"/>
        <w:rPr>
          <w:rFonts w:ascii="Trebuchet MS" w:hAnsi="Trebuchet MS"/>
          <w:sz w:val="20"/>
          <w:szCs w:val="20"/>
        </w:rPr>
      </w:pPr>
      <w:r w:rsidRPr="00906A2B">
        <w:rPr>
          <w:rFonts w:ascii="Trebuchet MS" w:hAnsi="Trebuchet MS"/>
          <w:sz w:val="20"/>
          <w:szCs w:val="20"/>
        </w:rPr>
        <w:t>Atunci când același beneficiar desfășoară mai multe proiecte în același timp sau un proiect primește finanțare sub diferite forme de sprijin sau din diferite fonduri, auditorii verifica potențiala dublă finanțare a unei cheltuieli.</w:t>
      </w:r>
    </w:p>
    <w:p w14:paraId="7612366F" w14:textId="77777777" w:rsidR="00073D0B" w:rsidRPr="00906A2B" w:rsidRDefault="00073D0B">
      <w:pPr>
        <w:tabs>
          <w:tab w:val="left" w:pos="9356"/>
        </w:tabs>
        <w:spacing w:after="0"/>
        <w:ind w:left="709"/>
        <w:jc w:val="both"/>
        <w:rPr>
          <w:rFonts w:ascii="Trebuchet MS" w:hAnsi="Trebuchet MS"/>
          <w:sz w:val="20"/>
          <w:szCs w:val="20"/>
        </w:rPr>
      </w:pPr>
    </w:p>
    <w:p w14:paraId="33BF48FF" w14:textId="77777777" w:rsidR="00073D0B" w:rsidRPr="00906A2B" w:rsidRDefault="00073D0B">
      <w:pPr>
        <w:tabs>
          <w:tab w:val="left" w:pos="9356"/>
        </w:tabs>
        <w:spacing w:after="200" w:line="276" w:lineRule="auto"/>
        <w:jc w:val="both"/>
        <w:rPr>
          <w:rFonts w:ascii="Trebuchet MS" w:hAnsi="Trebuchet MS"/>
          <w:b/>
          <w:sz w:val="20"/>
          <w:szCs w:val="20"/>
        </w:rPr>
      </w:pPr>
      <w:r w:rsidRPr="00906A2B">
        <w:rPr>
          <w:rFonts w:ascii="Trebuchet MS" w:hAnsi="Trebuchet MS"/>
          <w:b/>
          <w:sz w:val="20"/>
          <w:szCs w:val="20"/>
        </w:rPr>
        <w:t>Limitele procentuale prevazute pentru anumite categorii de cheltuieli se aplica la valoarea cheltuielilor incluse in bugetul proiectului  la data semnarii contractului de finantare.</w:t>
      </w:r>
    </w:p>
    <w:p w14:paraId="4C601E1A" w14:textId="77777777" w:rsidR="00073D0B" w:rsidRPr="00906A2B" w:rsidRDefault="00073D0B">
      <w:pPr>
        <w:tabs>
          <w:tab w:val="left" w:pos="9356"/>
        </w:tabs>
        <w:spacing w:after="200" w:line="276" w:lineRule="auto"/>
        <w:jc w:val="both"/>
        <w:rPr>
          <w:rFonts w:ascii="Trebuchet MS" w:hAnsi="Trebuchet MS"/>
          <w:b/>
          <w:sz w:val="20"/>
          <w:szCs w:val="20"/>
        </w:rPr>
      </w:pPr>
      <w:r w:rsidRPr="00906A2B">
        <w:rPr>
          <w:rFonts w:ascii="Trebuchet MS" w:hAnsi="Trebuchet MS"/>
          <w:b/>
          <w:sz w:val="20"/>
          <w:szCs w:val="20"/>
        </w:rPr>
        <w:t xml:space="preserve">Taxa pe valoarea adăugată nedeductibilă aferentă cheltuielilor eligibile este eligibilă. </w:t>
      </w:r>
    </w:p>
    <w:p w14:paraId="1E6F9F84" w14:textId="77777777" w:rsidR="00073D0B" w:rsidRPr="00906A2B" w:rsidRDefault="00073D0B" w:rsidP="00F85E03">
      <w:pPr>
        <w:tabs>
          <w:tab w:val="left" w:pos="9356"/>
        </w:tabs>
        <w:spacing w:before="100" w:beforeAutospacing="1" w:after="100" w:afterAutospacing="1"/>
        <w:jc w:val="both"/>
        <w:rPr>
          <w:rFonts w:ascii="Trebuchet MS" w:hAnsi="Trebuchet MS" w:cs="Calibri-Bold"/>
          <w:b/>
          <w:bCs/>
          <w:sz w:val="20"/>
          <w:szCs w:val="20"/>
          <w:lang w:eastAsia="ro-RO"/>
        </w:rPr>
      </w:pPr>
      <w:r w:rsidRPr="00906A2B">
        <w:rPr>
          <w:rFonts w:ascii="Trebuchet MS" w:hAnsi="Trebuchet MS" w:cs="Calibri-Bold"/>
          <w:b/>
          <w:bCs/>
          <w:sz w:val="20"/>
          <w:szCs w:val="20"/>
          <w:lang w:eastAsia="ro-RO"/>
        </w:rPr>
        <w:t>Corespondenţa categoriei și subcategoriei de cheltuieli aplicabile în cadrul acestor apeluri de proiecte, sistemul MySMIS şi capitolele/subcapitolele/liniile bugetare aferente devizului general</w:t>
      </w:r>
    </w:p>
    <w:tbl>
      <w:tblPr>
        <w:tblW w:w="9746" w:type="dxa"/>
        <w:tblCellMar>
          <w:left w:w="0" w:type="dxa"/>
          <w:right w:w="0" w:type="dxa"/>
        </w:tblCellMar>
        <w:tblLook w:val="04A0" w:firstRow="1" w:lastRow="0" w:firstColumn="1" w:lastColumn="0" w:noHBand="0" w:noVBand="1"/>
      </w:tblPr>
      <w:tblGrid>
        <w:gridCol w:w="1916"/>
        <w:gridCol w:w="3915"/>
        <w:gridCol w:w="3915"/>
      </w:tblGrid>
      <w:tr w:rsidR="00073D0B" w:rsidRPr="00906A2B" w14:paraId="0C39D6E3" w14:textId="77777777" w:rsidTr="009110CF">
        <w:trPr>
          <w:trHeight w:val="703"/>
        </w:trPr>
        <w:tc>
          <w:tcPr>
            <w:tcW w:w="19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B475D26" w14:textId="77777777" w:rsidR="00073D0B" w:rsidRPr="00906A2B" w:rsidRDefault="00073D0B" w:rsidP="00F85E03">
            <w:pPr>
              <w:tabs>
                <w:tab w:val="left" w:pos="9356"/>
              </w:tabs>
              <w:jc w:val="both"/>
              <w:rPr>
                <w:rFonts w:ascii="Trebuchet MS" w:hAnsi="Trebuchet MS"/>
                <w:sz w:val="20"/>
                <w:szCs w:val="20"/>
              </w:rPr>
            </w:pPr>
            <w:r w:rsidRPr="00906A2B">
              <w:rPr>
                <w:rFonts w:ascii="Trebuchet MS" w:hAnsi="Trebuchet MS"/>
                <w:b/>
                <w:bCs/>
                <w:sz w:val="20"/>
                <w:szCs w:val="20"/>
              </w:rPr>
              <w:t>Categorie MySMIS</w:t>
            </w:r>
          </w:p>
        </w:tc>
        <w:tc>
          <w:tcPr>
            <w:tcW w:w="3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CD5E9C" w14:textId="77777777" w:rsidR="00073D0B" w:rsidRPr="00906A2B" w:rsidRDefault="00073D0B" w:rsidP="00F85E03">
            <w:pPr>
              <w:tabs>
                <w:tab w:val="left" w:pos="9356"/>
              </w:tabs>
              <w:jc w:val="both"/>
              <w:rPr>
                <w:rFonts w:ascii="Trebuchet MS" w:hAnsi="Trebuchet MS"/>
                <w:sz w:val="20"/>
                <w:szCs w:val="20"/>
              </w:rPr>
            </w:pPr>
            <w:r w:rsidRPr="00906A2B">
              <w:rPr>
                <w:rFonts w:ascii="Trebuchet MS" w:hAnsi="Trebuchet MS"/>
                <w:b/>
                <w:bCs/>
                <w:sz w:val="20"/>
                <w:szCs w:val="20"/>
              </w:rPr>
              <w:t>Subcategorie MySMIS</w:t>
            </w:r>
          </w:p>
        </w:tc>
        <w:tc>
          <w:tcPr>
            <w:tcW w:w="3915" w:type="dxa"/>
            <w:tcBorders>
              <w:top w:val="single" w:sz="8" w:space="0" w:color="auto"/>
              <w:left w:val="nil"/>
              <w:bottom w:val="single" w:sz="8" w:space="0" w:color="auto"/>
              <w:right w:val="single" w:sz="8" w:space="0" w:color="auto"/>
            </w:tcBorders>
          </w:tcPr>
          <w:p w14:paraId="50B35E6A" w14:textId="77777777" w:rsidR="00073D0B" w:rsidRPr="00906A2B" w:rsidRDefault="00073D0B" w:rsidP="00F85E03">
            <w:pPr>
              <w:tabs>
                <w:tab w:val="left" w:pos="9356"/>
              </w:tabs>
              <w:jc w:val="both"/>
              <w:rPr>
                <w:rFonts w:ascii="Trebuchet MS" w:hAnsi="Trebuchet MS"/>
                <w:b/>
                <w:bCs/>
                <w:sz w:val="20"/>
                <w:szCs w:val="20"/>
              </w:rPr>
            </w:pPr>
            <w:r w:rsidRPr="00906A2B">
              <w:rPr>
                <w:rFonts w:ascii="Trebuchet MS" w:hAnsi="Trebuchet MS" w:cs="Calibri-Bold"/>
                <w:b/>
                <w:bCs/>
                <w:sz w:val="20"/>
                <w:szCs w:val="20"/>
                <w:lang w:eastAsia="ro-RO"/>
              </w:rPr>
              <w:t>Capitolele/subcapitolele/liniile bugetare din devizului general</w:t>
            </w:r>
          </w:p>
        </w:tc>
      </w:tr>
      <w:tr w:rsidR="00073D0B" w:rsidRPr="00906A2B" w14:paraId="3F2730E7" w14:textId="77777777" w:rsidTr="009110CF">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21F575CB" w14:textId="77777777" w:rsidR="00073D0B" w:rsidRPr="000157FE"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7 - cheltuieli cu auditul achiziționat de beneficiar pentru proiect</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0B4B07B"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15 - cheltuieli cu auditul achiziționat de beneficiar pentru proiect</w:t>
            </w:r>
          </w:p>
        </w:tc>
        <w:tc>
          <w:tcPr>
            <w:tcW w:w="3915" w:type="dxa"/>
            <w:tcBorders>
              <w:top w:val="single" w:sz="4" w:space="0" w:color="auto"/>
              <w:left w:val="nil"/>
              <w:bottom w:val="single" w:sz="8" w:space="0" w:color="auto"/>
              <w:right w:val="single" w:sz="8" w:space="0" w:color="auto"/>
            </w:tcBorders>
          </w:tcPr>
          <w:p w14:paraId="0EE34052"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bCs/>
                <w:sz w:val="20"/>
                <w:szCs w:val="20"/>
              </w:rPr>
              <w:t>3.7.2. auditul financiar (doar pentru Devizele Generale întocmite în conformitate cu HG 907/2016)</w:t>
            </w:r>
          </w:p>
        </w:tc>
      </w:tr>
      <w:tr w:rsidR="00073D0B" w:rsidRPr="00906A2B" w14:paraId="68636A66" w14:textId="77777777" w:rsidTr="009110CF">
        <w:trPr>
          <w:trHeight w:val="447"/>
        </w:trPr>
        <w:tc>
          <w:tcPr>
            <w:tcW w:w="1916" w:type="dxa"/>
            <w:vMerge w:val="restart"/>
            <w:tcBorders>
              <w:top w:val="nil"/>
              <w:left w:val="single" w:sz="8" w:space="0" w:color="auto"/>
              <w:right w:val="single" w:sz="8" w:space="0" w:color="auto"/>
            </w:tcBorders>
            <w:tcMar>
              <w:top w:w="0" w:type="dxa"/>
              <w:left w:w="108" w:type="dxa"/>
              <w:bottom w:w="0" w:type="dxa"/>
              <w:right w:w="108" w:type="dxa"/>
            </w:tcMar>
            <w:hideMark/>
          </w:tcPr>
          <w:p w14:paraId="5D8BE0B6" w14:textId="77777777" w:rsidR="00073D0B" w:rsidRPr="000157FE" w:rsidRDefault="00073D0B" w:rsidP="00F85E03">
            <w:pPr>
              <w:tabs>
                <w:tab w:val="left" w:pos="9356"/>
              </w:tabs>
              <w:autoSpaceDE w:val="0"/>
              <w:autoSpaceDN w:val="0"/>
              <w:spacing w:after="0"/>
              <w:jc w:val="both"/>
              <w:rPr>
                <w:rFonts w:ascii="Trebuchet MS" w:hAnsi="Trebuchet MS"/>
                <w:sz w:val="20"/>
                <w:szCs w:val="20"/>
              </w:rPr>
            </w:pPr>
            <w:r w:rsidRPr="00906A2B">
              <w:rPr>
                <w:rFonts w:ascii="Trebuchet MS" w:hAnsi="Trebuchet MS"/>
                <w:sz w:val="20"/>
                <w:szCs w:val="20"/>
                <w:lang w:eastAsia="ro-RO"/>
              </w:rPr>
              <w:t xml:space="preserve">8 - cheltuieli de informare, comunicare și publicitate </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14:paraId="5A389B4E"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17 - cheltuieli de informare și publicitate pentru proiect, care rezultă din obligațiile beneficiarului</w:t>
            </w:r>
          </w:p>
        </w:tc>
        <w:tc>
          <w:tcPr>
            <w:tcW w:w="3915" w:type="dxa"/>
            <w:tcBorders>
              <w:top w:val="nil"/>
              <w:left w:val="nil"/>
              <w:bottom w:val="single" w:sz="4" w:space="0" w:color="auto"/>
              <w:right w:val="single" w:sz="8" w:space="0" w:color="auto"/>
            </w:tcBorders>
          </w:tcPr>
          <w:p w14:paraId="48AADC79" w14:textId="77777777" w:rsidR="00073D0B" w:rsidRPr="00906A2B" w:rsidRDefault="00073D0B" w:rsidP="00F85E03">
            <w:pPr>
              <w:tabs>
                <w:tab w:val="left" w:pos="9356"/>
              </w:tabs>
              <w:autoSpaceDE w:val="0"/>
              <w:autoSpaceDN w:val="0"/>
              <w:spacing w:after="0"/>
              <w:jc w:val="both"/>
              <w:rPr>
                <w:rFonts w:ascii="Trebuchet MS" w:hAnsi="Trebuchet MS"/>
                <w:bCs/>
                <w:sz w:val="20"/>
                <w:szCs w:val="20"/>
              </w:rPr>
            </w:pPr>
            <w:r w:rsidRPr="00906A2B">
              <w:rPr>
                <w:rFonts w:ascii="Trebuchet MS" w:hAnsi="Trebuchet MS"/>
                <w:bCs/>
                <w:sz w:val="20"/>
                <w:szCs w:val="20"/>
              </w:rPr>
              <w:t>5.4. Cheltuieli pentru informare şi publicitate (doar pentru Devizele Generale întocmite în conformitate cu HG 907/2016)</w:t>
            </w:r>
          </w:p>
          <w:p w14:paraId="5DD8DF54" w14:textId="77777777" w:rsidR="00073D0B" w:rsidRPr="00906A2B"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Realizarea de panouri de informare</w:t>
            </w:r>
          </w:p>
          <w:p w14:paraId="63FC7D65"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rPr>
              <w:t>Realizarea de etichete autocolante</w:t>
            </w:r>
          </w:p>
        </w:tc>
      </w:tr>
      <w:tr w:rsidR="00073D0B" w:rsidRPr="00906A2B" w14:paraId="7FF33C90" w14:textId="77777777" w:rsidTr="009110CF">
        <w:trPr>
          <w:trHeight w:val="253"/>
        </w:trPr>
        <w:tc>
          <w:tcPr>
            <w:tcW w:w="1916"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8F5BBAC"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62D8F8D"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18 - cheltuieli de promovare a obiectivului de investiţie/produsului/serviciului finanţat</w:t>
            </w:r>
          </w:p>
        </w:tc>
        <w:tc>
          <w:tcPr>
            <w:tcW w:w="3915" w:type="dxa"/>
            <w:tcBorders>
              <w:top w:val="single" w:sz="4" w:space="0" w:color="auto"/>
              <w:left w:val="nil"/>
              <w:bottom w:val="single" w:sz="8" w:space="0" w:color="auto"/>
              <w:right w:val="single" w:sz="8" w:space="0" w:color="auto"/>
            </w:tcBorders>
          </w:tcPr>
          <w:p w14:paraId="6CE8D46F" w14:textId="77777777" w:rsidR="00073D0B" w:rsidRPr="00906A2B" w:rsidRDefault="00073D0B" w:rsidP="00F85E03">
            <w:pPr>
              <w:tabs>
                <w:tab w:val="left" w:pos="9356"/>
              </w:tabs>
              <w:autoSpaceDE w:val="0"/>
              <w:autoSpaceDN w:val="0"/>
              <w:spacing w:after="0"/>
              <w:jc w:val="both"/>
              <w:rPr>
                <w:rFonts w:ascii="Trebuchet MS" w:hAnsi="Trebuchet MS"/>
                <w:bCs/>
                <w:sz w:val="20"/>
                <w:szCs w:val="20"/>
              </w:rPr>
            </w:pPr>
            <w:r w:rsidRPr="00906A2B">
              <w:rPr>
                <w:rFonts w:ascii="Trebuchet MS" w:hAnsi="Trebuchet MS"/>
                <w:bCs/>
                <w:sz w:val="20"/>
                <w:szCs w:val="20"/>
              </w:rPr>
              <w:t>5.4. Cheltuieli pentru informare şi publicitate (doar pentru Devizele Generale întocmite în conformitate cu HG 907/2016)</w:t>
            </w:r>
          </w:p>
          <w:p w14:paraId="3B2A99B7" w14:textId="77777777" w:rsidR="00073D0B" w:rsidRPr="00906A2B" w:rsidRDefault="00073D0B" w:rsidP="00F85E03">
            <w:pPr>
              <w:tabs>
                <w:tab w:val="left" w:pos="9356"/>
              </w:tabs>
              <w:autoSpaceDE w:val="0"/>
              <w:autoSpaceDN w:val="0"/>
              <w:spacing w:after="0"/>
              <w:jc w:val="both"/>
              <w:rPr>
                <w:rFonts w:ascii="Trebuchet MS" w:hAnsi="Trebuchet MS"/>
                <w:sz w:val="20"/>
                <w:szCs w:val="20"/>
              </w:rPr>
            </w:pPr>
            <w:r w:rsidRPr="00906A2B">
              <w:rPr>
                <w:rFonts w:ascii="Trebuchet MS" w:hAnsi="Trebuchet MS"/>
                <w:sz w:val="20"/>
                <w:szCs w:val="20"/>
              </w:rPr>
              <w:lastRenderedPageBreak/>
              <w:t>Anunţ/comunicat de presă privind începerea proiectului</w:t>
            </w:r>
          </w:p>
          <w:p w14:paraId="6C57D0D4"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rPr>
              <w:t>Anunţ/comunicat de presă la finalizarea proiectului</w:t>
            </w:r>
          </w:p>
        </w:tc>
      </w:tr>
      <w:tr w:rsidR="00053D7E" w:rsidRPr="00906A2B" w14:paraId="7070AB50" w14:textId="77777777" w:rsidTr="00AA23B5">
        <w:trPr>
          <w:trHeight w:val="238"/>
        </w:trPr>
        <w:tc>
          <w:tcPr>
            <w:tcW w:w="1916" w:type="dxa"/>
            <w:vMerge w:val="restart"/>
            <w:tcBorders>
              <w:top w:val="nil"/>
              <w:left w:val="single" w:sz="8" w:space="0" w:color="auto"/>
              <w:right w:val="single" w:sz="8" w:space="0" w:color="auto"/>
            </w:tcBorders>
            <w:tcMar>
              <w:top w:w="0" w:type="dxa"/>
              <w:left w:w="108" w:type="dxa"/>
              <w:bottom w:w="0" w:type="dxa"/>
              <w:right w:w="108" w:type="dxa"/>
            </w:tcMar>
          </w:tcPr>
          <w:p w14:paraId="316761B7" w14:textId="77777777" w:rsidR="00053D7E" w:rsidRPr="00906A2B" w:rsidRDefault="00053D7E"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lastRenderedPageBreak/>
              <w:t xml:space="preserve">9 </w:t>
            </w:r>
            <w:r w:rsidR="007A1B16" w:rsidRPr="000157FE">
              <w:rPr>
                <w:rFonts w:ascii="Trebuchet MS" w:hAnsi="Trebuchet MS"/>
                <w:sz w:val="20"/>
                <w:szCs w:val="20"/>
                <w:lang w:eastAsia="ro-RO"/>
              </w:rPr>
              <w:t>–</w:t>
            </w:r>
            <w:r w:rsidRPr="000157FE">
              <w:rPr>
                <w:rFonts w:ascii="Trebuchet MS" w:hAnsi="Trebuchet MS"/>
                <w:sz w:val="20"/>
                <w:szCs w:val="20"/>
                <w:lang w:eastAsia="ro-RO"/>
              </w:rPr>
              <w:t xml:space="preserve"> </w:t>
            </w:r>
            <w:r w:rsidR="007A1B16" w:rsidRPr="00906A2B">
              <w:rPr>
                <w:rFonts w:ascii="Trebuchet MS" w:hAnsi="Trebuchet MS"/>
                <w:sz w:val="20"/>
                <w:szCs w:val="20"/>
                <w:lang w:eastAsia="ro-RO"/>
              </w:rPr>
              <w:t>cheltuieli aferente managementului proiectului</w:t>
            </w:r>
          </w:p>
        </w:tc>
        <w:tc>
          <w:tcPr>
            <w:tcW w:w="3915" w:type="dxa"/>
            <w:tcBorders>
              <w:top w:val="nil"/>
              <w:left w:val="nil"/>
              <w:bottom w:val="single" w:sz="4" w:space="0" w:color="auto"/>
              <w:right w:val="single" w:sz="8" w:space="0" w:color="auto"/>
            </w:tcBorders>
            <w:tcMar>
              <w:top w:w="0" w:type="dxa"/>
              <w:left w:w="108" w:type="dxa"/>
              <w:bottom w:w="0" w:type="dxa"/>
              <w:right w:w="108" w:type="dxa"/>
            </w:tcMar>
          </w:tcPr>
          <w:p w14:paraId="661C77A1" w14:textId="77777777" w:rsidR="00053D7E" w:rsidRPr="00906A2B" w:rsidRDefault="00053D7E"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29 -</w:t>
            </w:r>
            <w:r w:rsidR="007A1B16" w:rsidRPr="00906A2B">
              <w:rPr>
                <w:rFonts w:ascii="Trebuchet MS" w:hAnsi="Trebuchet MS"/>
                <w:sz w:val="20"/>
                <w:szCs w:val="20"/>
                <w:lang w:eastAsia="ro-RO"/>
              </w:rPr>
              <w:t xml:space="preserve"> cheltuieli cu servicii de management proiect</w:t>
            </w:r>
          </w:p>
        </w:tc>
        <w:tc>
          <w:tcPr>
            <w:tcW w:w="3915" w:type="dxa"/>
            <w:tcBorders>
              <w:top w:val="nil"/>
              <w:left w:val="nil"/>
              <w:bottom w:val="single" w:sz="4" w:space="0" w:color="auto"/>
              <w:right w:val="single" w:sz="8" w:space="0" w:color="auto"/>
            </w:tcBorders>
          </w:tcPr>
          <w:p w14:paraId="6D2646A2" w14:textId="77777777" w:rsidR="00053D7E" w:rsidRPr="00906A2B" w:rsidRDefault="00053D7E" w:rsidP="00F85E03">
            <w:pPr>
              <w:tabs>
                <w:tab w:val="left" w:pos="9356"/>
              </w:tabs>
              <w:autoSpaceDE w:val="0"/>
              <w:autoSpaceDN w:val="0"/>
              <w:spacing w:after="0"/>
              <w:jc w:val="both"/>
              <w:rPr>
                <w:rFonts w:ascii="Trebuchet MS" w:hAnsi="Trebuchet MS"/>
                <w:bCs/>
                <w:sz w:val="20"/>
                <w:szCs w:val="20"/>
              </w:rPr>
            </w:pPr>
          </w:p>
        </w:tc>
      </w:tr>
      <w:tr w:rsidR="00053D7E" w:rsidRPr="00906A2B" w14:paraId="51D61D40" w14:textId="77777777" w:rsidTr="00AA23B5">
        <w:trPr>
          <w:trHeight w:val="238"/>
        </w:trPr>
        <w:tc>
          <w:tcPr>
            <w:tcW w:w="1916"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2D68FCA6" w14:textId="77777777" w:rsidR="00053D7E" w:rsidRPr="00906A2B" w:rsidRDefault="00053D7E" w:rsidP="00F85E03">
            <w:pPr>
              <w:tabs>
                <w:tab w:val="left" w:pos="9356"/>
              </w:tabs>
              <w:autoSpaceDE w:val="0"/>
              <w:autoSpaceDN w:val="0"/>
              <w:spacing w:after="0"/>
              <w:jc w:val="both"/>
              <w:rPr>
                <w:rFonts w:ascii="Trebuchet MS" w:hAnsi="Trebuchet MS"/>
                <w:sz w:val="20"/>
                <w:szCs w:val="20"/>
                <w:lang w:eastAsia="ro-RO"/>
              </w:rPr>
            </w:pPr>
          </w:p>
        </w:tc>
        <w:tc>
          <w:tcPr>
            <w:tcW w:w="3915" w:type="dxa"/>
            <w:tcBorders>
              <w:top w:val="nil"/>
              <w:left w:val="nil"/>
              <w:bottom w:val="single" w:sz="4" w:space="0" w:color="auto"/>
              <w:right w:val="single" w:sz="8" w:space="0" w:color="auto"/>
            </w:tcBorders>
            <w:tcMar>
              <w:top w:w="0" w:type="dxa"/>
              <w:left w:w="108" w:type="dxa"/>
              <w:bottom w:w="0" w:type="dxa"/>
              <w:right w:w="108" w:type="dxa"/>
            </w:tcMar>
          </w:tcPr>
          <w:p w14:paraId="2FB12507" w14:textId="77777777" w:rsidR="00053D7E" w:rsidRPr="00906A2B" w:rsidRDefault="00DD4188"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 xml:space="preserve">21 - </w:t>
            </w:r>
            <w:r w:rsidR="007A1B16" w:rsidRPr="00906A2B">
              <w:rPr>
                <w:rFonts w:ascii="Trebuchet MS" w:hAnsi="Trebuchet MS"/>
                <w:sz w:val="20"/>
                <w:szCs w:val="20"/>
                <w:lang w:eastAsia="ro-RO"/>
              </w:rPr>
              <w:t>cheltuieli salariale cu echipa de management proiect</w:t>
            </w:r>
          </w:p>
        </w:tc>
        <w:tc>
          <w:tcPr>
            <w:tcW w:w="3915" w:type="dxa"/>
            <w:tcBorders>
              <w:top w:val="nil"/>
              <w:left w:val="nil"/>
              <w:bottom w:val="single" w:sz="4" w:space="0" w:color="auto"/>
              <w:right w:val="single" w:sz="8" w:space="0" w:color="auto"/>
            </w:tcBorders>
          </w:tcPr>
          <w:p w14:paraId="39E64447" w14:textId="77777777" w:rsidR="00053D7E" w:rsidRPr="00906A2B" w:rsidRDefault="00053D7E" w:rsidP="00F85E03">
            <w:pPr>
              <w:tabs>
                <w:tab w:val="left" w:pos="9356"/>
              </w:tabs>
              <w:autoSpaceDE w:val="0"/>
              <w:autoSpaceDN w:val="0"/>
              <w:spacing w:after="0"/>
              <w:jc w:val="both"/>
              <w:rPr>
                <w:rFonts w:ascii="Trebuchet MS" w:hAnsi="Trebuchet MS"/>
                <w:bCs/>
                <w:sz w:val="20"/>
                <w:szCs w:val="20"/>
              </w:rPr>
            </w:pPr>
          </w:p>
        </w:tc>
      </w:tr>
      <w:tr w:rsidR="00073D0B" w:rsidRPr="00906A2B" w14:paraId="48862D97" w14:textId="77777777" w:rsidTr="009110CF">
        <w:trPr>
          <w:trHeight w:val="238"/>
        </w:trPr>
        <w:tc>
          <w:tcPr>
            <w:tcW w:w="191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2D08B4" w14:textId="77777777" w:rsidR="00073D0B" w:rsidRPr="000157FE"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12 - cheltuieli pentru obținerea și amenajarea terenului</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14:paraId="40B39CCF"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34 – cheltuieli pentru achiziţia terenului cu sau fără construcţii</w:t>
            </w:r>
          </w:p>
        </w:tc>
        <w:tc>
          <w:tcPr>
            <w:tcW w:w="3915" w:type="dxa"/>
            <w:tcBorders>
              <w:top w:val="nil"/>
              <w:left w:val="nil"/>
              <w:bottom w:val="single" w:sz="4" w:space="0" w:color="auto"/>
              <w:right w:val="single" w:sz="8" w:space="0" w:color="auto"/>
            </w:tcBorders>
          </w:tcPr>
          <w:p w14:paraId="45938C9D"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bCs/>
                <w:sz w:val="20"/>
                <w:szCs w:val="20"/>
              </w:rPr>
              <w:t>1.1. Obţinerea terenului</w:t>
            </w:r>
          </w:p>
        </w:tc>
      </w:tr>
      <w:tr w:rsidR="00073D0B" w:rsidRPr="00906A2B" w14:paraId="25197F78" w14:textId="77777777" w:rsidTr="009110CF">
        <w:trPr>
          <w:trHeight w:val="238"/>
        </w:trPr>
        <w:tc>
          <w:tcPr>
            <w:tcW w:w="191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5E8FC96E"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D2F570E"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38 - cheltuieli pentru amenajarea terenului</w:t>
            </w:r>
          </w:p>
        </w:tc>
        <w:tc>
          <w:tcPr>
            <w:tcW w:w="3915" w:type="dxa"/>
            <w:tcBorders>
              <w:top w:val="single" w:sz="4" w:space="0" w:color="auto"/>
              <w:left w:val="nil"/>
              <w:bottom w:val="single" w:sz="8" w:space="0" w:color="auto"/>
              <w:right w:val="single" w:sz="8" w:space="0" w:color="auto"/>
            </w:tcBorders>
          </w:tcPr>
          <w:p w14:paraId="2C2B829D" w14:textId="77777777" w:rsidR="00073D0B" w:rsidRPr="00906A2B" w:rsidRDefault="00073D0B" w:rsidP="00F85E03">
            <w:pPr>
              <w:tabs>
                <w:tab w:val="left" w:pos="9356"/>
              </w:tabs>
              <w:autoSpaceDE w:val="0"/>
              <w:autoSpaceDN w:val="0"/>
              <w:spacing w:after="0"/>
              <w:jc w:val="both"/>
              <w:rPr>
                <w:rFonts w:ascii="Trebuchet MS" w:hAnsi="Trebuchet MS"/>
                <w:bCs/>
                <w:sz w:val="20"/>
                <w:szCs w:val="20"/>
              </w:rPr>
            </w:pPr>
            <w:r w:rsidRPr="00906A2B">
              <w:rPr>
                <w:rFonts w:ascii="Trebuchet MS" w:hAnsi="Trebuchet MS"/>
                <w:bCs/>
                <w:sz w:val="20"/>
                <w:szCs w:val="20"/>
              </w:rPr>
              <w:t>1.2. Amenajarea terenului</w:t>
            </w:r>
          </w:p>
          <w:p w14:paraId="1C3E824D"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bCs/>
                <w:sz w:val="20"/>
                <w:szCs w:val="20"/>
              </w:rPr>
              <w:t>1.4. Cheltuieli pentru relocarea/protecţia utilităţilor (devieri reţele de utilităţi din amplasament) (doar pentru Devizele Generale întocmite în conformitate cu HG 907/2016)</w:t>
            </w:r>
          </w:p>
        </w:tc>
      </w:tr>
      <w:tr w:rsidR="00073D0B" w:rsidRPr="00906A2B" w14:paraId="5E481D11" w14:textId="77777777" w:rsidTr="009110CF">
        <w:trPr>
          <w:trHeight w:val="472"/>
        </w:trPr>
        <w:tc>
          <w:tcPr>
            <w:tcW w:w="1916" w:type="dxa"/>
            <w:vMerge/>
            <w:tcBorders>
              <w:top w:val="nil"/>
              <w:left w:val="single" w:sz="8" w:space="0" w:color="auto"/>
              <w:bottom w:val="single" w:sz="8" w:space="0" w:color="auto"/>
              <w:right w:val="single" w:sz="8" w:space="0" w:color="auto"/>
            </w:tcBorders>
            <w:vAlign w:val="center"/>
            <w:hideMark/>
          </w:tcPr>
          <w:p w14:paraId="5E3BDA9C" w14:textId="77777777" w:rsidR="00073D0B" w:rsidRPr="00906A2B" w:rsidRDefault="00073D0B" w:rsidP="00F85E03">
            <w:pPr>
              <w:tabs>
                <w:tab w:val="left" w:pos="9356"/>
              </w:tabs>
              <w:spacing w:after="0"/>
              <w:jc w:val="both"/>
              <w:rPr>
                <w:rFonts w:ascii="Trebuchet MS" w:hAnsi="Trebuchet MS"/>
                <w:sz w:val="20"/>
                <w:szCs w:val="20"/>
              </w:rPr>
            </w:pP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14:paraId="393E7F78" w14:textId="77777777" w:rsidR="00073D0B" w:rsidRPr="00906A2B" w:rsidRDefault="00073D0B" w:rsidP="00F85E03">
            <w:pPr>
              <w:tabs>
                <w:tab w:val="left" w:pos="9356"/>
              </w:tabs>
              <w:autoSpaceDE w:val="0"/>
              <w:autoSpaceDN w:val="0"/>
              <w:spacing w:after="0"/>
              <w:jc w:val="both"/>
              <w:rPr>
                <w:rFonts w:ascii="Trebuchet MS" w:hAnsi="Trebuchet MS"/>
                <w:sz w:val="20"/>
                <w:szCs w:val="20"/>
              </w:rPr>
            </w:pPr>
            <w:r w:rsidRPr="00906A2B">
              <w:rPr>
                <w:rFonts w:ascii="Trebuchet MS" w:hAnsi="Trebuchet MS"/>
                <w:sz w:val="20"/>
                <w:szCs w:val="20"/>
                <w:lang w:eastAsia="ro-RO"/>
              </w:rPr>
              <w:t>39 - cheltuieli cu amenajări pentru protecția mediului şi aducerea la starea iniţială</w:t>
            </w:r>
          </w:p>
        </w:tc>
        <w:tc>
          <w:tcPr>
            <w:tcW w:w="3915" w:type="dxa"/>
            <w:tcBorders>
              <w:top w:val="nil"/>
              <w:left w:val="nil"/>
              <w:bottom w:val="single" w:sz="8" w:space="0" w:color="auto"/>
              <w:right w:val="single" w:sz="8" w:space="0" w:color="auto"/>
            </w:tcBorders>
          </w:tcPr>
          <w:p w14:paraId="2DACEE8B"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bCs/>
                <w:sz w:val="20"/>
                <w:szCs w:val="20"/>
              </w:rPr>
              <w:t>1.3. Amenajări pentru protecţia mediului şi aducerea terenului la starea iniţială</w:t>
            </w:r>
          </w:p>
        </w:tc>
      </w:tr>
      <w:tr w:rsidR="00073D0B" w:rsidRPr="00906A2B" w14:paraId="4435A5A9" w14:textId="77777777" w:rsidTr="009110CF">
        <w:trPr>
          <w:trHeight w:val="1394"/>
        </w:trPr>
        <w:tc>
          <w:tcPr>
            <w:tcW w:w="191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0F8FF576" w14:textId="77777777" w:rsidR="00073D0B" w:rsidRPr="000157FE" w:rsidRDefault="00073D0B" w:rsidP="00F85E03">
            <w:pPr>
              <w:tabs>
                <w:tab w:val="left" w:pos="9356"/>
              </w:tabs>
              <w:autoSpaceDE w:val="0"/>
              <w:autoSpaceDN w:val="0"/>
              <w:spacing w:after="0"/>
              <w:jc w:val="both"/>
              <w:rPr>
                <w:rFonts w:ascii="Trebuchet MS" w:hAnsi="Trebuchet MS"/>
                <w:sz w:val="20"/>
                <w:szCs w:val="20"/>
              </w:rPr>
            </w:pPr>
            <w:r w:rsidRPr="00906A2B">
              <w:rPr>
                <w:rFonts w:ascii="Trebuchet MS" w:hAnsi="Trebuchet MS"/>
                <w:sz w:val="20"/>
                <w:szCs w:val="20"/>
                <w:lang w:eastAsia="ro-RO"/>
              </w:rPr>
              <w:t>13 - cheltuieli pentru asigurarea utilităţilor necesare obiectivului</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14:paraId="20C87301"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40 - cheltuieli pentru asigurarea utilităţilor necesare obiectivului</w:t>
            </w:r>
          </w:p>
        </w:tc>
        <w:tc>
          <w:tcPr>
            <w:tcW w:w="3915" w:type="dxa"/>
            <w:tcBorders>
              <w:top w:val="nil"/>
              <w:left w:val="nil"/>
              <w:bottom w:val="single" w:sz="4" w:space="0" w:color="auto"/>
              <w:right w:val="single" w:sz="8" w:space="0" w:color="auto"/>
            </w:tcBorders>
          </w:tcPr>
          <w:p w14:paraId="44F0BD9D" w14:textId="77777777" w:rsidR="00073D0B" w:rsidRPr="00906A2B" w:rsidRDefault="00073D0B">
            <w:pPr>
              <w:pStyle w:val="normalbullet"/>
              <w:tabs>
                <w:tab w:val="left" w:pos="180"/>
                <w:tab w:val="left" w:pos="720"/>
                <w:tab w:val="left" w:pos="9356"/>
              </w:tabs>
              <w:spacing w:before="0"/>
              <w:rPr>
                <w:bCs/>
                <w:szCs w:val="20"/>
                <w:lang w:val="ro-RO"/>
              </w:rPr>
            </w:pPr>
            <w:r w:rsidRPr="00906A2B">
              <w:rPr>
                <w:bCs/>
                <w:szCs w:val="20"/>
                <w:lang w:val="ro-RO"/>
              </w:rPr>
              <w:t>SECŢIUNEA a 2-a</w:t>
            </w:r>
          </w:p>
          <w:p w14:paraId="62A6F81D" w14:textId="77777777" w:rsidR="00073D0B" w:rsidRPr="00906A2B" w:rsidRDefault="00073D0B">
            <w:pPr>
              <w:pStyle w:val="normalbullet"/>
              <w:tabs>
                <w:tab w:val="left" w:pos="180"/>
                <w:tab w:val="left" w:pos="720"/>
                <w:tab w:val="left" w:pos="9356"/>
              </w:tabs>
              <w:spacing w:before="0"/>
              <w:rPr>
                <w:bCs/>
                <w:szCs w:val="20"/>
                <w:lang w:val="ro-RO"/>
              </w:rPr>
            </w:pPr>
            <w:r w:rsidRPr="00906A2B">
              <w:rPr>
                <w:bCs/>
                <w:szCs w:val="20"/>
                <w:lang w:val="ro-RO"/>
              </w:rPr>
              <w:t>Cheltuieli pentru asigurarea utilităţilor necesare obiectivului de investiţii</w:t>
            </w:r>
          </w:p>
          <w:p w14:paraId="3A8966B3"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p>
        </w:tc>
      </w:tr>
      <w:tr w:rsidR="00073D0B" w:rsidRPr="00906A2B" w14:paraId="35531A84" w14:textId="77777777" w:rsidTr="009110CF">
        <w:trPr>
          <w:trHeight w:val="384"/>
        </w:trPr>
        <w:tc>
          <w:tcPr>
            <w:tcW w:w="1916" w:type="dxa"/>
            <w:vMerge w:val="restart"/>
            <w:tcBorders>
              <w:top w:val="single" w:sz="4" w:space="0" w:color="auto"/>
              <w:left w:val="single" w:sz="4" w:space="0" w:color="auto"/>
              <w:bottom w:val="single" w:sz="4" w:space="0" w:color="auto"/>
              <w:right w:val="single" w:sz="4" w:space="0" w:color="auto"/>
            </w:tcBorders>
            <w:vAlign w:val="center"/>
            <w:hideMark/>
          </w:tcPr>
          <w:p w14:paraId="59212CEB" w14:textId="77777777" w:rsidR="00073D0B" w:rsidRPr="000157FE" w:rsidRDefault="00073D0B" w:rsidP="00F85E03">
            <w:pPr>
              <w:tabs>
                <w:tab w:val="left" w:pos="9356"/>
              </w:tabs>
              <w:autoSpaceDE w:val="0"/>
              <w:autoSpaceDN w:val="0"/>
              <w:spacing w:after="0"/>
              <w:jc w:val="both"/>
              <w:rPr>
                <w:rFonts w:ascii="Trebuchet MS" w:hAnsi="Trebuchet MS"/>
                <w:sz w:val="20"/>
                <w:szCs w:val="20"/>
              </w:rPr>
            </w:pPr>
            <w:r w:rsidRPr="00906A2B">
              <w:rPr>
                <w:rFonts w:ascii="Trebuchet MS" w:hAnsi="Trebuchet MS"/>
                <w:sz w:val="20"/>
                <w:szCs w:val="20"/>
                <w:lang w:eastAsia="ro-RO"/>
              </w:rPr>
              <w:t>14 - cheltuieli pentru proiectare și asistență tehnică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C51C1E"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42 - studii de teren</w:t>
            </w:r>
          </w:p>
        </w:tc>
        <w:tc>
          <w:tcPr>
            <w:tcW w:w="3915" w:type="dxa"/>
            <w:tcBorders>
              <w:top w:val="single" w:sz="4" w:space="0" w:color="auto"/>
              <w:left w:val="single" w:sz="4" w:space="0" w:color="auto"/>
              <w:bottom w:val="single" w:sz="4" w:space="0" w:color="auto"/>
              <w:right w:val="single" w:sz="4" w:space="0" w:color="auto"/>
            </w:tcBorders>
          </w:tcPr>
          <w:p w14:paraId="6CD4A88D"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bCs/>
                <w:sz w:val="20"/>
                <w:szCs w:val="20"/>
              </w:rPr>
              <w:t>3.1. Studii</w:t>
            </w:r>
          </w:p>
        </w:tc>
      </w:tr>
      <w:tr w:rsidR="00073D0B" w:rsidRPr="00906A2B" w14:paraId="271A4528" w14:textId="77777777" w:rsidTr="009110CF">
        <w:trPr>
          <w:trHeight w:val="70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502D0601" w14:textId="77777777" w:rsidR="00073D0B" w:rsidRPr="00906A2B" w:rsidRDefault="00073D0B" w:rsidP="00F85E03">
            <w:pPr>
              <w:tabs>
                <w:tab w:val="left" w:pos="9356"/>
              </w:tabs>
              <w:spacing w:after="0"/>
              <w:jc w:val="both"/>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4C3C36"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43 - cheltuieli pentru obținere avize, acorduri,</w:t>
            </w:r>
          </w:p>
          <w:p w14:paraId="09AEDA62"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autorizații</w:t>
            </w:r>
          </w:p>
        </w:tc>
        <w:tc>
          <w:tcPr>
            <w:tcW w:w="3915" w:type="dxa"/>
            <w:tcBorders>
              <w:top w:val="single" w:sz="4" w:space="0" w:color="auto"/>
              <w:left w:val="single" w:sz="4" w:space="0" w:color="auto"/>
              <w:bottom w:val="single" w:sz="4" w:space="0" w:color="auto"/>
              <w:right w:val="single" w:sz="4" w:space="0" w:color="auto"/>
            </w:tcBorders>
          </w:tcPr>
          <w:p w14:paraId="13FC9142" w14:textId="77777777" w:rsidR="00073D0B" w:rsidRPr="00906A2B" w:rsidRDefault="00073D0B">
            <w:pPr>
              <w:pStyle w:val="normalbullet"/>
              <w:tabs>
                <w:tab w:val="left" w:pos="180"/>
                <w:tab w:val="left" w:pos="720"/>
                <w:tab w:val="left" w:pos="9356"/>
              </w:tabs>
              <w:spacing w:before="0"/>
              <w:rPr>
                <w:bCs/>
                <w:szCs w:val="20"/>
                <w:lang w:val="ro-RO"/>
              </w:rPr>
            </w:pPr>
            <w:r w:rsidRPr="00906A2B">
              <w:rPr>
                <w:bCs/>
                <w:szCs w:val="20"/>
                <w:lang w:val="ro-RO"/>
              </w:rPr>
              <w:t>3.2. Documentaţii-suport şi cheltuieli pentru obţinerea de avize, acorduri şi autorizaţii</w:t>
            </w:r>
          </w:p>
          <w:p w14:paraId="5B5D5888"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p>
        </w:tc>
      </w:tr>
      <w:tr w:rsidR="00073D0B" w:rsidRPr="00906A2B" w14:paraId="031F9E51" w14:textId="77777777" w:rsidTr="009110CF">
        <w:trPr>
          <w:trHeight w:val="24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35DBCAA7" w14:textId="77777777" w:rsidR="00073D0B" w:rsidRPr="00906A2B" w:rsidRDefault="00073D0B" w:rsidP="00F85E03">
            <w:pPr>
              <w:tabs>
                <w:tab w:val="left" w:pos="9356"/>
              </w:tabs>
              <w:spacing w:after="0"/>
              <w:jc w:val="both"/>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FA2835"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44 - proiectare și inginerie</w:t>
            </w:r>
          </w:p>
        </w:tc>
        <w:tc>
          <w:tcPr>
            <w:tcW w:w="3915" w:type="dxa"/>
            <w:tcBorders>
              <w:top w:val="single" w:sz="4" w:space="0" w:color="auto"/>
              <w:left w:val="single" w:sz="4" w:space="0" w:color="auto"/>
              <w:bottom w:val="single" w:sz="4" w:space="0" w:color="auto"/>
              <w:right w:val="single" w:sz="4" w:space="0" w:color="auto"/>
            </w:tcBorders>
          </w:tcPr>
          <w:p w14:paraId="56E5544A" w14:textId="77777777" w:rsidR="00073D0B" w:rsidRPr="00906A2B" w:rsidRDefault="00073D0B">
            <w:pPr>
              <w:pStyle w:val="normalbullet"/>
              <w:tabs>
                <w:tab w:val="left" w:pos="180"/>
                <w:tab w:val="left" w:pos="720"/>
                <w:tab w:val="left" w:pos="9356"/>
              </w:tabs>
              <w:spacing w:before="0"/>
              <w:rPr>
                <w:bCs/>
                <w:szCs w:val="20"/>
                <w:lang w:val="ro-RO"/>
              </w:rPr>
            </w:pPr>
            <w:r w:rsidRPr="00906A2B">
              <w:rPr>
                <w:bCs/>
                <w:szCs w:val="20"/>
                <w:lang w:val="ro-RO"/>
              </w:rPr>
              <w:t> </w:t>
            </w:r>
            <w:r w:rsidRPr="000157FE">
              <w:rPr>
                <w:bCs/>
                <w:szCs w:val="20"/>
                <w:lang w:val="ro-RO"/>
              </w:rPr>
              <w:t> </w:t>
            </w:r>
            <w:r w:rsidRPr="00906A2B">
              <w:rPr>
                <w:bCs/>
                <w:szCs w:val="20"/>
                <w:lang w:val="ro-RO"/>
              </w:rPr>
              <w:t>3.3. Expertizare tehnică a construcţiilor existente, a structurilor şi/sau, după caz, a</w:t>
            </w:r>
            <w:r w:rsidRPr="000157FE">
              <w:rPr>
                <w:bCs/>
                <w:szCs w:val="20"/>
                <w:lang w:val="ro-RO"/>
              </w:rPr>
              <w:t xml:space="preserve"> proiectelor tehnice, inclusiv întocmirea de către expertul tehnic a raportului de expertiză tehnică, în conformitate cu prevederile legislaţiei în vigoare</w:t>
            </w:r>
          </w:p>
          <w:p w14:paraId="36DF8F52" w14:textId="77777777" w:rsidR="00073D0B" w:rsidRPr="000157FE" w:rsidRDefault="00073D0B">
            <w:pPr>
              <w:pStyle w:val="normalbullet"/>
              <w:tabs>
                <w:tab w:val="left" w:pos="180"/>
                <w:tab w:val="left" w:pos="720"/>
                <w:tab w:val="left" w:pos="9356"/>
              </w:tabs>
              <w:spacing w:before="0"/>
              <w:rPr>
                <w:bCs/>
                <w:szCs w:val="20"/>
                <w:lang w:val="ro-RO"/>
              </w:rPr>
            </w:pPr>
            <w:r w:rsidRPr="00906A2B">
              <w:rPr>
                <w:bCs/>
                <w:szCs w:val="20"/>
                <w:lang w:val="ro-RO"/>
              </w:rPr>
              <w:t> </w:t>
            </w:r>
            <w:r w:rsidRPr="000157FE">
              <w:rPr>
                <w:bCs/>
                <w:szCs w:val="20"/>
                <w:lang w:val="ro-RO"/>
              </w:rPr>
              <w:t> </w:t>
            </w:r>
            <w:r w:rsidRPr="00906A2B">
              <w:rPr>
                <w:bCs/>
                <w:szCs w:val="20"/>
                <w:lang w:val="ro-RO"/>
              </w:rPr>
              <w:t>3.4. Certificarea performanţei energetice şi auditul energetic al clădirilor</w:t>
            </w:r>
          </w:p>
          <w:p w14:paraId="398A20F8" w14:textId="77777777" w:rsidR="00073D0B" w:rsidRPr="000157FE"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bCs/>
                <w:sz w:val="20"/>
                <w:szCs w:val="20"/>
              </w:rPr>
              <w:t> </w:t>
            </w:r>
            <w:r w:rsidRPr="000157FE">
              <w:rPr>
                <w:rFonts w:ascii="Trebuchet MS" w:hAnsi="Trebuchet MS"/>
                <w:bCs/>
                <w:sz w:val="20"/>
                <w:szCs w:val="20"/>
              </w:rPr>
              <w:t> </w:t>
            </w:r>
            <w:r w:rsidRPr="00906A2B">
              <w:rPr>
                <w:rFonts w:ascii="Trebuchet MS" w:hAnsi="Trebuchet MS"/>
                <w:bCs/>
                <w:sz w:val="20"/>
                <w:szCs w:val="20"/>
              </w:rPr>
              <w:t>3.5. Proiectare</w:t>
            </w:r>
          </w:p>
        </w:tc>
      </w:tr>
      <w:tr w:rsidR="00073D0B" w:rsidRPr="00906A2B" w14:paraId="57D48D50" w14:textId="77777777" w:rsidTr="009110CF">
        <w:trPr>
          <w:trHeight w:val="472"/>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6F094331" w14:textId="77777777" w:rsidR="00073D0B" w:rsidRPr="00906A2B" w:rsidRDefault="00073D0B" w:rsidP="00F85E03">
            <w:pPr>
              <w:tabs>
                <w:tab w:val="left" w:pos="9356"/>
              </w:tabs>
              <w:spacing w:after="0"/>
              <w:jc w:val="both"/>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63B0BA"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45 - cheltuieli pentru consultanță</w:t>
            </w:r>
          </w:p>
        </w:tc>
        <w:tc>
          <w:tcPr>
            <w:tcW w:w="3915" w:type="dxa"/>
            <w:tcBorders>
              <w:top w:val="single" w:sz="4" w:space="0" w:color="auto"/>
              <w:left w:val="single" w:sz="4" w:space="0" w:color="auto"/>
              <w:bottom w:val="single" w:sz="4" w:space="0" w:color="auto"/>
              <w:right w:val="single" w:sz="4" w:space="0" w:color="auto"/>
            </w:tcBorders>
          </w:tcPr>
          <w:p w14:paraId="787FBF23"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bCs/>
                <w:sz w:val="20"/>
                <w:szCs w:val="20"/>
              </w:rPr>
              <w:t>3.7.1. managementul de proiect pentru obiectivul de investiţii; (doar pentru Devizele Generale întocmite în conformitate cu HG 907/2016)</w:t>
            </w:r>
          </w:p>
        </w:tc>
      </w:tr>
      <w:tr w:rsidR="00073D0B" w:rsidRPr="00906A2B" w14:paraId="7E2AB213" w14:textId="77777777" w:rsidTr="009110CF">
        <w:trPr>
          <w:trHeight w:val="22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103E099C" w14:textId="77777777" w:rsidR="00073D0B" w:rsidRPr="00906A2B" w:rsidRDefault="00073D0B" w:rsidP="00F85E03">
            <w:pPr>
              <w:tabs>
                <w:tab w:val="left" w:pos="9356"/>
              </w:tabs>
              <w:spacing w:after="0"/>
              <w:jc w:val="both"/>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036D74" w14:textId="77777777" w:rsidR="00073D0B" w:rsidRPr="00906A2B" w:rsidRDefault="00073D0B" w:rsidP="00F85E03">
            <w:pPr>
              <w:tabs>
                <w:tab w:val="left" w:pos="9356"/>
              </w:tabs>
              <w:autoSpaceDE w:val="0"/>
              <w:autoSpaceDN w:val="0"/>
              <w:spacing w:after="0"/>
              <w:jc w:val="both"/>
              <w:rPr>
                <w:rFonts w:ascii="Trebuchet MS" w:hAnsi="Trebuchet MS"/>
                <w:color w:val="FF0000"/>
                <w:sz w:val="20"/>
                <w:szCs w:val="20"/>
                <w:lang w:eastAsia="ro-RO"/>
              </w:rPr>
            </w:pPr>
            <w:r w:rsidRPr="00906A2B">
              <w:rPr>
                <w:rFonts w:ascii="Trebuchet MS" w:hAnsi="Trebuchet MS"/>
                <w:sz w:val="20"/>
                <w:szCs w:val="20"/>
                <w:lang w:eastAsia="ro-RO"/>
              </w:rPr>
              <w:t>46 - cheltuieli pentru asistență tehnică</w:t>
            </w:r>
          </w:p>
        </w:tc>
        <w:tc>
          <w:tcPr>
            <w:tcW w:w="3915" w:type="dxa"/>
            <w:tcBorders>
              <w:top w:val="single" w:sz="4" w:space="0" w:color="auto"/>
              <w:left w:val="single" w:sz="4" w:space="0" w:color="auto"/>
              <w:bottom w:val="single" w:sz="4" w:space="0" w:color="auto"/>
              <w:right w:val="single" w:sz="4" w:space="0" w:color="auto"/>
            </w:tcBorders>
          </w:tcPr>
          <w:p w14:paraId="198AD56F"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bCs/>
                <w:sz w:val="20"/>
                <w:szCs w:val="20"/>
              </w:rPr>
              <w:t>3.8. Asistenţă tehnică</w:t>
            </w:r>
          </w:p>
        </w:tc>
      </w:tr>
      <w:tr w:rsidR="00073D0B" w:rsidRPr="00906A2B" w14:paraId="6CE523F9" w14:textId="77777777" w:rsidTr="009110CF">
        <w:trPr>
          <w:trHeight w:val="459"/>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FE904B" w14:textId="77777777" w:rsidR="00073D0B" w:rsidRPr="00906A2B" w:rsidRDefault="00073D0B" w:rsidP="00F85E03">
            <w:pPr>
              <w:tabs>
                <w:tab w:val="left" w:pos="9356"/>
              </w:tabs>
              <w:jc w:val="both"/>
              <w:rPr>
                <w:rFonts w:ascii="Trebuchet MS" w:hAnsi="Trebuchet MS"/>
                <w:sz w:val="20"/>
                <w:szCs w:val="20"/>
              </w:rPr>
            </w:pPr>
          </w:p>
          <w:p w14:paraId="2EF25DCC" w14:textId="77777777" w:rsidR="00073D0B" w:rsidRPr="00906A2B" w:rsidRDefault="00073D0B" w:rsidP="00F85E03">
            <w:pPr>
              <w:tabs>
                <w:tab w:val="left" w:pos="9356"/>
              </w:tabs>
              <w:jc w:val="both"/>
              <w:rPr>
                <w:rFonts w:ascii="Trebuchet MS" w:hAnsi="Trebuchet MS"/>
                <w:sz w:val="20"/>
                <w:szCs w:val="20"/>
              </w:rPr>
            </w:pPr>
            <w:r w:rsidRPr="000157FE">
              <w:rPr>
                <w:rFonts w:ascii="Trebuchet MS" w:hAnsi="Trebuchet MS"/>
                <w:sz w:val="20"/>
                <w:szCs w:val="20"/>
              </w:rPr>
              <w:t xml:space="preserve">15 - cheltuieli </w:t>
            </w:r>
            <w:r w:rsidRPr="00906A2B">
              <w:rPr>
                <w:rFonts w:ascii="Trebuchet MS" w:hAnsi="Trebuchet MS"/>
                <w:sz w:val="20"/>
                <w:szCs w:val="20"/>
              </w:rPr>
              <w:t>pentru investiția de bază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518B4"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53 - cheltuieli pentru construcții și instalații</w:t>
            </w:r>
          </w:p>
        </w:tc>
        <w:tc>
          <w:tcPr>
            <w:tcW w:w="3915" w:type="dxa"/>
            <w:tcBorders>
              <w:top w:val="single" w:sz="4" w:space="0" w:color="auto"/>
              <w:left w:val="single" w:sz="4" w:space="0" w:color="auto"/>
              <w:bottom w:val="single" w:sz="4" w:space="0" w:color="auto"/>
              <w:right w:val="single" w:sz="4" w:space="0" w:color="auto"/>
            </w:tcBorders>
          </w:tcPr>
          <w:p w14:paraId="159170B5" w14:textId="77777777" w:rsidR="00073D0B" w:rsidRPr="00906A2B" w:rsidRDefault="00073D0B" w:rsidP="00F85E03">
            <w:pPr>
              <w:tabs>
                <w:tab w:val="left" w:pos="9356"/>
              </w:tabs>
              <w:autoSpaceDE w:val="0"/>
              <w:autoSpaceDN w:val="0"/>
              <w:spacing w:after="0"/>
              <w:jc w:val="both"/>
              <w:rPr>
                <w:rFonts w:ascii="Trebuchet MS" w:hAnsi="Trebuchet MS"/>
                <w:bCs/>
                <w:sz w:val="20"/>
                <w:szCs w:val="20"/>
              </w:rPr>
            </w:pPr>
            <w:r w:rsidRPr="00906A2B">
              <w:rPr>
                <w:rFonts w:ascii="Trebuchet MS" w:hAnsi="Trebuchet MS"/>
                <w:bCs/>
                <w:sz w:val="20"/>
                <w:szCs w:val="20"/>
              </w:rPr>
              <w:t>4.1. Construcţii şi instalaţii</w:t>
            </w:r>
          </w:p>
          <w:p w14:paraId="079D95E4" w14:textId="77777777" w:rsidR="00073D0B" w:rsidRPr="00906A2B" w:rsidRDefault="00073D0B">
            <w:pPr>
              <w:pStyle w:val="normalbullet"/>
              <w:tabs>
                <w:tab w:val="left" w:pos="180"/>
                <w:tab w:val="left" w:pos="720"/>
                <w:tab w:val="left" w:pos="9356"/>
              </w:tabs>
              <w:spacing w:before="0"/>
              <w:rPr>
                <w:bCs/>
                <w:szCs w:val="20"/>
                <w:lang w:val="ro-RO"/>
              </w:rPr>
            </w:pPr>
            <w:r w:rsidRPr="00906A2B">
              <w:rPr>
                <w:bCs/>
                <w:szCs w:val="20"/>
                <w:lang w:val="ro-RO"/>
              </w:rPr>
              <w:t>4.2. Montaj utilaje, echipamente tehnologice şi funcţionale</w:t>
            </w:r>
          </w:p>
          <w:p w14:paraId="438BFFE7"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p>
        </w:tc>
      </w:tr>
      <w:tr w:rsidR="00073D0B" w:rsidRPr="00906A2B" w14:paraId="47EB95C5" w14:textId="77777777" w:rsidTr="009110CF">
        <w:trPr>
          <w:trHeight w:val="538"/>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2DA1E63E" w14:textId="77777777" w:rsidR="00073D0B" w:rsidRPr="00906A2B" w:rsidRDefault="00073D0B" w:rsidP="00F85E03">
            <w:pPr>
              <w:tabs>
                <w:tab w:val="left" w:pos="9356"/>
              </w:tabs>
              <w:spacing w:after="0"/>
              <w:jc w:val="both"/>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0AA9D2"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54 - cheltuieli cu dotările (utilaje, echipamente cu și fără montaj, dotări)</w:t>
            </w:r>
          </w:p>
        </w:tc>
        <w:tc>
          <w:tcPr>
            <w:tcW w:w="3915" w:type="dxa"/>
            <w:tcBorders>
              <w:top w:val="single" w:sz="4" w:space="0" w:color="auto"/>
              <w:left w:val="single" w:sz="4" w:space="0" w:color="auto"/>
              <w:bottom w:val="single" w:sz="4" w:space="0" w:color="auto"/>
              <w:right w:val="single" w:sz="4" w:space="0" w:color="auto"/>
            </w:tcBorders>
          </w:tcPr>
          <w:p w14:paraId="2F21BA34" w14:textId="77777777" w:rsidR="00073D0B" w:rsidRPr="00906A2B" w:rsidRDefault="00073D0B">
            <w:pPr>
              <w:pStyle w:val="normalbullet"/>
              <w:tabs>
                <w:tab w:val="left" w:pos="180"/>
                <w:tab w:val="left" w:pos="720"/>
                <w:tab w:val="left" w:pos="9356"/>
              </w:tabs>
              <w:spacing w:before="0"/>
              <w:rPr>
                <w:bCs/>
                <w:szCs w:val="20"/>
                <w:lang w:val="ro-RO"/>
              </w:rPr>
            </w:pPr>
            <w:r w:rsidRPr="00906A2B">
              <w:rPr>
                <w:bCs/>
                <w:szCs w:val="20"/>
                <w:lang w:val="ro-RO"/>
              </w:rPr>
              <w:t>4.3. Utilaje, echipamente tehnologice şi funcţionale care necesită montaj</w:t>
            </w:r>
          </w:p>
          <w:p w14:paraId="3BF1195C" w14:textId="77777777" w:rsidR="00073D0B" w:rsidRPr="00906A2B" w:rsidRDefault="00073D0B">
            <w:pPr>
              <w:pStyle w:val="normalbullet"/>
              <w:tabs>
                <w:tab w:val="left" w:pos="180"/>
                <w:tab w:val="left" w:pos="720"/>
                <w:tab w:val="left" w:pos="9356"/>
              </w:tabs>
              <w:spacing w:before="0"/>
              <w:rPr>
                <w:bCs/>
                <w:szCs w:val="20"/>
                <w:lang w:val="ro-RO"/>
              </w:rPr>
            </w:pPr>
            <w:r w:rsidRPr="00906A2B">
              <w:rPr>
                <w:bCs/>
                <w:szCs w:val="20"/>
                <w:lang w:val="ro-RO"/>
              </w:rPr>
              <w:t>4.4. Utilaje, echipamente tehnologice şi funcţionale care nu necesită montaj şi echipamente de transport</w:t>
            </w:r>
          </w:p>
          <w:p w14:paraId="2B66A84E" w14:textId="77777777" w:rsidR="00073D0B" w:rsidRPr="00906A2B" w:rsidRDefault="00073D0B">
            <w:pPr>
              <w:pStyle w:val="normalbullet"/>
              <w:tabs>
                <w:tab w:val="left" w:pos="180"/>
                <w:tab w:val="left" w:pos="720"/>
                <w:tab w:val="left" w:pos="9356"/>
              </w:tabs>
              <w:spacing w:before="0"/>
              <w:rPr>
                <w:bCs/>
                <w:szCs w:val="20"/>
                <w:lang w:val="ro-RO"/>
              </w:rPr>
            </w:pPr>
            <w:r w:rsidRPr="00906A2B">
              <w:rPr>
                <w:bCs/>
                <w:szCs w:val="20"/>
                <w:lang w:val="ro-RO"/>
              </w:rPr>
              <w:t>4.5. Dotări</w:t>
            </w:r>
          </w:p>
          <w:p w14:paraId="1C536F90"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p>
        </w:tc>
      </w:tr>
      <w:tr w:rsidR="00073D0B" w:rsidRPr="00906A2B" w14:paraId="151C95E4" w14:textId="77777777" w:rsidTr="009110CF">
        <w:trPr>
          <w:trHeight w:val="486"/>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33DD71B8" w14:textId="77777777" w:rsidR="00073D0B" w:rsidRPr="00906A2B" w:rsidRDefault="00073D0B" w:rsidP="00F85E03">
            <w:pPr>
              <w:tabs>
                <w:tab w:val="left" w:pos="9356"/>
              </w:tabs>
              <w:spacing w:after="0"/>
              <w:jc w:val="both"/>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6080CD"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55 - cheltuieli cu active necorporale</w:t>
            </w:r>
          </w:p>
        </w:tc>
        <w:tc>
          <w:tcPr>
            <w:tcW w:w="3915" w:type="dxa"/>
            <w:tcBorders>
              <w:top w:val="single" w:sz="4" w:space="0" w:color="auto"/>
              <w:left w:val="single" w:sz="4" w:space="0" w:color="auto"/>
              <w:bottom w:val="single" w:sz="4" w:space="0" w:color="auto"/>
              <w:right w:val="single" w:sz="4" w:space="0" w:color="auto"/>
            </w:tcBorders>
          </w:tcPr>
          <w:p w14:paraId="7E3A13F5"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bCs/>
                <w:sz w:val="20"/>
                <w:szCs w:val="20"/>
              </w:rPr>
              <w:t>4.6. Active necorporale</w:t>
            </w:r>
          </w:p>
        </w:tc>
      </w:tr>
      <w:tr w:rsidR="00073D0B" w:rsidRPr="00906A2B" w14:paraId="59BB6902" w14:textId="77777777" w:rsidTr="009110CF">
        <w:trPr>
          <w:trHeight w:val="690"/>
        </w:trPr>
        <w:tc>
          <w:tcPr>
            <w:tcW w:w="1916"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AF1749" w14:textId="77777777" w:rsidR="00073D0B" w:rsidRPr="00906A2B" w:rsidRDefault="00073D0B" w:rsidP="00F85E03">
            <w:pPr>
              <w:tabs>
                <w:tab w:val="left" w:pos="9356"/>
              </w:tabs>
              <w:jc w:val="both"/>
              <w:rPr>
                <w:rFonts w:ascii="Trebuchet MS" w:hAnsi="Trebuchet MS"/>
                <w:sz w:val="20"/>
                <w:szCs w:val="20"/>
              </w:rPr>
            </w:pPr>
            <w:r w:rsidRPr="00906A2B">
              <w:rPr>
                <w:rFonts w:ascii="Trebuchet MS" w:hAnsi="Trebuchet MS"/>
                <w:sz w:val="20"/>
                <w:szCs w:val="20"/>
              </w:rPr>
              <w:t>16 -</w:t>
            </w:r>
            <w:r w:rsidRPr="000157FE">
              <w:rPr>
                <w:rFonts w:ascii="Trebuchet MS" w:hAnsi="Trebuchet MS"/>
                <w:sz w:val="20"/>
                <w:szCs w:val="20"/>
              </w:rPr>
              <w:t xml:space="preserve"> cheltuieli cu organizarea</w:t>
            </w:r>
            <w:r w:rsidRPr="00906A2B">
              <w:rPr>
                <w:rFonts w:ascii="Trebuchet MS" w:hAnsi="Trebuchet MS"/>
                <w:sz w:val="20"/>
                <w:szCs w:val="20"/>
              </w:rPr>
              <w:t xml:space="preserve"> de șantier</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4C1CFBA0"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57 - cheltuieli pentru lucrări de construcții și instalații aferente organizării de șantier</w:t>
            </w:r>
          </w:p>
        </w:tc>
        <w:tc>
          <w:tcPr>
            <w:tcW w:w="3915" w:type="dxa"/>
            <w:tcBorders>
              <w:top w:val="single" w:sz="4" w:space="0" w:color="auto"/>
              <w:left w:val="nil"/>
              <w:bottom w:val="single" w:sz="8" w:space="0" w:color="auto"/>
              <w:right w:val="single" w:sz="8" w:space="0" w:color="auto"/>
            </w:tcBorders>
          </w:tcPr>
          <w:p w14:paraId="0EEDF422"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bCs/>
                <w:sz w:val="20"/>
                <w:szCs w:val="20"/>
              </w:rPr>
              <w:t>5.1.1. Lucrări de construcţii şi instalaţii aferente organizării de şantier</w:t>
            </w:r>
          </w:p>
        </w:tc>
      </w:tr>
      <w:tr w:rsidR="00073D0B" w:rsidRPr="00906A2B" w14:paraId="35AC5833" w14:textId="77777777" w:rsidTr="009110CF">
        <w:trPr>
          <w:trHeight w:val="486"/>
        </w:trPr>
        <w:tc>
          <w:tcPr>
            <w:tcW w:w="1916" w:type="dxa"/>
            <w:vMerge/>
            <w:tcBorders>
              <w:top w:val="nil"/>
              <w:left w:val="single" w:sz="8" w:space="0" w:color="auto"/>
              <w:bottom w:val="single" w:sz="8" w:space="0" w:color="auto"/>
              <w:right w:val="single" w:sz="8" w:space="0" w:color="auto"/>
            </w:tcBorders>
            <w:vAlign w:val="center"/>
            <w:hideMark/>
          </w:tcPr>
          <w:p w14:paraId="05B85576" w14:textId="77777777" w:rsidR="00073D0B" w:rsidRPr="00906A2B" w:rsidRDefault="00073D0B" w:rsidP="00F85E03">
            <w:pPr>
              <w:tabs>
                <w:tab w:val="left" w:pos="9356"/>
              </w:tabs>
              <w:spacing w:after="0"/>
              <w:jc w:val="both"/>
              <w:rPr>
                <w:rFonts w:ascii="Trebuchet MS" w:hAnsi="Trebuchet MS"/>
                <w:sz w:val="20"/>
                <w:szCs w:val="20"/>
              </w:rPr>
            </w:pP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14:paraId="0BB33A48"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58 - cheltuieli conexe organizării de șantier</w:t>
            </w:r>
          </w:p>
        </w:tc>
        <w:tc>
          <w:tcPr>
            <w:tcW w:w="3915" w:type="dxa"/>
            <w:tcBorders>
              <w:top w:val="nil"/>
              <w:left w:val="nil"/>
              <w:bottom w:val="single" w:sz="8" w:space="0" w:color="auto"/>
              <w:right w:val="single" w:sz="8" w:space="0" w:color="auto"/>
            </w:tcBorders>
          </w:tcPr>
          <w:p w14:paraId="75CF8849"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bCs/>
                <w:sz w:val="20"/>
                <w:szCs w:val="20"/>
              </w:rPr>
              <w:t>5.1.2. Cheltuieli conexe organizării de şantier</w:t>
            </w:r>
          </w:p>
        </w:tc>
      </w:tr>
      <w:tr w:rsidR="00073D0B" w:rsidRPr="00906A2B" w14:paraId="6B0436EE" w14:textId="77777777" w:rsidTr="009110CF">
        <w:trPr>
          <w:trHeight w:val="1394"/>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063C9" w14:textId="77777777" w:rsidR="00073D0B" w:rsidRPr="000157FE" w:rsidRDefault="00073D0B" w:rsidP="00F85E03">
            <w:pPr>
              <w:tabs>
                <w:tab w:val="left" w:pos="9356"/>
              </w:tabs>
              <w:autoSpaceDE w:val="0"/>
              <w:autoSpaceDN w:val="0"/>
              <w:spacing w:after="0"/>
              <w:jc w:val="both"/>
              <w:rPr>
                <w:rFonts w:ascii="Trebuchet MS" w:hAnsi="Trebuchet MS"/>
                <w:sz w:val="20"/>
                <w:szCs w:val="20"/>
              </w:rPr>
            </w:pPr>
            <w:r w:rsidRPr="00906A2B">
              <w:rPr>
                <w:rFonts w:ascii="Trebuchet MS" w:hAnsi="Trebuchet MS"/>
                <w:sz w:val="20"/>
                <w:szCs w:val="20"/>
                <w:lang w:eastAsia="ro-RO"/>
              </w:rPr>
              <w:t>17 - cheltuieli pentru comisioane, cote, taxe, costul creditului</w:t>
            </w: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14:paraId="02C0E5E6"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59 - cheltuieli pentru comisioane, cote, taxe, costul creditului</w:t>
            </w:r>
          </w:p>
        </w:tc>
        <w:tc>
          <w:tcPr>
            <w:tcW w:w="3915" w:type="dxa"/>
            <w:tcBorders>
              <w:top w:val="nil"/>
              <w:left w:val="nil"/>
              <w:bottom w:val="single" w:sz="8" w:space="0" w:color="auto"/>
              <w:right w:val="single" w:sz="8" w:space="0" w:color="auto"/>
            </w:tcBorders>
          </w:tcPr>
          <w:p w14:paraId="3D404DCB" w14:textId="77777777" w:rsidR="00073D0B" w:rsidRPr="00906A2B" w:rsidRDefault="00073D0B">
            <w:pPr>
              <w:pStyle w:val="normalbullet"/>
              <w:tabs>
                <w:tab w:val="left" w:pos="180"/>
                <w:tab w:val="left" w:pos="720"/>
                <w:tab w:val="left" w:pos="9356"/>
              </w:tabs>
              <w:spacing w:before="0"/>
              <w:rPr>
                <w:bCs/>
                <w:szCs w:val="20"/>
                <w:lang w:val="ro-RO"/>
              </w:rPr>
            </w:pPr>
            <w:r w:rsidRPr="00906A2B">
              <w:rPr>
                <w:bCs/>
                <w:szCs w:val="20"/>
                <w:lang w:val="ro-RO"/>
              </w:rPr>
              <w:t>5.2. Comisioane, cote, taxe, costul creditului</w:t>
            </w:r>
          </w:p>
          <w:p w14:paraId="66F54926"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p>
        </w:tc>
      </w:tr>
      <w:tr w:rsidR="00073D0B" w:rsidRPr="00906A2B" w14:paraId="29CC97DB" w14:textId="77777777" w:rsidTr="009110CF">
        <w:trPr>
          <w:trHeight w:val="947"/>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BC3988" w14:textId="77777777" w:rsidR="00073D0B" w:rsidRPr="000157FE" w:rsidRDefault="00073D0B" w:rsidP="00F85E03">
            <w:pPr>
              <w:tabs>
                <w:tab w:val="left" w:pos="9356"/>
              </w:tabs>
              <w:jc w:val="both"/>
              <w:rPr>
                <w:rFonts w:ascii="Trebuchet MS" w:hAnsi="Trebuchet MS"/>
                <w:sz w:val="20"/>
                <w:szCs w:val="20"/>
              </w:rPr>
            </w:pPr>
            <w:r w:rsidRPr="00906A2B">
              <w:rPr>
                <w:rFonts w:ascii="Trebuchet MS" w:hAnsi="Trebuchet MS"/>
                <w:sz w:val="20"/>
                <w:szCs w:val="20"/>
              </w:rPr>
              <w:t xml:space="preserve">18 - cheltuieli diverse și </w:t>
            </w:r>
            <w:r w:rsidRPr="000157FE">
              <w:rPr>
                <w:rFonts w:ascii="Trebuchet MS" w:hAnsi="Trebuchet MS"/>
                <w:sz w:val="20"/>
                <w:szCs w:val="20"/>
              </w:rPr>
              <w:t>neprevăzute</w:t>
            </w: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14:paraId="1EF7CDA1"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sz w:val="20"/>
                <w:szCs w:val="20"/>
                <w:lang w:eastAsia="ro-RO"/>
              </w:rPr>
              <w:t>60 - cheltuieli diverse și neprevăzute</w:t>
            </w:r>
          </w:p>
        </w:tc>
        <w:tc>
          <w:tcPr>
            <w:tcW w:w="3915" w:type="dxa"/>
            <w:tcBorders>
              <w:top w:val="nil"/>
              <w:left w:val="nil"/>
              <w:bottom w:val="single" w:sz="8" w:space="0" w:color="auto"/>
              <w:right w:val="single" w:sz="8" w:space="0" w:color="auto"/>
            </w:tcBorders>
          </w:tcPr>
          <w:p w14:paraId="23986E4F" w14:textId="77777777" w:rsidR="00073D0B" w:rsidRPr="00906A2B" w:rsidRDefault="00073D0B" w:rsidP="00F85E03">
            <w:pPr>
              <w:tabs>
                <w:tab w:val="left" w:pos="9356"/>
              </w:tabs>
              <w:autoSpaceDE w:val="0"/>
              <w:autoSpaceDN w:val="0"/>
              <w:spacing w:after="0"/>
              <w:jc w:val="both"/>
              <w:rPr>
                <w:rFonts w:ascii="Trebuchet MS" w:hAnsi="Trebuchet MS"/>
                <w:sz w:val="20"/>
                <w:szCs w:val="20"/>
                <w:lang w:eastAsia="ro-RO"/>
              </w:rPr>
            </w:pPr>
            <w:r w:rsidRPr="00906A2B">
              <w:rPr>
                <w:rFonts w:ascii="Trebuchet MS" w:hAnsi="Trebuchet MS"/>
                <w:bCs/>
                <w:sz w:val="20"/>
                <w:szCs w:val="20"/>
              </w:rPr>
              <w:t>5.3. Cheltuieli diverse şi neprevăzute</w:t>
            </w:r>
          </w:p>
        </w:tc>
      </w:tr>
    </w:tbl>
    <w:p w14:paraId="28EA6727" w14:textId="77777777" w:rsidR="00073D0B" w:rsidRPr="00906A2B" w:rsidRDefault="00073D0B" w:rsidP="00F85E03">
      <w:pPr>
        <w:tabs>
          <w:tab w:val="left" w:pos="180"/>
          <w:tab w:val="left" w:pos="720"/>
          <w:tab w:val="left" w:pos="9356"/>
        </w:tabs>
        <w:jc w:val="both"/>
        <w:rPr>
          <w:rFonts w:ascii="Trebuchet MS" w:hAnsi="Trebuchet MS"/>
          <w:sz w:val="20"/>
          <w:szCs w:val="20"/>
        </w:rPr>
      </w:pPr>
    </w:p>
    <w:p w14:paraId="43841EA8" w14:textId="77777777" w:rsidR="00073D0B" w:rsidRPr="000157FE" w:rsidRDefault="00073D0B" w:rsidP="00F85E03">
      <w:pPr>
        <w:tabs>
          <w:tab w:val="left" w:pos="180"/>
          <w:tab w:val="left" w:pos="720"/>
          <w:tab w:val="left" w:pos="9356"/>
        </w:tabs>
        <w:jc w:val="both"/>
        <w:rPr>
          <w:rFonts w:ascii="Trebuchet MS" w:hAnsi="Trebuchet MS"/>
          <w:sz w:val="20"/>
          <w:szCs w:val="20"/>
        </w:rPr>
      </w:pPr>
      <w:r w:rsidRPr="00906A2B">
        <w:rPr>
          <w:rFonts w:ascii="Trebuchet MS" w:hAnsi="Trebuchet MS"/>
          <w:sz w:val="20"/>
          <w:szCs w:val="20"/>
        </w:rPr>
        <w:t xml:space="preserve">Pentru cazurile în care legislația în vigoare aplicabilă la momentul întocmirii Devizului  General, cu modificările şi completările ulterioare, nu conținea anumite </w:t>
      </w:r>
      <w:r w:rsidRPr="000157FE">
        <w:rPr>
          <w:rFonts w:ascii="Trebuchet MS" w:hAnsi="Trebuchet MS"/>
          <w:sz w:val="20"/>
          <w:szCs w:val="20"/>
        </w:rPr>
        <w:t>cheltuieli, respectiv auditul financiar, informarea şi publicitatea, acestea se vor regăsi doar în bugetul cererii de finanţare.</w:t>
      </w:r>
    </w:p>
    <w:p w14:paraId="3E98E48E"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3.</w:t>
      </w:r>
      <w:r w:rsidR="0019087C" w:rsidRPr="00906A2B">
        <w:rPr>
          <w:rFonts w:ascii="Trebuchet MS" w:hAnsi="Trebuchet MS" w:cs="Arial"/>
          <w:b/>
          <w:bCs/>
          <w:color w:val="7030A0"/>
          <w:sz w:val="20"/>
          <w:szCs w:val="20"/>
        </w:rPr>
        <w:t>3</w:t>
      </w:r>
      <w:r w:rsidRPr="00906A2B">
        <w:rPr>
          <w:rFonts w:ascii="Trebuchet MS" w:hAnsi="Trebuchet MS" w:cs="Arial"/>
          <w:b/>
          <w:bCs/>
          <w:color w:val="7030A0"/>
          <w:sz w:val="20"/>
          <w:szCs w:val="20"/>
        </w:rPr>
        <w:t>.2 Lista cheltuielilor neeligibile cuprinde următoarele categorii de cheltuieli:</w:t>
      </w:r>
    </w:p>
    <w:p w14:paraId="0A84E70B" w14:textId="77777777" w:rsidR="00073D0B" w:rsidRPr="00906A2B" w:rsidRDefault="00073D0B" w:rsidP="00F925B1">
      <w:pPr>
        <w:numPr>
          <w:ilvl w:val="1"/>
          <w:numId w:val="14"/>
        </w:numPr>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cheltuieli pentru achiziţia de teren cu sau fără construcţii;</w:t>
      </w:r>
    </w:p>
    <w:p w14:paraId="27A0411A" w14:textId="77777777" w:rsidR="00073D0B" w:rsidRPr="00906A2B" w:rsidRDefault="00073D0B" w:rsidP="00F925B1">
      <w:pPr>
        <w:numPr>
          <w:ilvl w:val="1"/>
          <w:numId w:val="14"/>
        </w:numPr>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costuri operaţionale, de funcționare, de testare și întreținere a obiectivelor finanțate prin proiect</w:t>
      </w:r>
    </w:p>
    <w:p w14:paraId="49EE4D73" w14:textId="77777777" w:rsidR="00073D0B" w:rsidRPr="00906A2B" w:rsidRDefault="00073D0B" w:rsidP="00F925B1">
      <w:pPr>
        <w:numPr>
          <w:ilvl w:val="1"/>
          <w:numId w:val="14"/>
        </w:numPr>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cheltuieli pentru achiziţionarea consumabilelor;</w:t>
      </w:r>
    </w:p>
    <w:p w14:paraId="561E07CC" w14:textId="77777777" w:rsidR="00073D0B" w:rsidRPr="00906A2B" w:rsidRDefault="00073D0B" w:rsidP="00F925B1">
      <w:pPr>
        <w:numPr>
          <w:ilvl w:val="1"/>
          <w:numId w:val="14"/>
        </w:numPr>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cheltuielile privind costuri administrative;</w:t>
      </w:r>
    </w:p>
    <w:p w14:paraId="6F1308E0" w14:textId="77777777" w:rsidR="00073D0B" w:rsidRPr="00906A2B" w:rsidRDefault="00073D0B" w:rsidP="00F925B1">
      <w:pPr>
        <w:numPr>
          <w:ilvl w:val="1"/>
          <w:numId w:val="14"/>
        </w:numPr>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 xml:space="preserve">cheltuieli financiare, respectiv prime de asigurare, taxe, comisioane, rate și dobânzi aferente creditelor;  </w:t>
      </w:r>
    </w:p>
    <w:p w14:paraId="4848723C" w14:textId="77777777" w:rsidR="00073D0B" w:rsidRPr="00906A2B" w:rsidRDefault="00073D0B" w:rsidP="00F925B1">
      <w:pPr>
        <w:numPr>
          <w:ilvl w:val="1"/>
          <w:numId w:val="14"/>
        </w:numPr>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cheltuielile privind achiziţia de dotări/echipamente/utilaje/mijloace de transport second-hand</w:t>
      </w:r>
    </w:p>
    <w:p w14:paraId="1E534130" w14:textId="77777777" w:rsidR="00073D0B" w:rsidRPr="00906A2B" w:rsidRDefault="00073D0B" w:rsidP="00F925B1">
      <w:pPr>
        <w:numPr>
          <w:ilvl w:val="1"/>
          <w:numId w:val="14"/>
        </w:numPr>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cheltuielile privind costurile de funcționare si intretinere a obiectivelor finanțate prin proiect;</w:t>
      </w:r>
    </w:p>
    <w:p w14:paraId="7AF89CA9" w14:textId="77777777" w:rsidR="00073D0B" w:rsidRPr="00906A2B" w:rsidRDefault="00073D0B" w:rsidP="00F925B1">
      <w:pPr>
        <w:numPr>
          <w:ilvl w:val="1"/>
          <w:numId w:val="14"/>
        </w:numPr>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amenzi, penalităţi, dobânzi, cheltuieli de judecată şi cheltuieli de arbitraj</w:t>
      </w:r>
    </w:p>
    <w:p w14:paraId="2E9EF183" w14:textId="77777777" w:rsidR="00073D0B" w:rsidRPr="00906A2B" w:rsidRDefault="00073D0B" w:rsidP="00F925B1">
      <w:pPr>
        <w:numPr>
          <w:ilvl w:val="1"/>
          <w:numId w:val="14"/>
        </w:numPr>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contribuţia in natura;</w:t>
      </w:r>
    </w:p>
    <w:p w14:paraId="22A3FAA5" w14:textId="77777777" w:rsidR="00073D0B" w:rsidRPr="00906A2B" w:rsidRDefault="00073D0B" w:rsidP="00F925B1">
      <w:pPr>
        <w:numPr>
          <w:ilvl w:val="1"/>
          <w:numId w:val="14"/>
        </w:numPr>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amortizarea;</w:t>
      </w:r>
    </w:p>
    <w:p w14:paraId="07D34D6F" w14:textId="77777777" w:rsidR="00073D0B" w:rsidRPr="00906A2B" w:rsidRDefault="00073D0B" w:rsidP="00F925B1">
      <w:pPr>
        <w:numPr>
          <w:ilvl w:val="0"/>
          <w:numId w:val="14"/>
        </w:numPr>
        <w:tabs>
          <w:tab w:val="left" w:pos="9356"/>
        </w:tabs>
        <w:spacing w:after="0" w:line="240" w:lineRule="auto"/>
        <w:ind w:left="0" w:hanging="426"/>
        <w:jc w:val="both"/>
        <w:rPr>
          <w:rFonts w:ascii="Trebuchet MS" w:hAnsi="Trebuchet MS"/>
          <w:sz w:val="20"/>
          <w:szCs w:val="20"/>
        </w:rPr>
      </w:pPr>
      <w:r w:rsidRPr="00906A2B">
        <w:rPr>
          <w:rFonts w:ascii="Trebuchet MS" w:hAnsi="Trebuchet MS"/>
          <w:sz w:val="20"/>
          <w:szCs w:val="20"/>
        </w:rPr>
        <w:lastRenderedPageBreak/>
        <w:t xml:space="preserve">cheltuielile cu achiziţionarea autovehiculelor și a mijloacelor de transport, aşa cum sunt ele clasificate în Subgrupa 2.3. „Mijloace de transport” din HG 2139/2004 pentru aprobarea Catalogului privind clasificarea şi duratele normale de funcţionare a mijloacelor fixe </w:t>
      </w:r>
      <w:r w:rsidRPr="00906A2B">
        <w:rPr>
          <w:rFonts w:ascii="Trebuchet MS" w:hAnsi="Trebuchet MS"/>
          <w:b/>
          <w:sz w:val="20"/>
          <w:szCs w:val="20"/>
        </w:rPr>
        <w:t>cu excepția clasei 2.3.6.3.2 -Ascensoare de persoane pentru clădiri</w:t>
      </w:r>
      <w:r w:rsidRPr="00906A2B">
        <w:rPr>
          <w:rFonts w:ascii="Trebuchet MS" w:hAnsi="Trebuchet MS"/>
          <w:sz w:val="20"/>
          <w:szCs w:val="20"/>
        </w:rPr>
        <w:t xml:space="preserve"> ;</w:t>
      </w:r>
    </w:p>
    <w:p w14:paraId="504E455C" w14:textId="77777777" w:rsidR="00073D0B" w:rsidRPr="00906A2B" w:rsidRDefault="00073D0B" w:rsidP="00F925B1">
      <w:pPr>
        <w:numPr>
          <w:ilvl w:val="1"/>
          <w:numId w:val="14"/>
        </w:numPr>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cheltuielile cu leasingul prevăzute la art. 9 din HG nr. 399/2015</w:t>
      </w:r>
    </w:p>
    <w:p w14:paraId="65C7B070" w14:textId="77777777" w:rsidR="00073D0B" w:rsidRPr="00906A2B" w:rsidRDefault="00073D0B" w:rsidP="00F925B1">
      <w:pPr>
        <w:numPr>
          <w:ilvl w:val="1"/>
          <w:numId w:val="14"/>
        </w:numPr>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cheltuielile prevăzute la art. 13 din HG. Nr. 399/2015 privind regulile de eligibilitate a cheltuielilor efectuate în cadrul operatiunilor finantate prin FEDR, FSE, FC 2014-2020.</w:t>
      </w:r>
    </w:p>
    <w:p w14:paraId="38C8A69C" w14:textId="77777777" w:rsidR="00073D0B" w:rsidRPr="00906A2B" w:rsidRDefault="00073D0B" w:rsidP="00C760C2">
      <w:pPr>
        <w:pStyle w:val="Heading1"/>
      </w:pPr>
      <w:bookmarkStart w:id="57" w:name="_Toc516661502"/>
      <w:r w:rsidRPr="00906A2B">
        <w:t>4. Anexe ale cererii de finantare</w:t>
      </w:r>
      <w:bookmarkEnd w:id="57"/>
    </w:p>
    <w:p w14:paraId="04AC740F" w14:textId="77777777" w:rsidR="00073D0B" w:rsidRPr="00906A2B" w:rsidRDefault="00073D0B" w:rsidP="00C760C2">
      <w:pPr>
        <w:pStyle w:val="Heading2"/>
      </w:pPr>
      <w:bookmarkStart w:id="58" w:name="_Toc468973147"/>
      <w:bookmarkStart w:id="59" w:name="_Toc516661503"/>
      <w:r w:rsidRPr="00906A2B">
        <w:t>4.1 Anexele la depunerea cererii de finanțare</w:t>
      </w:r>
      <w:bookmarkEnd w:id="58"/>
      <w:bookmarkEnd w:id="59"/>
      <w:r w:rsidRPr="00906A2B">
        <w:t xml:space="preserve"> </w:t>
      </w:r>
    </w:p>
    <w:p w14:paraId="66ED1E91" w14:textId="77777777" w:rsidR="00073D0B" w:rsidRPr="00906A2B" w:rsidRDefault="00073D0B">
      <w:pPr>
        <w:tabs>
          <w:tab w:val="left" w:pos="9356"/>
        </w:tabs>
        <w:ind w:right="-23"/>
        <w:jc w:val="both"/>
        <w:rPr>
          <w:rFonts w:ascii="Trebuchet MS" w:hAnsi="Trebuchet MS"/>
          <w:b/>
          <w:color w:val="0070C0"/>
          <w:sz w:val="20"/>
          <w:szCs w:val="20"/>
        </w:rPr>
      </w:pPr>
      <w:r w:rsidRPr="00906A2B">
        <w:rPr>
          <w:rFonts w:ascii="Trebuchet MS" w:hAnsi="Trebuchet MS"/>
          <w:sz w:val="20"/>
          <w:szCs w:val="20"/>
        </w:rPr>
        <w:t>Pentru prezentele apeluri de proiecte se vor depune:</w:t>
      </w:r>
    </w:p>
    <w:p w14:paraId="31BA8694" w14:textId="77777777" w:rsidR="00073D0B" w:rsidRPr="00906A2B" w:rsidRDefault="00073D0B" w:rsidP="00F925B1">
      <w:pPr>
        <w:numPr>
          <w:ilvl w:val="0"/>
          <w:numId w:val="15"/>
        </w:numPr>
        <w:tabs>
          <w:tab w:val="left" w:pos="9356"/>
        </w:tabs>
        <w:spacing w:after="0" w:line="240" w:lineRule="auto"/>
        <w:ind w:left="0" w:right="-23" w:hanging="567"/>
        <w:contextualSpacing/>
        <w:jc w:val="both"/>
        <w:rPr>
          <w:rFonts w:ascii="Trebuchet MS" w:hAnsi="Trebuchet MS"/>
          <w:sz w:val="20"/>
          <w:szCs w:val="20"/>
        </w:rPr>
      </w:pPr>
      <w:r w:rsidRPr="00906A2B">
        <w:rPr>
          <w:rFonts w:ascii="Trebuchet MS" w:hAnsi="Trebuchet MS"/>
          <w:b/>
          <w:color w:val="7030A0"/>
          <w:sz w:val="20"/>
          <w:szCs w:val="20"/>
        </w:rPr>
        <w:t>Documentele statutare ale</w:t>
      </w:r>
      <w:r w:rsidR="00333F69" w:rsidRPr="00906A2B">
        <w:rPr>
          <w:rFonts w:ascii="Trebuchet MS" w:hAnsi="Trebuchet MS"/>
          <w:b/>
          <w:color w:val="7030A0"/>
          <w:sz w:val="20"/>
          <w:szCs w:val="20"/>
        </w:rPr>
        <w:t xml:space="preserve"> </w:t>
      </w:r>
      <w:r w:rsidRPr="00906A2B">
        <w:rPr>
          <w:rFonts w:ascii="Trebuchet MS" w:hAnsi="Trebuchet MS"/>
          <w:b/>
          <w:color w:val="7030A0"/>
          <w:sz w:val="20"/>
          <w:szCs w:val="20"/>
        </w:rPr>
        <w:t>solicitantului</w:t>
      </w:r>
      <w:r w:rsidR="00333F69" w:rsidRPr="00906A2B">
        <w:rPr>
          <w:rFonts w:ascii="Trebuchet MS" w:hAnsi="Trebuchet MS"/>
          <w:b/>
          <w:color w:val="7030A0"/>
          <w:sz w:val="20"/>
          <w:szCs w:val="20"/>
        </w:rPr>
        <w:t xml:space="preserve">/partenerilor </w:t>
      </w:r>
    </w:p>
    <w:p w14:paraId="5BC9B6CD" w14:textId="77777777" w:rsidR="00073D0B" w:rsidRPr="00906A2B" w:rsidRDefault="00073D0B">
      <w:pPr>
        <w:pStyle w:val="ListParagraph"/>
        <w:tabs>
          <w:tab w:val="left" w:pos="284"/>
          <w:tab w:val="left" w:pos="9356"/>
        </w:tabs>
        <w:spacing w:after="0" w:line="240" w:lineRule="auto"/>
        <w:ind w:left="0" w:right="-23"/>
        <w:jc w:val="both"/>
        <w:rPr>
          <w:rFonts w:ascii="Trebuchet MS" w:hAnsi="Trebuchet MS"/>
          <w:snapToGrid w:val="0"/>
          <w:sz w:val="20"/>
          <w:szCs w:val="20"/>
        </w:rPr>
      </w:pPr>
    </w:p>
    <w:p w14:paraId="6476CAE9" w14:textId="77777777" w:rsidR="00073D0B" w:rsidRPr="00906A2B" w:rsidRDefault="00073D0B" w:rsidP="00F925B1">
      <w:pPr>
        <w:pStyle w:val="ListParagraph"/>
        <w:numPr>
          <w:ilvl w:val="0"/>
          <w:numId w:val="15"/>
        </w:numPr>
        <w:tabs>
          <w:tab w:val="left" w:pos="142"/>
          <w:tab w:val="left" w:pos="9356"/>
        </w:tabs>
        <w:spacing w:after="0" w:line="240" w:lineRule="auto"/>
        <w:ind w:left="0" w:right="-23" w:hanging="567"/>
        <w:contextualSpacing/>
        <w:jc w:val="both"/>
        <w:rPr>
          <w:rFonts w:ascii="Trebuchet MS" w:hAnsi="Trebuchet MS"/>
          <w:b/>
          <w:color w:val="7030A0"/>
          <w:sz w:val="20"/>
          <w:szCs w:val="20"/>
        </w:rPr>
      </w:pPr>
      <w:r w:rsidRPr="00906A2B">
        <w:rPr>
          <w:rFonts w:ascii="Trebuchet MS" w:hAnsi="Trebuchet MS"/>
          <w:b/>
          <w:color w:val="7030A0"/>
          <w:sz w:val="20"/>
          <w:szCs w:val="20"/>
        </w:rPr>
        <w:t>Documente privind identificarea reprezentantului legal al solicitantului;</w:t>
      </w:r>
    </w:p>
    <w:p w14:paraId="3C5330D3" w14:textId="77777777" w:rsidR="00073D0B" w:rsidRPr="00906A2B" w:rsidRDefault="00073D0B">
      <w:pPr>
        <w:pStyle w:val="ListParagraph"/>
        <w:tabs>
          <w:tab w:val="left" w:pos="284"/>
          <w:tab w:val="left" w:pos="9356"/>
        </w:tabs>
        <w:spacing w:after="0" w:line="240" w:lineRule="auto"/>
        <w:ind w:left="0" w:right="-23"/>
        <w:contextualSpacing/>
        <w:jc w:val="both"/>
        <w:rPr>
          <w:rFonts w:ascii="Trebuchet MS" w:hAnsi="Trebuchet MS"/>
          <w:color w:val="0070C0"/>
          <w:sz w:val="20"/>
          <w:szCs w:val="20"/>
        </w:rPr>
      </w:pPr>
    </w:p>
    <w:p w14:paraId="5E84E2DF" w14:textId="77777777" w:rsidR="00073D0B" w:rsidRPr="00906A2B" w:rsidRDefault="00073D0B">
      <w:pPr>
        <w:pStyle w:val="ListParagraph"/>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Pentru reprezentantul legal al solicitantului se va anexa în mod obligatoriu la cererea de finanțare o copie după un document de identificare.</w:t>
      </w:r>
    </w:p>
    <w:p w14:paraId="2B006525" w14:textId="77777777" w:rsidR="00073D0B" w:rsidRPr="00906A2B" w:rsidRDefault="00073D0B">
      <w:pPr>
        <w:pStyle w:val="ListParagraph"/>
        <w:tabs>
          <w:tab w:val="left" w:pos="9356"/>
        </w:tabs>
        <w:spacing w:after="0" w:line="240" w:lineRule="auto"/>
        <w:ind w:left="0" w:right="-23"/>
        <w:jc w:val="both"/>
        <w:rPr>
          <w:rFonts w:ascii="Trebuchet MS" w:hAnsi="Trebuchet MS"/>
          <w:sz w:val="20"/>
          <w:szCs w:val="20"/>
        </w:rPr>
      </w:pPr>
      <w:r w:rsidRPr="00906A2B">
        <w:rPr>
          <w:rFonts w:ascii="Trebuchet MS" w:hAnsi="Trebuchet MS"/>
          <w:sz w:val="20"/>
          <w:szCs w:val="20"/>
        </w:rPr>
        <w:t xml:space="preserve"> </w:t>
      </w:r>
    </w:p>
    <w:tbl>
      <w:tblPr>
        <w:tblW w:w="9148" w:type="dxa"/>
        <w:tblLayout w:type="fixed"/>
        <w:tblLook w:val="01E0" w:firstRow="1" w:lastRow="1" w:firstColumn="1" w:lastColumn="1" w:noHBand="0" w:noVBand="0"/>
      </w:tblPr>
      <w:tblGrid>
        <w:gridCol w:w="742"/>
        <w:gridCol w:w="8406"/>
      </w:tblGrid>
      <w:tr w:rsidR="00073D0B" w:rsidRPr="00906A2B" w14:paraId="7201B6E3" w14:textId="77777777" w:rsidTr="009110CF">
        <w:trPr>
          <w:trHeight w:val="472"/>
        </w:trPr>
        <w:tc>
          <w:tcPr>
            <w:tcW w:w="742" w:type="dxa"/>
            <w:tcBorders>
              <w:right w:val="single" w:sz="4" w:space="0" w:color="auto"/>
            </w:tcBorders>
          </w:tcPr>
          <w:p w14:paraId="49351801" w14:textId="77777777" w:rsidR="00073D0B" w:rsidRPr="00906A2B" w:rsidRDefault="00073D0B">
            <w:pPr>
              <w:tabs>
                <w:tab w:val="left" w:pos="180"/>
                <w:tab w:val="left" w:pos="9356"/>
              </w:tabs>
              <w:spacing w:after="0"/>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7270C384" wp14:editId="6B09A419">
                  <wp:extent cx="244475" cy="255270"/>
                  <wp:effectExtent l="0" t="0" r="317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06" w:type="dxa"/>
            <w:tcBorders>
              <w:left w:val="single" w:sz="4" w:space="0" w:color="auto"/>
            </w:tcBorders>
          </w:tcPr>
          <w:p w14:paraId="14E6B6DB" w14:textId="77777777" w:rsidR="00073D0B" w:rsidRPr="00906A2B" w:rsidRDefault="00073D0B">
            <w:pPr>
              <w:tabs>
                <w:tab w:val="left" w:pos="9356"/>
              </w:tabs>
              <w:jc w:val="both"/>
              <w:rPr>
                <w:rFonts w:ascii="Trebuchet MS" w:hAnsi="Trebuchet MS"/>
                <w:sz w:val="20"/>
                <w:szCs w:val="20"/>
              </w:rPr>
            </w:pPr>
            <w:r w:rsidRPr="000157FE">
              <w:rPr>
                <w:rFonts w:ascii="Trebuchet MS" w:hAnsi="Trebuchet MS" w:cs="Calibri"/>
                <w:b/>
                <w:sz w:val="20"/>
                <w:szCs w:val="20"/>
              </w:rPr>
              <w:t xml:space="preserve">În cazul parteneriatelor </w:t>
            </w:r>
            <w:r w:rsidRPr="000157FE">
              <w:rPr>
                <w:rFonts w:ascii="Trebuchet MS" w:hAnsi="Trebuchet MS" w:cs="Arial"/>
                <w:noProof/>
                <w:sz w:val="20"/>
                <w:szCs w:val="20"/>
              </w:rPr>
              <w:t>se vor prezenta pentru fiecare parte documentele aşa cum au fost ele menţionate mai sus .</w:t>
            </w:r>
          </w:p>
        </w:tc>
      </w:tr>
    </w:tbl>
    <w:p w14:paraId="46D21FAC" w14:textId="77777777" w:rsidR="00073D0B" w:rsidRPr="000157FE" w:rsidRDefault="00073D0B">
      <w:pPr>
        <w:pStyle w:val="ListParagraph"/>
        <w:tabs>
          <w:tab w:val="left" w:pos="9356"/>
        </w:tabs>
        <w:spacing w:after="0" w:line="240" w:lineRule="auto"/>
        <w:ind w:left="0" w:right="-23"/>
        <w:jc w:val="both"/>
        <w:rPr>
          <w:rFonts w:ascii="Trebuchet MS" w:hAnsi="Trebuchet MS"/>
          <w:sz w:val="20"/>
          <w:szCs w:val="20"/>
        </w:rPr>
      </w:pPr>
      <w:r w:rsidRPr="00906A2B" w:rsidDel="00CF71E0">
        <w:rPr>
          <w:rFonts w:ascii="Trebuchet MS" w:hAnsi="Trebuchet MS"/>
          <w:sz w:val="20"/>
          <w:szCs w:val="20"/>
        </w:rPr>
        <w:t xml:space="preserve"> </w:t>
      </w:r>
    </w:p>
    <w:p w14:paraId="0615D10B" w14:textId="77777777" w:rsidR="00C41DBE" w:rsidRPr="00906A2B" w:rsidRDefault="00C41DBE" w:rsidP="00F925B1">
      <w:pPr>
        <w:pStyle w:val="ListParagraph"/>
        <w:numPr>
          <w:ilvl w:val="0"/>
          <w:numId w:val="15"/>
        </w:numPr>
        <w:tabs>
          <w:tab w:val="left" w:pos="9356"/>
        </w:tabs>
        <w:spacing w:after="0" w:line="240" w:lineRule="auto"/>
        <w:ind w:left="0" w:right="-23" w:hanging="567"/>
        <w:contextualSpacing/>
        <w:jc w:val="both"/>
        <w:rPr>
          <w:rFonts w:ascii="Trebuchet MS" w:hAnsi="Trebuchet MS"/>
          <w:b/>
          <w:color w:val="7030A0"/>
          <w:sz w:val="20"/>
          <w:szCs w:val="20"/>
        </w:rPr>
      </w:pPr>
      <w:r w:rsidRPr="00906A2B">
        <w:rPr>
          <w:rFonts w:ascii="Trebuchet MS" w:hAnsi="Trebuchet MS"/>
          <w:b/>
          <w:color w:val="7030A0"/>
          <w:sz w:val="20"/>
          <w:szCs w:val="20"/>
        </w:rPr>
        <w:t>Declaratie pe propria raspundere a solicitantului /liderului de parteneri</w:t>
      </w:r>
      <w:r w:rsidR="00AA23B5" w:rsidRPr="00906A2B">
        <w:rPr>
          <w:rFonts w:ascii="Trebuchet MS" w:hAnsi="Trebuchet MS"/>
          <w:b/>
          <w:color w:val="7030A0"/>
          <w:sz w:val="20"/>
          <w:szCs w:val="20"/>
        </w:rPr>
        <w:t>a</w:t>
      </w:r>
      <w:r w:rsidRPr="00906A2B">
        <w:rPr>
          <w:rFonts w:ascii="Trebuchet MS" w:hAnsi="Trebuchet MS"/>
          <w:b/>
          <w:color w:val="7030A0"/>
          <w:sz w:val="20"/>
          <w:szCs w:val="20"/>
        </w:rPr>
        <w:t xml:space="preserve">t din care reiese </w:t>
      </w:r>
      <w:r w:rsidR="00AA23B5" w:rsidRPr="00906A2B">
        <w:rPr>
          <w:rFonts w:ascii="Trebuchet MS" w:hAnsi="Trebuchet MS"/>
          <w:b/>
          <w:color w:val="7030A0"/>
          <w:sz w:val="20"/>
          <w:szCs w:val="20"/>
        </w:rPr>
        <w:t xml:space="preserve">existența ambulatoriului/unității de primiri urgențe/compartimentului de urgențe </w:t>
      </w:r>
      <w:r w:rsidR="00EC3FB3" w:rsidRPr="00906A2B">
        <w:rPr>
          <w:rFonts w:ascii="Trebuchet MS" w:hAnsi="Trebuchet MS"/>
          <w:b/>
          <w:color w:val="7030A0"/>
          <w:sz w:val="20"/>
          <w:szCs w:val="20"/>
        </w:rPr>
        <w:t>î</w:t>
      </w:r>
      <w:r w:rsidR="00AA23B5" w:rsidRPr="00906A2B">
        <w:rPr>
          <w:rFonts w:ascii="Trebuchet MS" w:hAnsi="Trebuchet MS"/>
          <w:b/>
          <w:color w:val="7030A0"/>
          <w:sz w:val="20"/>
          <w:szCs w:val="20"/>
        </w:rPr>
        <w:t xml:space="preserve">n cadrul fiecărei </w:t>
      </w:r>
      <w:r w:rsidR="001178B1" w:rsidRPr="00906A2B">
        <w:rPr>
          <w:rFonts w:ascii="Trebuchet MS" w:hAnsi="Trebuchet MS"/>
          <w:b/>
          <w:color w:val="7030A0"/>
          <w:sz w:val="20"/>
          <w:szCs w:val="20"/>
        </w:rPr>
        <w:t xml:space="preserve">componente </w:t>
      </w:r>
      <w:r w:rsidR="00EC3FB3" w:rsidRPr="00906A2B">
        <w:rPr>
          <w:rFonts w:ascii="Trebuchet MS" w:hAnsi="Trebuchet MS"/>
          <w:b/>
          <w:color w:val="7030A0"/>
          <w:sz w:val="20"/>
          <w:szCs w:val="20"/>
        </w:rPr>
        <w:t xml:space="preserve"> care face obiectul proiectului</w:t>
      </w:r>
      <w:r w:rsidRPr="00906A2B">
        <w:rPr>
          <w:rFonts w:ascii="Trebuchet MS" w:hAnsi="Trebuchet MS"/>
          <w:b/>
          <w:color w:val="7030A0"/>
          <w:sz w:val="20"/>
          <w:szCs w:val="20"/>
        </w:rPr>
        <w:t xml:space="preserve"> conform structurii organizatorice aprobate a acesteia </w:t>
      </w:r>
      <w:r w:rsidR="00EC3FB3" w:rsidRPr="00906A2B">
        <w:rPr>
          <w:rFonts w:ascii="Trebuchet MS" w:hAnsi="Trebuchet MS"/>
          <w:b/>
          <w:color w:val="7030A0"/>
          <w:sz w:val="20"/>
          <w:szCs w:val="20"/>
        </w:rPr>
        <w:t xml:space="preserve">. </w:t>
      </w:r>
      <w:r w:rsidR="00AA23B5" w:rsidRPr="00906A2B">
        <w:rPr>
          <w:rFonts w:ascii="Trebuchet MS" w:hAnsi="Trebuchet MS"/>
          <w:b/>
          <w:color w:val="7030A0"/>
          <w:sz w:val="20"/>
          <w:szCs w:val="20"/>
        </w:rPr>
        <w:t xml:space="preserve"> </w:t>
      </w:r>
    </w:p>
    <w:p w14:paraId="0E015862" w14:textId="77777777" w:rsidR="00073D0B" w:rsidRPr="00906A2B" w:rsidRDefault="00073D0B">
      <w:pPr>
        <w:pStyle w:val="ListParagraph"/>
        <w:tabs>
          <w:tab w:val="left" w:pos="9356"/>
        </w:tabs>
        <w:spacing w:after="0" w:line="240" w:lineRule="auto"/>
        <w:ind w:left="0" w:right="-23"/>
        <w:contextualSpacing/>
        <w:jc w:val="both"/>
        <w:rPr>
          <w:rFonts w:ascii="Trebuchet MS" w:hAnsi="Trebuchet MS"/>
          <w:color w:val="7030A0"/>
          <w:sz w:val="20"/>
          <w:szCs w:val="20"/>
        </w:rPr>
      </w:pPr>
    </w:p>
    <w:p w14:paraId="64A862B8" w14:textId="77777777" w:rsidR="00073D0B" w:rsidRPr="00906A2B" w:rsidRDefault="00C41DBE" w:rsidP="00F925B1">
      <w:pPr>
        <w:pStyle w:val="ListParagraph"/>
        <w:numPr>
          <w:ilvl w:val="0"/>
          <w:numId w:val="15"/>
        </w:numPr>
        <w:tabs>
          <w:tab w:val="left" w:pos="9356"/>
        </w:tabs>
        <w:spacing w:after="0" w:line="240" w:lineRule="auto"/>
        <w:ind w:left="0" w:right="-23" w:hanging="567"/>
        <w:contextualSpacing/>
        <w:jc w:val="both"/>
        <w:rPr>
          <w:rFonts w:ascii="Trebuchet MS" w:hAnsi="Trebuchet MS" w:cs="Courier New"/>
          <w:b/>
          <w:bCs/>
          <w:color w:val="7030A0"/>
          <w:sz w:val="20"/>
          <w:szCs w:val="20"/>
          <w:shd w:val="clear" w:color="auto" w:fill="FFFFFF"/>
        </w:rPr>
      </w:pPr>
      <w:r w:rsidRPr="00906A2B">
        <w:rPr>
          <w:rFonts w:ascii="Trebuchet MS" w:hAnsi="Trebuchet MS"/>
          <w:b/>
          <w:color w:val="7030A0"/>
          <w:sz w:val="20"/>
          <w:szCs w:val="20"/>
        </w:rPr>
        <w:t xml:space="preserve">Declaratie pe propria raspundere </w:t>
      </w:r>
      <w:r w:rsidR="00EC3FB3" w:rsidRPr="00906A2B">
        <w:rPr>
          <w:rFonts w:ascii="Trebuchet MS" w:hAnsi="Trebuchet MS"/>
          <w:b/>
          <w:color w:val="7030A0"/>
          <w:sz w:val="20"/>
          <w:szCs w:val="20"/>
        </w:rPr>
        <w:t xml:space="preserve"> </w:t>
      </w:r>
      <w:r w:rsidRPr="00906A2B">
        <w:rPr>
          <w:rFonts w:ascii="Trebuchet MS" w:hAnsi="Trebuchet MS"/>
          <w:b/>
          <w:color w:val="7030A0"/>
          <w:sz w:val="20"/>
          <w:szCs w:val="20"/>
        </w:rPr>
        <w:t xml:space="preserve">a solicitantului /liderului de parteneriat din care reiese existența </w:t>
      </w:r>
      <w:r w:rsidR="00EC3FB3" w:rsidRPr="00906A2B">
        <w:rPr>
          <w:rFonts w:ascii="Trebuchet MS" w:hAnsi="Trebuchet MS" w:cs="Courier New"/>
          <w:b/>
          <w:bCs/>
          <w:color w:val="7030A0"/>
          <w:sz w:val="20"/>
          <w:szCs w:val="20"/>
          <w:shd w:val="clear" w:color="auto" w:fill="FFFFFF"/>
        </w:rPr>
        <w:t>a</w:t>
      </w:r>
      <w:r w:rsidR="00073D0B" w:rsidRPr="00906A2B">
        <w:rPr>
          <w:rFonts w:ascii="Trebuchet MS" w:hAnsi="Trebuchet MS" w:cs="Courier New"/>
          <w:b/>
          <w:bCs/>
          <w:color w:val="7030A0"/>
          <w:sz w:val="20"/>
          <w:szCs w:val="20"/>
          <w:shd w:val="clear" w:color="auto" w:fill="FFFFFF"/>
        </w:rPr>
        <w:t>utorizați</w:t>
      </w:r>
      <w:r w:rsidRPr="00906A2B">
        <w:rPr>
          <w:rFonts w:ascii="Trebuchet MS" w:hAnsi="Trebuchet MS" w:cs="Courier New"/>
          <w:b/>
          <w:bCs/>
          <w:color w:val="7030A0"/>
          <w:sz w:val="20"/>
          <w:szCs w:val="20"/>
          <w:shd w:val="clear" w:color="auto" w:fill="FFFFFF"/>
        </w:rPr>
        <w:t>ei</w:t>
      </w:r>
      <w:r w:rsidR="00073D0B" w:rsidRPr="00906A2B">
        <w:rPr>
          <w:rFonts w:ascii="Trebuchet MS" w:hAnsi="Trebuchet MS" w:cs="Courier New"/>
          <w:b/>
          <w:bCs/>
          <w:color w:val="7030A0"/>
          <w:sz w:val="20"/>
          <w:szCs w:val="20"/>
          <w:shd w:val="clear" w:color="auto" w:fill="FFFFFF"/>
        </w:rPr>
        <w:t xml:space="preserve"> sanita</w:t>
      </w:r>
      <w:r w:rsidR="001178B1" w:rsidRPr="00906A2B">
        <w:rPr>
          <w:rFonts w:ascii="Trebuchet MS" w:hAnsi="Trebuchet MS" w:cs="Courier New"/>
          <w:b/>
          <w:bCs/>
          <w:color w:val="7030A0"/>
          <w:sz w:val="20"/>
          <w:szCs w:val="20"/>
          <w:shd w:val="clear" w:color="auto" w:fill="FFFFFF"/>
        </w:rPr>
        <w:t>r</w:t>
      </w:r>
      <w:r w:rsidR="00073D0B" w:rsidRPr="00906A2B">
        <w:rPr>
          <w:rFonts w:ascii="Trebuchet MS" w:hAnsi="Trebuchet MS" w:cs="Courier New"/>
          <w:b/>
          <w:bCs/>
          <w:color w:val="7030A0"/>
          <w:sz w:val="20"/>
          <w:szCs w:val="20"/>
          <w:shd w:val="clear" w:color="auto" w:fill="FFFFFF"/>
        </w:rPr>
        <w:t>ă de funcționare a spitalului</w:t>
      </w:r>
      <w:r w:rsidRPr="00906A2B">
        <w:rPr>
          <w:rFonts w:ascii="Trebuchet MS" w:hAnsi="Trebuchet MS" w:cs="Courier New"/>
          <w:b/>
          <w:bCs/>
          <w:color w:val="7030A0"/>
          <w:sz w:val="20"/>
          <w:szCs w:val="20"/>
          <w:shd w:val="clear" w:color="auto" w:fill="FFFFFF"/>
        </w:rPr>
        <w:t>/unitatii sanitare</w:t>
      </w:r>
      <w:r w:rsidR="001178B1" w:rsidRPr="00906A2B">
        <w:rPr>
          <w:rFonts w:ascii="Trebuchet MS" w:hAnsi="Trebuchet MS" w:cs="Courier New"/>
          <w:b/>
          <w:bCs/>
          <w:color w:val="7030A0"/>
          <w:sz w:val="20"/>
          <w:szCs w:val="20"/>
          <w:shd w:val="clear" w:color="auto" w:fill="FFFFFF"/>
        </w:rPr>
        <w:t xml:space="preserve"> (componentei)</w:t>
      </w:r>
      <w:r w:rsidRPr="00906A2B">
        <w:rPr>
          <w:rFonts w:ascii="Trebuchet MS" w:hAnsi="Trebuchet MS" w:cs="Courier New"/>
          <w:b/>
          <w:bCs/>
          <w:color w:val="7030A0"/>
          <w:sz w:val="20"/>
          <w:szCs w:val="20"/>
          <w:shd w:val="clear" w:color="auto" w:fill="FFFFFF"/>
        </w:rPr>
        <w:t xml:space="preserve"> </w:t>
      </w:r>
      <w:r w:rsidRPr="00906A2B">
        <w:rPr>
          <w:rFonts w:ascii="Trebuchet MS" w:hAnsi="Trebuchet MS"/>
          <w:b/>
          <w:color w:val="7030A0"/>
          <w:sz w:val="20"/>
          <w:szCs w:val="20"/>
        </w:rPr>
        <w:t>care face obiectul proiectului</w:t>
      </w:r>
      <w:r w:rsidR="00073D0B" w:rsidRPr="00906A2B">
        <w:rPr>
          <w:rFonts w:ascii="Trebuchet MS" w:hAnsi="Trebuchet MS" w:cs="Courier New"/>
          <w:b/>
          <w:bCs/>
          <w:color w:val="7030A0"/>
          <w:sz w:val="20"/>
          <w:szCs w:val="20"/>
          <w:shd w:val="clear" w:color="auto" w:fill="FFFFFF"/>
        </w:rPr>
        <w:t xml:space="preserve">, conform </w:t>
      </w:r>
      <w:r w:rsidR="00073D0B" w:rsidRPr="00906A2B">
        <w:rPr>
          <w:rFonts w:ascii="Trebuchet MS" w:hAnsi="Trebuchet MS"/>
          <w:b/>
          <w:color w:val="7030A0"/>
          <w:sz w:val="20"/>
          <w:szCs w:val="20"/>
        </w:rPr>
        <w:t>Ordinului Ministerului Sănătății nr. 914 din 26 iulie 2006 pentru aprobarea normelor privind condițiile pe care trebuie să le îndeplinească un spital în vederea obținerii autorizației sanitare de funcționare</w:t>
      </w:r>
      <w:r w:rsidR="00073D0B" w:rsidRPr="00906A2B">
        <w:rPr>
          <w:rFonts w:ascii="Trebuchet MS" w:hAnsi="Trebuchet MS" w:cs="Courier New"/>
          <w:b/>
          <w:bCs/>
          <w:color w:val="7030A0"/>
          <w:sz w:val="20"/>
          <w:szCs w:val="20"/>
          <w:shd w:val="clear" w:color="auto" w:fill="FFFFFF"/>
        </w:rPr>
        <w:t xml:space="preserve">. </w:t>
      </w:r>
    </w:p>
    <w:p w14:paraId="2AE012BF" w14:textId="77777777" w:rsidR="00073D0B" w:rsidRPr="00906A2B" w:rsidRDefault="00073D0B">
      <w:pPr>
        <w:pStyle w:val="ListParagraph"/>
        <w:tabs>
          <w:tab w:val="left" w:pos="9356"/>
        </w:tabs>
        <w:spacing w:after="0" w:line="240" w:lineRule="auto"/>
        <w:ind w:left="0" w:right="-23"/>
        <w:contextualSpacing/>
        <w:jc w:val="both"/>
        <w:rPr>
          <w:rFonts w:ascii="Trebuchet MS" w:hAnsi="Trebuchet MS" w:cs="Courier New"/>
          <w:bCs/>
          <w:sz w:val="20"/>
          <w:szCs w:val="20"/>
          <w:shd w:val="clear" w:color="auto" w:fill="FFFFFF"/>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7B0185CF" w14:textId="77777777" w:rsidTr="009110CF">
        <w:tc>
          <w:tcPr>
            <w:tcW w:w="742" w:type="dxa"/>
            <w:tcBorders>
              <w:right w:val="single" w:sz="4" w:space="0" w:color="auto"/>
            </w:tcBorders>
            <w:vAlign w:val="center"/>
          </w:tcPr>
          <w:p w14:paraId="713C046C"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6BE94ABD" wp14:editId="6FE53802">
                  <wp:extent cx="244475" cy="255270"/>
                  <wp:effectExtent l="0" t="0" r="317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268297AD" w14:textId="77777777" w:rsidR="00073D0B" w:rsidRPr="00906A2B" w:rsidRDefault="00073D0B">
            <w:pPr>
              <w:tabs>
                <w:tab w:val="left" w:pos="9356"/>
              </w:tabs>
              <w:spacing w:after="0"/>
              <w:ind w:right="-23"/>
              <w:jc w:val="both"/>
              <w:rPr>
                <w:rFonts w:ascii="Trebuchet MS" w:hAnsi="Trebuchet MS"/>
                <w:sz w:val="20"/>
                <w:szCs w:val="20"/>
              </w:rPr>
            </w:pPr>
            <w:r w:rsidRPr="000157FE">
              <w:rPr>
                <w:rFonts w:ascii="Trebuchet MS" w:hAnsi="Trebuchet MS"/>
                <w:sz w:val="20"/>
                <w:szCs w:val="20"/>
              </w:rPr>
              <w:t>Autorizația sanitară de funcționare a spitalului trebuie să fie valabilă și vizată de către autoritatea locală de sănătate publi</w:t>
            </w:r>
            <w:r w:rsidRPr="00906A2B">
              <w:rPr>
                <w:rFonts w:ascii="Trebuchet MS" w:hAnsi="Trebuchet MS"/>
                <w:sz w:val="20"/>
                <w:szCs w:val="20"/>
              </w:rPr>
              <w:t>că (Direcția Județeană de Sănătate Publică).</w:t>
            </w:r>
          </w:p>
        </w:tc>
      </w:tr>
    </w:tbl>
    <w:p w14:paraId="04775EB9" w14:textId="77777777" w:rsidR="00073D0B" w:rsidRPr="00906A2B" w:rsidRDefault="00073D0B">
      <w:pPr>
        <w:pStyle w:val="ListParagraph"/>
        <w:tabs>
          <w:tab w:val="left" w:pos="9356"/>
        </w:tabs>
        <w:spacing w:after="0" w:line="240" w:lineRule="auto"/>
        <w:ind w:left="0" w:right="-23"/>
        <w:contextualSpacing/>
        <w:jc w:val="both"/>
        <w:rPr>
          <w:rFonts w:ascii="Trebuchet MS" w:hAnsi="Trebuchet MS" w:cs="Courier New"/>
          <w:bCs/>
          <w:sz w:val="20"/>
          <w:szCs w:val="20"/>
          <w:shd w:val="clear" w:color="auto" w:fill="FFFFFF"/>
        </w:rPr>
      </w:pPr>
    </w:p>
    <w:p w14:paraId="727990E2" w14:textId="77777777" w:rsidR="00073D0B" w:rsidRPr="00906A2B" w:rsidRDefault="00073D0B" w:rsidP="00F925B1">
      <w:pPr>
        <w:pStyle w:val="ListParagraph"/>
        <w:numPr>
          <w:ilvl w:val="0"/>
          <w:numId w:val="15"/>
        </w:numPr>
        <w:tabs>
          <w:tab w:val="left" w:pos="9356"/>
        </w:tabs>
        <w:ind w:left="0" w:right="-23" w:hanging="567"/>
        <w:jc w:val="both"/>
        <w:rPr>
          <w:rFonts w:ascii="Trebuchet MS" w:hAnsi="Trebuchet MS"/>
          <w:sz w:val="20"/>
          <w:szCs w:val="20"/>
        </w:rPr>
      </w:pPr>
      <w:r w:rsidRPr="000157FE">
        <w:rPr>
          <w:rFonts w:ascii="Trebuchet MS" w:hAnsi="Trebuchet MS"/>
          <w:b/>
          <w:color w:val="7030A0"/>
          <w:sz w:val="20"/>
          <w:szCs w:val="20"/>
        </w:rPr>
        <w:t>Declarația de eligibilitate</w:t>
      </w:r>
      <w:r w:rsidRPr="000157FE">
        <w:rPr>
          <w:rFonts w:ascii="Trebuchet MS" w:hAnsi="Trebuchet MS"/>
          <w:color w:val="7030A0"/>
          <w:sz w:val="20"/>
          <w:szCs w:val="20"/>
        </w:rPr>
        <w:t xml:space="preserve"> a solicitantului</w:t>
      </w:r>
      <w:r w:rsidRPr="00906A2B">
        <w:rPr>
          <w:rFonts w:ascii="Trebuchet MS" w:hAnsi="Trebuchet MS"/>
          <w:sz w:val="20"/>
          <w:szCs w:val="20"/>
        </w:rPr>
        <w:t>. Aceasta va fi semnată de către reprezentantul legal al acestuia . ( Model - anexă la prezentul ghid).</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58410BE4" w14:textId="77777777" w:rsidTr="009110CF">
        <w:tc>
          <w:tcPr>
            <w:tcW w:w="742" w:type="dxa"/>
            <w:tcBorders>
              <w:right w:val="single" w:sz="4" w:space="0" w:color="auto"/>
            </w:tcBorders>
            <w:vAlign w:val="center"/>
          </w:tcPr>
          <w:p w14:paraId="3CB8185A"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47A28E9A" wp14:editId="424576BF">
                  <wp:extent cx="244475" cy="255270"/>
                  <wp:effectExtent l="0" t="0" r="317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7D8AFE0C" w14:textId="77777777" w:rsidR="00073D0B" w:rsidRPr="00906A2B" w:rsidRDefault="00073D0B">
            <w:pPr>
              <w:tabs>
                <w:tab w:val="left" w:pos="9356"/>
              </w:tabs>
              <w:spacing w:after="0"/>
              <w:ind w:right="-23"/>
              <w:jc w:val="both"/>
              <w:rPr>
                <w:rFonts w:ascii="Trebuchet MS" w:hAnsi="Trebuchet MS"/>
                <w:sz w:val="20"/>
                <w:szCs w:val="20"/>
              </w:rPr>
            </w:pPr>
            <w:r w:rsidRPr="000157FE">
              <w:rPr>
                <w:rFonts w:ascii="Trebuchet MS" w:hAnsi="Trebuchet MS" w:cs="Calibri"/>
                <w:b/>
                <w:sz w:val="20"/>
                <w:szCs w:val="20"/>
              </w:rPr>
              <w:t xml:space="preserve">În cazul parteneriatelor </w:t>
            </w:r>
            <w:r w:rsidRPr="00906A2B">
              <w:rPr>
                <w:rFonts w:ascii="Trebuchet MS" w:hAnsi="Trebuchet MS" w:cs="Arial"/>
                <w:noProof/>
                <w:sz w:val="20"/>
                <w:szCs w:val="20"/>
              </w:rPr>
              <w:t>se vor prezenta pentru fiecare parte documentele aşa cum au fost ele menţionate mai sus</w:t>
            </w:r>
            <w:r w:rsidRPr="00906A2B">
              <w:rPr>
                <w:rFonts w:ascii="Trebuchet MS" w:hAnsi="Trebuchet MS"/>
                <w:sz w:val="20"/>
                <w:szCs w:val="20"/>
              </w:rPr>
              <w:t>.</w:t>
            </w:r>
          </w:p>
        </w:tc>
      </w:tr>
    </w:tbl>
    <w:p w14:paraId="52721BA5" w14:textId="77777777" w:rsidR="00073D0B" w:rsidRPr="00906A2B" w:rsidRDefault="00073D0B" w:rsidP="00F925B1">
      <w:pPr>
        <w:pStyle w:val="ListParagraph"/>
        <w:numPr>
          <w:ilvl w:val="0"/>
          <w:numId w:val="15"/>
        </w:numPr>
        <w:tabs>
          <w:tab w:val="left" w:pos="9356"/>
        </w:tabs>
        <w:spacing w:after="0" w:line="240" w:lineRule="auto"/>
        <w:ind w:left="0" w:right="-23" w:hanging="567"/>
        <w:jc w:val="both"/>
        <w:rPr>
          <w:rFonts w:ascii="Trebuchet MS" w:hAnsi="Trebuchet MS"/>
          <w:sz w:val="20"/>
          <w:szCs w:val="20"/>
        </w:rPr>
      </w:pPr>
      <w:r w:rsidRPr="00906A2B">
        <w:rPr>
          <w:rFonts w:ascii="Trebuchet MS" w:hAnsi="Trebuchet MS"/>
          <w:b/>
          <w:color w:val="7030A0"/>
          <w:sz w:val="20"/>
          <w:szCs w:val="20"/>
        </w:rPr>
        <w:t>Declaraţia de angajament</w:t>
      </w:r>
      <w:r w:rsidRPr="000157FE">
        <w:rPr>
          <w:rFonts w:ascii="Trebuchet MS" w:hAnsi="Trebuchet MS"/>
          <w:color w:val="7030A0"/>
          <w:sz w:val="20"/>
          <w:szCs w:val="20"/>
        </w:rPr>
        <w:t xml:space="preserve"> </w:t>
      </w:r>
      <w:r w:rsidRPr="000157FE">
        <w:rPr>
          <w:rFonts w:ascii="Trebuchet MS" w:hAnsi="Trebuchet MS"/>
          <w:sz w:val="20"/>
          <w:szCs w:val="20"/>
        </w:rPr>
        <w:t>pentru sumele ce implică contribuția solicitantului. Aceasta va fi semnată de către reprezentantul legal al acestuia (Model - anex</w:t>
      </w:r>
      <w:r w:rsidRPr="00906A2B">
        <w:rPr>
          <w:rFonts w:ascii="Trebuchet MS" w:hAnsi="Trebuchet MS"/>
          <w:sz w:val="20"/>
          <w:szCs w:val="20"/>
        </w:rPr>
        <w:t>ă la prezentul ghid ).</w:t>
      </w:r>
    </w:p>
    <w:p w14:paraId="7E9B5F68" w14:textId="77777777" w:rsidR="00073D0B" w:rsidRPr="00906A2B" w:rsidRDefault="00073D0B">
      <w:pPr>
        <w:pStyle w:val="ListParagraph"/>
        <w:tabs>
          <w:tab w:val="left" w:pos="9356"/>
        </w:tabs>
        <w:spacing w:after="0" w:line="240" w:lineRule="auto"/>
        <w:ind w:left="0" w:right="-23"/>
        <w:jc w:val="both"/>
        <w:rPr>
          <w:rFonts w:ascii="Trebuchet MS" w:hAnsi="Trebuchet MS"/>
          <w:sz w:val="20"/>
          <w:szCs w:val="20"/>
        </w:rPr>
      </w:pP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073D0B" w:rsidRPr="00906A2B" w14:paraId="6AD33040" w14:textId="77777777" w:rsidTr="009110CF">
        <w:trPr>
          <w:trHeight w:val="502"/>
        </w:trPr>
        <w:tc>
          <w:tcPr>
            <w:tcW w:w="745" w:type="dxa"/>
            <w:tcBorders>
              <w:right w:val="single" w:sz="4" w:space="0" w:color="auto"/>
            </w:tcBorders>
            <w:vAlign w:val="center"/>
          </w:tcPr>
          <w:p w14:paraId="29A80A26" w14:textId="77777777" w:rsidR="00073D0B" w:rsidRPr="00906A2B" w:rsidRDefault="00073D0B">
            <w:pPr>
              <w:tabs>
                <w:tab w:val="left" w:pos="180"/>
                <w:tab w:val="left" w:pos="9356"/>
              </w:tabs>
              <w:spacing w:after="0"/>
              <w:jc w:val="both"/>
              <w:rPr>
                <w:rFonts w:ascii="Trebuchet MS" w:hAnsi="Trebuchet MS"/>
                <w:bCs/>
                <w:sz w:val="20"/>
                <w:szCs w:val="20"/>
              </w:rPr>
            </w:pPr>
            <w:r w:rsidRPr="00906A2B">
              <w:rPr>
                <w:rFonts w:ascii="Trebuchet MS" w:hAnsi="Trebuchet MS"/>
                <w:noProof/>
                <w:sz w:val="20"/>
                <w:szCs w:val="20"/>
                <w:lang w:eastAsia="ro-RO"/>
              </w:rPr>
              <w:lastRenderedPageBreak/>
              <w:drawing>
                <wp:inline distT="0" distB="0" distL="0" distR="0" wp14:anchorId="7DE95E31" wp14:editId="7CCF71B6">
                  <wp:extent cx="244475" cy="255270"/>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14:paraId="2E9A26E7" w14:textId="77777777" w:rsidR="00073D0B" w:rsidRPr="00906A2B" w:rsidRDefault="00073D0B">
            <w:pPr>
              <w:tabs>
                <w:tab w:val="left" w:pos="9356"/>
              </w:tabs>
              <w:jc w:val="both"/>
              <w:rPr>
                <w:rFonts w:ascii="Trebuchet MS" w:hAnsi="Trebuchet MS"/>
                <w:sz w:val="20"/>
                <w:szCs w:val="20"/>
              </w:rPr>
            </w:pPr>
            <w:r w:rsidRPr="000157FE">
              <w:rPr>
                <w:rFonts w:ascii="Trebuchet MS" w:hAnsi="Trebuchet MS" w:cs="Calibri"/>
                <w:b/>
                <w:sz w:val="20"/>
                <w:szCs w:val="20"/>
              </w:rPr>
              <w:t>În cazul parteneriatelor între unitățile administrativ-teritoriale</w:t>
            </w:r>
            <w:r w:rsidRPr="000157FE">
              <w:rPr>
                <w:rFonts w:ascii="Trebuchet MS" w:hAnsi="Trebuchet MS" w:cs="Arial"/>
                <w:noProof/>
                <w:sz w:val="20"/>
                <w:szCs w:val="20"/>
              </w:rPr>
              <w:t xml:space="preserve"> se vor prezenta pentru fiecare parte documentele aşa cum au fost ele menţionate mai sus.</w:t>
            </w:r>
          </w:p>
        </w:tc>
      </w:tr>
    </w:tbl>
    <w:p w14:paraId="42EEFA44" w14:textId="77777777" w:rsidR="00073D0B" w:rsidRPr="00906A2B" w:rsidRDefault="00073D0B">
      <w:pPr>
        <w:pStyle w:val="ListParagraph"/>
        <w:tabs>
          <w:tab w:val="left" w:pos="9356"/>
        </w:tabs>
        <w:spacing w:after="0" w:line="240" w:lineRule="auto"/>
        <w:ind w:left="0" w:right="-23"/>
        <w:jc w:val="both"/>
        <w:rPr>
          <w:rFonts w:ascii="Trebuchet MS" w:hAnsi="Trebuchet MS"/>
          <w:sz w:val="20"/>
          <w:szCs w:val="20"/>
        </w:rPr>
      </w:pPr>
    </w:p>
    <w:p w14:paraId="6503D5A6" w14:textId="4C83A202" w:rsidR="00073D0B" w:rsidRPr="00906A2B" w:rsidRDefault="00073D0B" w:rsidP="00F925B1">
      <w:pPr>
        <w:pStyle w:val="ListParagraph"/>
        <w:numPr>
          <w:ilvl w:val="0"/>
          <w:numId w:val="15"/>
        </w:numPr>
        <w:tabs>
          <w:tab w:val="left" w:pos="9356"/>
        </w:tabs>
        <w:ind w:left="0" w:right="-23" w:hanging="567"/>
        <w:jc w:val="both"/>
        <w:rPr>
          <w:rFonts w:ascii="Trebuchet MS" w:hAnsi="Trebuchet MS"/>
          <w:sz w:val="20"/>
          <w:szCs w:val="20"/>
        </w:rPr>
      </w:pPr>
      <w:r w:rsidRPr="000157FE">
        <w:rPr>
          <w:rFonts w:ascii="Trebuchet MS" w:hAnsi="Trebuchet MS"/>
          <w:b/>
          <w:color w:val="7030A0"/>
          <w:sz w:val="20"/>
          <w:szCs w:val="20"/>
        </w:rPr>
        <w:t xml:space="preserve">Declarație solicitantului  privind eligibilitatea TVA aferente cheltuielilor ce vor fi efectuate în cadrul </w:t>
      </w:r>
      <w:r w:rsidRPr="00906A2B">
        <w:rPr>
          <w:rFonts w:ascii="Trebuchet MS" w:hAnsi="Trebuchet MS"/>
          <w:b/>
          <w:color w:val="7030A0"/>
          <w:sz w:val="20"/>
          <w:szCs w:val="20"/>
        </w:rPr>
        <w:t>operațiunii propuse spre finanțare din FEDR, FSE ȘI FC 2014-2020</w:t>
      </w:r>
      <w:r w:rsidRPr="00906A2B">
        <w:rPr>
          <w:rFonts w:ascii="Trebuchet MS" w:hAnsi="Trebuchet MS"/>
          <w:sz w:val="20"/>
          <w:szCs w:val="20"/>
        </w:rPr>
        <w:t>. Aceasta va fi semnată de către reprezentantul legal al acestuia (</w:t>
      </w:r>
      <w:r w:rsidR="005A0409" w:rsidRPr="00906A2B">
        <w:rPr>
          <w:rFonts w:ascii="Trebuchet MS" w:hAnsi="Trebuchet MS"/>
          <w:sz w:val="20"/>
          <w:szCs w:val="20"/>
        </w:rPr>
        <w:t>a se vedea modelul, anexă la ghidul General</w:t>
      </w:r>
      <w:r w:rsidRPr="00906A2B">
        <w:rPr>
          <w:rFonts w:ascii="Trebuchet MS" w:hAnsi="Trebuchet MS"/>
          <w:sz w:val="20"/>
          <w:szCs w:val="20"/>
        </w:rPr>
        <w:t xml:space="preserve">). </w:t>
      </w: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073D0B" w:rsidRPr="00906A2B" w14:paraId="6EB14FA8" w14:textId="77777777" w:rsidTr="009110CF">
        <w:trPr>
          <w:trHeight w:val="502"/>
        </w:trPr>
        <w:tc>
          <w:tcPr>
            <w:tcW w:w="745" w:type="dxa"/>
            <w:tcBorders>
              <w:right w:val="single" w:sz="4" w:space="0" w:color="auto"/>
            </w:tcBorders>
            <w:vAlign w:val="center"/>
          </w:tcPr>
          <w:p w14:paraId="5F281E10" w14:textId="77777777" w:rsidR="00073D0B" w:rsidRPr="00906A2B" w:rsidRDefault="00073D0B">
            <w:pPr>
              <w:tabs>
                <w:tab w:val="left" w:pos="180"/>
                <w:tab w:val="left" w:pos="9356"/>
              </w:tabs>
              <w:spacing w:after="0"/>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3D4A5352" wp14:editId="676B4289">
                  <wp:extent cx="244475" cy="255270"/>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14:paraId="21164712" w14:textId="77777777" w:rsidR="00073D0B" w:rsidRPr="00906A2B" w:rsidRDefault="00073D0B">
            <w:pPr>
              <w:tabs>
                <w:tab w:val="left" w:pos="9356"/>
              </w:tabs>
              <w:jc w:val="both"/>
              <w:rPr>
                <w:rFonts w:ascii="Trebuchet MS" w:hAnsi="Trebuchet MS"/>
                <w:sz w:val="20"/>
                <w:szCs w:val="20"/>
              </w:rPr>
            </w:pPr>
            <w:r w:rsidRPr="000157FE">
              <w:rPr>
                <w:rFonts w:ascii="Trebuchet MS" w:hAnsi="Trebuchet MS" w:cs="Calibri"/>
                <w:b/>
                <w:sz w:val="20"/>
                <w:szCs w:val="20"/>
              </w:rPr>
              <w:t xml:space="preserve">În cazul parteneriatelor </w:t>
            </w:r>
            <w:r w:rsidRPr="000157FE">
              <w:rPr>
                <w:rFonts w:ascii="Trebuchet MS" w:hAnsi="Trebuchet MS" w:cs="Arial"/>
                <w:noProof/>
                <w:sz w:val="20"/>
                <w:szCs w:val="20"/>
              </w:rPr>
              <w:t>se vor prezenta pentru fieca</w:t>
            </w:r>
            <w:r w:rsidRPr="00906A2B">
              <w:rPr>
                <w:rFonts w:ascii="Trebuchet MS" w:hAnsi="Trebuchet MS" w:cs="Arial"/>
                <w:noProof/>
                <w:sz w:val="20"/>
                <w:szCs w:val="20"/>
              </w:rPr>
              <w:t>re parte documentele aşa cum au fost ele menţionate mai sus.</w:t>
            </w:r>
          </w:p>
        </w:tc>
      </w:tr>
    </w:tbl>
    <w:p w14:paraId="2349E33C" w14:textId="77777777" w:rsidR="00073D0B" w:rsidRPr="00906A2B" w:rsidRDefault="00073D0B">
      <w:pPr>
        <w:tabs>
          <w:tab w:val="left" w:pos="9356"/>
        </w:tabs>
        <w:ind w:right="-23"/>
        <w:jc w:val="both"/>
        <w:rPr>
          <w:rFonts w:ascii="Trebuchet MS" w:hAnsi="Trebuchet MS"/>
          <w:sz w:val="20"/>
          <w:szCs w:val="20"/>
        </w:rPr>
      </w:pPr>
    </w:p>
    <w:p w14:paraId="4929537B" w14:textId="77777777" w:rsidR="00073D0B" w:rsidRPr="00906A2B" w:rsidRDefault="00073D0B" w:rsidP="00F925B1">
      <w:pPr>
        <w:pStyle w:val="ListParagraph"/>
        <w:numPr>
          <w:ilvl w:val="0"/>
          <w:numId w:val="15"/>
        </w:numPr>
        <w:tabs>
          <w:tab w:val="left" w:pos="284"/>
          <w:tab w:val="left" w:pos="426"/>
        </w:tabs>
        <w:spacing w:after="0" w:line="240" w:lineRule="auto"/>
        <w:ind w:left="0" w:right="-23" w:hanging="567"/>
        <w:contextualSpacing/>
        <w:jc w:val="both"/>
        <w:rPr>
          <w:rFonts w:ascii="Trebuchet MS" w:hAnsi="Trebuchet MS"/>
          <w:color w:val="7030A0"/>
          <w:sz w:val="20"/>
          <w:szCs w:val="20"/>
        </w:rPr>
      </w:pPr>
      <w:r w:rsidRPr="00906A2B">
        <w:rPr>
          <w:rFonts w:ascii="Trebuchet MS" w:hAnsi="Trebuchet MS"/>
          <w:b/>
          <w:color w:val="7030A0"/>
          <w:sz w:val="20"/>
          <w:szCs w:val="20"/>
        </w:rPr>
        <w:t>Devizul general și devizul general centralizator acolo unde este cazul, în conformitate cu legislația aplicabilă în vigoare – a se vedea structura devizului general din cadrul legislației în vigoare privind aprobarea conţinutului-cadru al documentaţiei tehnico-economice aferente investiţiilor publice, precum şi a structurii şi metodologiei de elaborare a devizului general pentru obiective de investiţii şi lucrări de intervenţii</w:t>
      </w:r>
      <w:r w:rsidRPr="00906A2B">
        <w:rPr>
          <w:rFonts w:ascii="Trebuchet MS" w:hAnsi="Trebuchet MS"/>
          <w:i/>
          <w:color w:val="7030A0"/>
          <w:sz w:val="20"/>
          <w:szCs w:val="20"/>
        </w:rPr>
        <w:t>.</w:t>
      </w:r>
    </w:p>
    <w:p w14:paraId="51746EC6" w14:textId="77777777" w:rsidR="00073D0B" w:rsidRPr="00906A2B" w:rsidRDefault="00073D0B">
      <w:pPr>
        <w:pStyle w:val="ListParagraph"/>
        <w:tabs>
          <w:tab w:val="left" w:pos="284"/>
          <w:tab w:val="left" w:pos="9356"/>
        </w:tabs>
        <w:spacing w:after="0" w:line="240" w:lineRule="auto"/>
        <w:ind w:left="0" w:right="-23"/>
        <w:contextualSpacing/>
        <w:jc w:val="both"/>
        <w:rPr>
          <w:rFonts w:ascii="Trebuchet MS" w:hAnsi="Trebuchet MS"/>
          <w:b/>
          <w:color w:val="0070C0"/>
          <w:sz w:val="20"/>
          <w:szCs w:val="20"/>
        </w:rPr>
      </w:pPr>
    </w:p>
    <w:p w14:paraId="7ACA7AA4" w14:textId="77777777" w:rsidR="00073D0B" w:rsidRPr="00906A2B" w:rsidRDefault="00073D0B" w:rsidP="00F85E03">
      <w:pPr>
        <w:tabs>
          <w:tab w:val="left" w:pos="9356"/>
        </w:tabs>
        <w:jc w:val="both"/>
        <w:rPr>
          <w:rFonts w:ascii="Trebuchet MS" w:hAnsi="Trebuchet MS"/>
          <w:i/>
          <w:sz w:val="20"/>
          <w:szCs w:val="20"/>
        </w:rPr>
      </w:pPr>
      <w:r w:rsidRPr="00906A2B">
        <w:rPr>
          <w:rFonts w:ascii="Trebuchet MS" w:hAnsi="Trebuchet MS"/>
          <w:sz w:val="20"/>
          <w:szCs w:val="20"/>
        </w:rPr>
        <w:t xml:space="preserve">Conform </w:t>
      </w:r>
      <w:r w:rsidRPr="00906A2B">
        <w:rPr>
          <w:rFonts w:ascii="Trebuchet MS" w:hAnsi="Trebuchet MS"/>
          <w:i/>
          <w:sz w:val="20"/>
          <w:szCs w:val="20"/>
        </w:rPr>
        <w:t xml:space="preserve">Ghidului solicitantului - Condiții generale de accesare a fondurilor în cadrul POR 2014-2020 </w:t>
      </w:r>
      <w:r w:rsidRPr="00906A2B">
        <w:rPr>
          <w:rFonts w:ascii="Trebuchet MS" w:eastAsia="SimSun" w:hAnsi="Trebuchet MS"/>
          <w:bCs/>
          <w:i/>
          <w:sz w:val="20"/>
          <w:szCs w:val="20"/>
        </w:rPr>
        <w:t>(cu modificările și completările ulterioare).</w:t>
      </w:r>
    </w:p>
    <w:p w14:paraId="44CFE82E" w14:textId="77777777" w:rsidR="00073D0B" w:rsidRPr="00906A2B" w:rsidRDefault="00073D0B">
      <w:pPr>
        <w:pStyle w:val="Header"/>
        <w:tabs>
          <w:tab w:val="clear" w:pos="9360"/>
          <w:tab w:val="center" w:pos="639"/>
          <w:tab w:val="left" w:pos="9356"/>
        </w:tabs>
        <w:ind w:right="-23"/>
        <w:jc w:val="both"/>
        <w:rPr>
          <w:rFonts w:ascii="Trebuchet MS" w:hAnsi="Trebuchet MS"/>
          <w:sz w:val="20"/>
          <w:szCs w:val="20"/>
        </w:rPr>
      </w:pPr>
      <w:r w:rsidRPr="00906A2B">
        <w:rPr>
          <w:rFonts w:ascii="Trebuchet MS" w:hAnsi="Trebuchet MS"/>
          <w:bCs/>
          <w:sz w:val="20"/>
          <w:szCs w:val="20"/>
        </w:rPr>
        <w:t>Devizul general trebuie să prezinte data elaborării/actualizării, să fie semnat și ștampilat de catre</w:t>
      </w:r>
      <w:r w:rsidRPr="00906A2B">
        <w:rPr>
          <w:rFonts w:ascii="Trebuchet MS" w:hAnsi="Trebuchet MS"/>
          <w:sz w:val="20"/>
          <w:szCs w:val="20"/>
        </w:rPr>
        <w:t xml:space="preserve"> elaboratorul documentației tehnico-economice.  </w:t>
      </w:r>
    </w:p>
    <w:p w14:paraId="7ABCBB46" w14:textId="77777777" w:rsidR="00073D0B" w:rsidRPr="00906A2B" w:rsidRDefault="00073D0B">
      <w:pPr>
        <w:tabs>
          <w:tab w:val="left" w:pos="9356"/>
        </w:tabs>
        <w:spacing w:after="0" w:line="240" w:lineRule="auto"/>
        <w:ind w:right="-23"/>
        <w:jc w:val="both"/>
        <w:rPr>
          <w:rFonts w:ascii="Trebuchet MS" w:hAnsi="Trebuchet MS"/>
          <w:sz w:val="20"/>
          <w:szCs w:val="20"/>
        </w:rPr>
      </w:pPr>
    </w:p>
    <w:p w14:paraId="35696909" w14:textId="77777777" w:rsidR="00073D0B" w:rsidRPr="00906A2B" w:rsidRDefault="00073D0B" w:rsidP="00F925B1">
      <w:pPr>
        <w:pStyle w:val="ListParagraph"/>
        <w:numPr>
          <w:ilvl w:val="0"/>
          <w:numId w:val="15"/>
        </w:numPr>
        <w:tabs>
          <w:tab w:val="left" w:pos="9356"/>
        </w:tabs>
        <w:ind w:left="0" w:right="-23" w:hanging="567"/>
        <w:contextualSpacing/>
        <w:jc w:val="both"/>
        <w:rPr>
          <w:rFonts w:ascii="Trebuchet MS" w:hAnsi="Trebuchet MS"/>
          <w:b/>
          <w:color w:val="7030A0"/>
          <w:sz w:val="20"/>
          <w:szCs w:val="20"/>
        </w:rPr>
      </w:pPr>
      <w:r w:rsidRPr="00906A2B">
        <w:rPr>
          <w:rFonts w:ascii="Trebuchet MS" w:hAnsi="Trebuchet MS"/>
          <w:b/>
          <w:color w:val="7030A0"/>
          <w:sz w:val="20"/>
          <w:szCs w:val="20"/>
        </w:rPr>
        <w:t xml:space="preserve">Avizul de conformitate a proiectului cu Strategia de Dezvoltare Durabila Integrata in Delta Dunarii 2030, pentru proiectele care fac parte din regiunea ITI Delta Dunarii. </w:t>
      </w:r>
    </w:p>
    <w:p w14:paraId="27EF5ACF"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14:paraId="247B7731"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Existența și conformitatea cererii de finanțare, inclusiv a anexelor solicitate, face obiectul verificării preliminare a cererii de finanțare, efectuate de Organismul intermediar POR. Grila de verificare preliminară este prezentată în  Grila CAE, anexă la prezentul ghid.</w:t>
      </w:r>
    </w:p>
    <w:p w14:paraId="2F984AEC" w14:textId="77777777" w:rsidR="00073D0B" w:rsidRPr="00906A2B" w:rsidRDefault="00073D0B">
      <w:pPr>
        <w:tabs>
          <w:tab w:val="left" w:pos="9356"/>
        </w:tabs>
        <w:spacing w:after="0"/>
        <w:jc w:val="both"/>
        <w:rPr>
          <w:rFonts w:ascii="Trebuchet MS" w:hAnsi="Trebuchet MS"/>
          <w:sz w:val="20"/>
          <w:szCs w:val="20"/>
          <w:lang w:eastAsia="ro-RO"/>
        </w:rPr>
      </w:pPr>
      <w:r w:rsidRPr="00906A2B">
        <w:rPr>
          <w:rFonts w:ascii="Trebuchet MS" w:hAnsi="Trebuchet MS"/>
          <w:sz w:val="20"/>
          <w:szCs w:val="20"/>
          <w:lang w:eastAsia="ro-RO"/>
        </w:rPr>
        <w:t>Lipsa Avizului de conformitate emis de ADI ITI DD duce la respingerea proiectului.</w:t>
      </w:r>
    </w:p>
    <w:p w14:paraId="007F1B73" w14:textId="77777777" w:rsidR="00073D0B" w:rsidRPr="00906A2B" w:rsidRDefault="00073D0B">
      <w:pPr>
        <w:tabs>
          <w:tab w:val="left" w:pos="9356"/>
        </w:tabs>
        <w:spacing w:after="0"/>
        <w:ind w:left="142"/>
        <w:jc w:val="both"/>
        <w:rPr>
          <w:rFonts w:ascii="Trebuchet MS" w:hAnsi="Trebuchet MS"/>
          <w:b/>
          <w:color w:val="0070C0"/>
          <w:sz w:val="20"/>
          <w:szCs w:val="20"/>
          <w:lang w:eastAsia="ro-RO"/>
        </w:rPr>
      </w:pPr>
    </w:p>
    <w:p w14:paraId="274CCAD8" w14:textId="72021F0B" w:rsidR="00073D0B" w:rsidRPr="00906A2B" w:rsidRDefault="00073D0B" w:rsidP="00F925B1">
      <w:pPr>
        <w:pStyle w:val="ListParagraph"/>
        <w:numPr>
          <w:ilvl w:val="0"/>
          <w:numId w:val="15"/>
        </w:numPr>
        <w:tabs>
          <w:tab w:val="left" w:pos="9356"/>
        </w:tabs>
        <w:ind w:left="0" w:right="-23" w:hanging="567"/>
        <w:contextualSpacing/>
        <w:jc w:val="both"/>
        <w:rPr>
          <w:rFonts w:ascii="Trebuchet MS" w:hAnsi="Trebuchet MS"/>
          <w:b/>
          <w:color w:val="7030A0"/>
          <w:sz w:val="20"/>
          <w:szCs w:val="20"/>
        </w:rPr>
      </w:pPr>
      <w:r w:rsidRPr="00906A2B">
        <w:rPr>
          <w:rFonts w:ascii="Trebuchet MS" w:hAnsi="Trebuchet MS"/>
          <w:b/>
          <w:color w:val="7030A0"/>
          <w:sz w:val="20"/>
          <w:szCs w:val="20"/>
        </w:rPr>
        <w:t xml:space="preserve">Acord de parteneriat, dacă este cazul – </w:t>
      </w:r>
      <w:r w:rsidR="000A545B" w:rsidRPr="00906A2B">
        <w:rPr>
          <w:rFonts w:ascii="Trebuchet MS" w:hAnsi="Trebuchet MS"/>
          <w:b/>
          <w:color w:val="7030A0"/>
          <w:sz w:val="20"/>
          <w:szCs w:val="20"/>
        </w:rPr>
        <w:t xml:space="preserve">a se vedea modelul, anexă la </w:t>
      </w:r>
      <w:r w:rsidRPr="00906A2B">
        <w:rPr>
          <w:rFonts w:ascii="Trebuchet MS" w:hAnsi="Trebuchet MS"/>
          <w:b/>
          <w:color w:val="7030A0"/>
          <w:sz w:val="20"/>
          <w:szCs w:val="20"/>
        </w:rPr>
        <w:t xml:space="preserve"> Ghidul general</w:t>
      </w:r>
    </w:p>
    <w:p w14:paraId="6AAE21E3" w14:textId="77777777" w:rsidR="00925395" w:rsidRDefault="00925395" w:rsidP="00925395">
      <w:pPr>
        <w:pStyle w:val="ListParagraph"/>
        <w:tabs>
          <w:tab w:val="left" w:pos="9356"/>
        </w:tabs>
        <w:ind w:left="0" w:right="-23"/>
        <w:contextualSpacing/>
        <w:jc w:val="both"/>
        <w:rPr>
          <w:rFonts w:ascii="Trebuchet MS" w:hAnsi="Trebuchet MS"/>
          <w:b/>
          <w:color w:val="7030A0"/>
          <w:sz w:val="20"/>
          <w:szCs w:val="20"/>
        </w:rPr>
      </w:pPr>
    </w:p>
    <w:p w14:paraId="0FEF0CE9" w14:textId="77777777" w:rsidR="00270FDD" w:rsidRPr="00925395" w:rsidRDefault="00270FDD" w:rsidP="00F925B1">
      <w:pPr>
        <w:pStyle w:val="ListParagraph"/>
        <w:numPr>
          <w:ilvl w:val="0"/>
          <w:numId w:val="15"/>
        </w:numPr>
        <w:tabs>
          <w:tab w:val="left" w:pos="9356"/>
        </w:tabs>
        <w:ind w:left="0" w:right="-23" w:hanging="567"/>
        <w:contextualSpacing/>
        <w:jc w:val="both"/>
        <w:rPr>
          <w:rFonts w:ascii="Trebuchet MS" w:hAnsi="Trebuchet MS"/>
          <w:b/>
          <w:color w:val="7030A0"/>
          <w:sz w:val="20"/>
          <w:szCs w:val="20"/>
        </w:rPr>
      </w:pPr>
      <w:r w:rsidRPr="00925395">
        <w:rPr>
          <w:rFonts w:ascii="Trebuchet MS" w:hAnsi="Trebuchet MS"/>
          <w:b/>
          <w:color w:val="7030A0"/>
          <w:sz w:val="20"/>
          <w:szCs w:val="20"/>
        </w:rPr>
        <w:t>Hotărârea de aprobare a indicatorilor tehnico-economici, în conformitate cu prevederile legale aflate în vigoare în ceea ce priveşte angajarea finanţelor publice</w:t>
      </w:r>
    </w:p>
    <w:p w14:paraId="3556EF29" w14:textId="77777777" w:rsidR="00925395" w:rsidRDefault="00925395" w:rsidP="00925395">
      <w:pPr>
        <w:pStyle w:val="ListParagraph"/>
        <w:tabs>
          <w:tab w:val="left" w:pos="9356"/>
        </w:tabs>
        <w:ind w:left="0" w:right="-23"/>
        <w:contextualSpacing/>
        <w:jc w:val="both"/>
        <w:rPr>
          <w:rFonts w:ascii="Trebuchet MS" w:hAnsi="Trebuchet MS"/>
          <w:b/>
          <w:color w:val="7030A0"/>
          <w:sz w:val="20"/>
          <w:szCs w:val="20"/>
        </w:rPr>
      </w:pPr>
    </w:p>
    <w:p w14:paraId="0160D1CA" w14:textId="2B4F9129" w:rsidR="00270FDD" w:rsidRPr="00925395" w:rsidRDefault="00270FDD" w:rsidP="00F925B1">
      <w:pPr>
        <w:pStyle w:val="ListParagraph"/>
        <w:numPr>
          <w:ilvl w:val="0"/>
          <w:numId w:val="15"/>
        </w:numPr>
        <w:tabs>
          <w:tab w:val="left" w:pos="9356"/>
        </w:tabs>
        <w:ind w:left="0" w:right="-23" w:hanging="567"/>
        <w:contextualSpacing/>
        <w:jc w:val="both"/>
        <w:rPr>
          <w:rFonts w:ascii="Trebuchet MS" w:hAnsi="Trebuchet MS"/>
          <w:b/>
          <w:color w:val="7030A0"/>
          <w:sz w:val="20"/>
          <w:szCs w:val="20"/>
        </w:rPr>
      </w:pPr>
      <w:r w:rsidRPr="00925395">
        <w:rPr>
          <w:rFonts w:ascii="Trebuchet MS" w:hAnsi="Trebuchet MS"/>
          <w:b/>
          <w:color w:val="7030A0"/>
          <w:sz w:val="20"/>
          <w:szCs w:val="20"/>
        </w:rPr>
        <w:t xml:space="preserve">Hotărârea de aprobare a proiectului- se depune odată cu cererea de finanțare. Dacă cererea de finanţare include cel puţin  si un obiectiv de investitii aflat la stadiul SF/DALI/PT hotărârea de aprobare a proiectului se depune doar în etapa de precontractare.  </w:t>
      </w:r>
      <w:r w:rsidR="00214F22" w:rsidRPr="00925395">
        <w:rPr>
          <w:rFonts w:ascii="Trebuchet MS" w:hAnsi="Trebuchet MS"/>
          <w:b/>
          <w:color w:val="7030A0"/>
          <w:sz w:val="20"/>
          <w:szCs w:val="20"/>
        </w:rPr>
        <w:t>A se vedea modelul anexă la Ghidul General</w:t>
      </w:r>
      <w:r w:rsidR="000A545B" w:rsidRPr="00925395">
        <w:rPr>
          <w:rFonts w:ascii="Trebuchet MS" w:hAnsi="Trebuchet MS"/>
          <w:b/>
          <w:color w:val="7030A0"/>
          <w:sz w:val="20"/>
          <w:szCs w:val="20"/>
        </w:rPr>
        <w:t>. Modelul este orientativ.</w:t>
      </w:r>
    </w:p>
    <w:p w14:paraId="57896A80" w14:textId="77777777" w:rsidR="006B0206" w:rsidRPr="000157FE" w:rsidRDefault="006B0206" w:rsidP="006B0206">
      <w:pPr>
        <w:tabs>
          <w:tab w:val="left" w:pos="426"/>
          <w:tab w:val="left" w:pos="9356"/>
        </w:tabs>
        <w:spacing w:after="0"/>
        <w:jc w:val="both"/>
        <w:rPr>
          <w:rFonts w:ascii="Trebuchet MS" w:hAnsi="Trebuchet MS"/>
          <w:sz w:val="20"/>
          <w:szCs w:val="20"/>
        </w:rPr>
      </w:pPr>
      <w:r w:rsidRPr="00906A2B">
        <w:rPr>
          <w:rFonts w:ascii="Trebuchet MS" w:hAnsi="Trebuchet MS"/>
          <w:b/>
          <w:color w:val="7030A0"/>
          <w:sz w:val="20"/>
          <w:szCs w:val="20"/>
        </w:rPr>
        <w:lastRenderedPageBreak/>
        <w:t xml:space="preserve">Aceasta </w:t>
      </w:r>
      <w:r w:rsidRPr="000157FE">
        <w:rPr>
          <w:rFonts w:ascii="Trebuchet MS" w:hAnsi="Trebuchet MS"/>
          <w:sz w:val="20"/>
          <w:szCs w:val="20"/>
        </w:rPr>
        <w:t>va conţine următoarele informaţii minime:</w:t>
      </w:r>
    </w:p>
    <w:p w14:paraId="4DC79DAC" w14:textId="77777777" w:rsidR="006B0206" w:rsidRPr="00906A2B" w:rsidRDefault="006B0206" w:rsidP="00F925B1">
      <w:pPr>
        <w:pStyle w:val="ListParagraph"/>
        <w:numPr>
          <w:ilvl w:val="0"/>
          <w:numId w:val="36"/>
        </w:numPr>
        <w:tabs>
          <w:tab w:val="left" w:pos="426"/>
          <w:tab w:val="left" w:pos="1418"/>
        </w:tabs>
        <w:spacing w:before="120" w:after="120" w:line="240" w:lineRule="auto"/>
        <w:jc w:val="both"/>
        <w:rPr>
          <w:rFonts w:ascii="Trebuchet MS" w:hAnsi="Trebuchet MS"/>
          <w:sz w:val="20"/>
          <w:szCs w:val="20"/>
        </w:rPr>
      </w:pPr>
      <w:r w:rsidRPr="00906A2B">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14:paraId="7DF89BE8" w14:textId="77777777" w:rsidR="006B0206" w:rsidRPr="00906A2B" w:rsidRDefault="006B0206" w:rsidP="006B0206">
      <w:pPr>
        <w:pStyle w:val="TOC2"/>
        <w:rPr>
          <w:sz w:val="20"/>
          <w:szCs w:val="20"/>
        </w:rPr>
      </w:pPr>
      <w:r w:rsidRPr="00906A2B">
        <w:rPr>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14:paraId="45821DF9" w14:textId="77777777" w:rsidR="006B0206" w:rsidRPr="00906A2B" w:rsidRDefault="006B0206" w:rsidP="00F925B1">
      <w:pPr>
        <w:pStyle w:val="ListParagraph"/>
        <w:numPr>
          <w:ilvl w:val="0"/>
          <w:numId w:val="36"/>
        </w:numPr>
        <w:jc w:val="both"/>
        <w:rPr>
          <w:rFonts w:ascii="Trebuchet MS" w:hAnsi="Trebuchet MS"/>
          <w:sz w:val="20"/>
          <w:szCs w:val="20"/>
        </w:rPr>
      </w:pPr>
      <w:r w:rsidRPr="00906A2B">
        <w:rPr>
          <w:rFonts w:ascii="Trebuchet MS" w:hAnsi="Trebuchet MS"/>
          <w:sz w:val="20"/>
          <w:szCs w:val="20"/>
        </w:rPr>
        <w:t>toate cheltuielile necesare pentru implementarea proiectului, în condiţiile rambursării/decontării ulterioare a cheltuielilor eligibile din instrumente structurale.</w:t>
      </w:r>
    </w:p>
    <w:p w14:paraId="2BC4BBB1" w14:textId="77777777" w:rsidR="006B0206" w:rsidRPr="00906A2B" w:rsidRDefault="006B0206" w:rsidP="00F925B1">
      <w:pPr>
        <w:pStyle w:val="ListParagraph"/>
        <w:numPr>
          <w:ilvl w:val="0"/>
          <w:numId w:val="36"/>
        </w:numPr>
        <w:jc w:val="both"/>
        <w:rPr>
          <w:rFonts w:ascii="Trebuchet MS" w:hAnsi="Trebuchet MS"/>
          <w:sz w:val="20"/>
          <w:szCs w:val="20"/>
        </w:rPr>
      </w:pPr>
      <w:r w:rsidRPr="00906A2B">
        <w:rPr>
          <w:rFonts w:ascii="Trebuchet MS" w:hAnsi="Trebuchet MS"/>
          <w:sz w:val="20"/>
          <w:szCs w:val="20"/>
        </w:rPr>
        <w:t>Finanțarea tuturor cheltuielilor ce pot interveni pe parcursul derulării proiectului, cu scopul implemnetării acestuia în bune condiții.</w:t>
      </w:r>
    </w:p>
    <w:p w14:paraId="35612DCC" w14:textId="77777777" w:rsidR="006B0206" w:rsidRPr="00906A2B" w:rsidRDefault="006B0206" w:rsidP="00F925B1">
      <w:pPr>
        <w:pStyle w:val="ListParagraph"/>
        <w:numPr>
          <w:ilvl w:val="0"/>
          <w:numId w:val="36"/>
        </w:numPr>
        <w:spacing w:after="0"/>
        <w:jc w:val="both"/>
        <w:rPr>
          <w:rFonts w:ascii="Trebuchet MS" w:hAnsi="Trebuchet MS"/>
          <w:sz w:val="20"/>
          <w:szCs w:val="20"/>
        </w:rPr>
      </w:pPr>
      <w:r w:rsidRPr="00906A2B">
        <w:rPr>
          <w:rFonts w:ascii="Trebuchet MS" w:hAnsi="Trebuchet MS"/>
          <w:sz w:val="20"/>
          <w:szCs w:val="20"/>
        </w:rPr>
        <w:t>Toate cheltuielile de întreținere și mentenanță pe toată durata de valabilitate a contractului de finanțare.</w:t>
      </w:r>
    </w:p>
    <w:p w14:paraId="261F32CC" w14:textId="77777777" w:rsidR="00270FDD" w:rsidRPr="00906A2B" w:rsidRDefault="00270FDD" w:rsidP="00F85E03">
      <w:pPr>
        <w:pStyle w:val="criterii"/>
        <w:shd w:val="clear" w:color="auto" w:fill="auto"/>
        <w:spacing w:before="0" w:after="0"/>
        <w:rPr>
          <w:szCs w:val="20"/>
        </w:rPr>
      </w:pPr>
    </w:p>
    <w:p w14:paraId="15EC7D13" w14:textId="6321CEBC" w:rsidR="00270FDD" w:rsidRPr="00B77D72" w:rsidRDefault="00270FDD" w:rsidP="00F925B1">
      <w:pPr>
        <w:pStyle w:val="criterii"/>
        <w:numPr>
          <w:ilvl w:val="0"/>
          <w:numId w:val="15"/>
        </w:numPr>
        <w:shd w:val="clear" w:color="auto" w:fill="auto"/>
        <w:spacing w:before="0" w:after="0"/>
        <w:rPr>
          <w:color w:val="7030A0"/>
          <w:szCs w:val="20"/>
        </w:rPr>
      </w:pPr>
      <w:r w:rsidRPr="00906A2B">
        <w:rPr>
          <w:color w:val="7030A0"/>
          <w:szCs w:val="20"/>
        </w:rPr>
        <w:t>Documente privind dreptul de construire:</w:t>
      </w:r>
      <w:r w:rsidR="00FD4BBD" w:rsidRPr="00906A2B">
        <w:rPr>
          <w:color w:val="7030A0"/>
          <w:szCs w:val="20"/>
        </w:rPr>
        <w:t xml:space="preserve"> extras de carte funciară emis cu cel mult 30 de zile înainte de depunerea Cererii de Finanțare</w:t>
      </w:r>
      <w:r w:rsidR="00B740AF" w:rsidRPr="00906A2B">
        <w:rPr>
          <w:color w:val="7030A0"/>
          <w:szCs w:val="20"/>
        </w:rPr>
        <w:t xml:space="preserve"> sau Autorizația de construire, după caz.</w:t>
      </w:r>
      <w:r w:rsidR="00FD4BBD" w:rsidRPr="00906A2B">
        <w:rPr>
          <w:color w:val="7030A0"/>
          <w:szCs w:val="20"/>
        </w:rPr>
        <w:t xml:space="preserve"> </w:t>
      </w:r>
    </w:p>
    <w:p w14:paraId="2C8707E3" w14:textId="77777777" w:rsidR="00270FDD" w:rsidRPr="00906A2B" w:rsidRDefault="00270FDD" w:rsidP="00F85E03">
      <w:pPr>
        <w:pStyle w:val="criterii"/>
        <w:shd w:val="clear" w:color="auto" w:fill="auto"/>
        <w:spacing w:before="0" w:after="0"/>
        <w:ind w:left="360"/>
        <w:rPr>
          <w:bCs w:val="0"/>
          <w:szCs w:val="20"/>
        </w:rPr>
      </w:pPr>
    </w:p>
    <w:p w14:paraId="53465BF7" w14:textId="77777777" w:rsidR="00270FDD" w:rsidRPr="00906A2B" w:rsidRDefault="00270FDD" w:rsidP="00F85E03">
      <w:pPr>
        <w:jc w:val="both"/>
        <w:rPr>
          <w:rFonts w:ascii="Trebuchet MS" w:hAnsi="Trebuchet MS"/>
          <w:sz w:val="20"/>
          <w:szCs w:val="20"/>
        </w:rPr>
      </w:pPr>
      <w:r w:rsidRPr="00906A2B">
        <w:rPr>
          <w:rFonts w:ascii="Trebuchet MS" w:hAnsi="Trebuchet MS"/>
          <w:sz w:val="20"/>
          <w:szCs w:val="20"/>
        </w:rPr>
        <w:t xml:space="preserve">Având în vedere specificul investiţiilor aferente Programului Operaţional Regional 2014-2020, respectiv investiţii în infrastructură supuse autorizării, dreptul real principal va permite solicitantului de finanţare obţinerea Autorizaţie de Construire în conformitate cu prevederile Legii nr. 50/1991 privind autorizarea executării lucrărilor de construcţii, republicată, cu modificările şi completările ulterioare. </w:t>
      </w:r>
    </w:p>
    <w:p w14:paraId="4D42FE07" w14:textId="77777777" w:rsidR="006E6CD9" w:rsidRPr="00906A2B" w:rsidRDefault="00270FDD" w:rsidP="00F85E03">
      <w:pPr>
        <w:jc w:val="both"/>
        <w:rPr>
          <w:rFonts w:ascii="Trebuchet MS" w:hAnsi="Trebuchet MS"/>
          <w:sz w:val="20"/>
          <w:szCs w:val="20"/>
        </w:rPr>
      </w:pPr>
      <w:r w:rsidRPr="00906A2B">
        <w:rPr>
          <w:rFonts w:ascii="Trebuchet MS" w:hAnsi="Trebuchet MS"/>
          <w:sz w:val="20"/>
          <w:szCs w:val="20"/>
        </w:rPr>
        <w:t xml:space="preserve">Se poate accepta ca înscrierea dreptului de proprietate publica să fie provizorie, urmând ca în eventualitatea semnării contractului de finanţare, beneficiarul să finalizeze demersurile necesare înscrierii definitive în maxim 12 luni de la semnarea contractului de finanţare. </w:t>
      </w:r>
    </w:p>
    <w:p w14:paraId="210C7609" w14:textId="0F7D79DC" w:rsidR="006E6CD9" w:rsidRPr="00906A2B" w:rsidRDefault="006E6CD9" w:rsidP="00F925B1">
      <w:pPr>
        <w:pStyle w:val="criterii"/>
        <w:numPr>
          <w:ilvl w:val="0"/>
          <w:numId w:val="15"/>
        </w:numPr>
        <w:shd w:val="clear" w:color="auto" w:fill="auto"/>
        <w:spacing w:before="0" w:after="0"/>
        <w:rPr>
          <w:b w:val="0"/>
          <w:color w:val="7030A0"/>
          <w:szCs w:val="20"/>
        </w:rPr>
      </w:pPr>
      <w:r w:rsidRPr="00906A2B">
        <w:rPr>
          <w:color w:val="7030A0"/>
          <w:szCs w:val="20"/>
        </w:rPr>
        <w:t xml:space="preserve">Documentația privind achizitia de lucrari </w:t>
      </w:r>
      <w:r w:rsidR="002500BC" w:rsidRPr="00906A2B">
        <w:rPr>
          <w:color w:val="7030A0"/>
          <w:szCs w:val="20"/>
        </w:rPr>
        <w:t xml:space="preserve">/ achiziţia de echipamente </w:t>
      </w:r>
      <w:r w:rsidRPr="00906A2B">
        <w:rPr>
          <w:b w:val="0"/>
          <w:color w:val="7030A0"/>
          <w:szCs w:val="20"/>
        </w:rPr>
        <w:t>(dosarul achizitiei).</w:t>
      </w:r>
      <w:r w:rsidRPr="00906A2B">
        <w:rPr>
          <w:color w:val="7030A0"/>
          <w:szCs w:val="20"/>
        </w:rPr>
        <w:t xml:space="preserve"> Pentru cererea de finanţare ce vizează mai multe obiective de investiţii se vor depune toate dosarele de achiziţie publică pentru contractele de lucrări ce au fost atribuite până la depunerea cererii de finanţare</w:t>
      </w:r>
      <w:r w:rsidR="002500BC" w:rsidRPr="00906A2B">
        <w:rPr>
          <w:color w:val="7030A0"/>
          <w:szCs w:val="20"/>
        </w:rPr>
        <w:t xml:space="preserve"> (conform anexei</w:t>
      </w:r>
      <w:r w:rsidR="00B740AF" w:rsidRPr="00906A2B">
        <w:rPr>
          <w:color w:val="7030A0"/>
          <w:szCs w:val="20"/>
        </w:rPr>
        <w:t xml:space="preserve"> </w:t>
      </w:r>
      <w:r w:rsidR="002500BC" w:rsidRPr="00906A2B">
        <w:rPr>
          <w:color w:val="7030A0"/>
          <w:szCs w:val="20"/>
        </w:rPr>
        <w:t xml:space="preserve"> ...)</w:t>
      </w:r>
    </w:p>
    <w:p w14:paraId="7618E9B1" w14:textId="77777777" w:rsidR="006E6CD9" w:rsidRPr="00906A2B" w:rsidRDefault="006E6CD9" w:rsidP="00F85E03">
      <w:pPr>
        <w:pStyle w:val="criterii"/>
        <w:shd w:val="clear" w:color="auto" w:fill="auto"/>
        <w:spacing w:before="0" w:after="0"/>
        <w:rPr>
          <w:color w:val="7030A0"/>
          <w:szCs w:val="20"/>
        </w:rPr>
      </w:pPr>
    </w:p>
    <w:p w14:paraId="34CA34DF" w14:textId="77777777" w:rsidR="006E6CD9" w:rsidRPr="00906A2B" w:rsidRDefault="006E6CD9" w:rsidP="00F925B1">
      <w:pPr>
        <w:pStyle w:val="criterii"/>
        <w:numPr>
          <w:ilvl w:val="0"/>
          <w:numId w:val="15"/>
        </w:numPr>
        <w:shd w:val="clear" w:color="auto" w:fill="auto"/>
        <w:spacing w:before="0" w:after="0"/>
        <w:rPr>
          <w:b w:val="0"/>
          <w:color w:val="7030A0"/>
          <w:szCs w:val="20"/>
        </w:rPr>
      </w:pPr>
      <w:r w:rsidRPr="00906A2B">
        <w:rPr>
          <w:color w:val="7030A0"/>
          <w:szCs w:val="20"/>
        </w:rPr>
        <w:t xml:space="preserve">Documentația tehnico-economică ( Studiu de fezabilitate/DALI, iar în cazul în care se depune proiectul tehnic se va anexa si SF/DALI). Pentru cererea de finanţare ce vizează mai multe obiective de investiţii </w:t>
      </w:r>
      <w:r w:rsidRPr="00906A2B">
        <w:rPr>
          <w:b w:val="0"/>
          <w:color w:val="7030A0"/>
          <w:szCs w:val="20"/>
        </w:rPr>
        <w:t>doar pentru obiectivele de investitii pentru care nu au fost demarate lucrările.</w:t>
      </w:r>
    </w:p>
    <w:p w14:paraId="4C5B155E" w14:textId="77777777" w:rsidR="006E6CD9" w:rsidRPr="00906A2B" w:rsidRDefault="006E6CD9" w:rsidP="00F85E03">
      <w:pPr>
        <w:pStyle w:val="criterii"/>
        <w:shd w:val="clear" w:color="auto" w:fill="auto"/>
        <w:spacing w:before="0" w:after="0"/>
        <w:rPr>
          <w:b w:val="0"/>
          <w:szCs w:val="20"/>
        </w:rPr>
      </w:pPr>
    </w:p>
    <w:p w14:paraId="5D4FA67E" w14:textId="77777777" w:rsidR="00E74E6B" w:rsidRDefault="006E6CD9" w:rsidP="00E74E6B">
      <w:pPr>
        <w:spacing w:after="0"/>
        <w:jc w:val="both"/>
        <w:rPr>
          <w:rFonts w:ascii="Trebuchet MS" w:hAnsi="Trebuchet MS" w:cs="Tahoma"/>
          <w:sz w:val="20"/>
          <w:szCs w:val="20"/>
        </w:rPr>
      </w:pPr>
      <w:r w:rsidRPr="00906A2B">
        <w:rPr>
          <w:rFonts w:ascii="Trebuchet MS" w:hAnsi="Trebuchet MS"/>
          <w:sz w:val="20"/>
          <w:szCs w:val="20"/>
        </w:rPr>
        <w:t>În cazul in care expertiza tehnică este mai veche de 2 ani</w:t>
      </w:r>
      <w:r w:rsidR="002500BC" w:rsidRPr="00906A2B">
        <w:rPr>
          <w:rFonts w:ascii="Trebuchet MS" w:hAnsi="Trebuchet MS"/>
          <w:sz w:val="20"/>
          <w:szCs w:val="20"/>
        </w:rPr>
        <w:t xml:space="preserve"> (faţă de momentul lansării procedurii de achiziţie)</w:t>
      </w:r>
      <w:r w:rsidRPr="00906A2B">
        <w:rPr>
          <w:rFonts w:ascii="Trebuchet MS" w:hAnsi="Trebuchet MS"/>
          <w:sz w:val="20"/>
          <w:szCs w:val="20"/>
        </w:rPr>
        <w:t xml:space="preserve">, documentatia  trebuie actualizată sau, in cazul in care nu au existat modificări care să afecteze datele expertizei tehnice, se va anexa la cererea de finantare un document, semnat de catre elaboratorul expertizei si asumat prin semnatura </w:t>
      </w:r>
      <w:r w:rsidR="00E74E6B" w:rsidRPr="00906A2B">
        <w:rPr>
          <w:rFonts w:ascii="Trebuchet MS" w:hAnsi="Trebuchet MS" w:cs="Tahoma"/>
          <w:sz w:val="20"/>
          <w:szCs w:val="20"/>
        </w:rPr>
        <w:t xml:space="preserve">electronică de catre solicitantul de finantare, prin care elaboratorul expertizei va reconfirma toate datele. </w:t>
      </w:r>
    </w:p>
    <w:p w14:paraId="2C4DCDA9" w14:textId="77777777" w:rsidR="00B77D72" w:rsidRPr="00906A2B" w:rsidRDefault="00B77D72" w:rsidP="00E74E6B">
      <w:pPr>
        <w:spacing w:after="0"/>
        <w:jc w:val="both"/>
        <w:rPr>
          <w:rFonts w:ascii="Trebuchet MS" w:hAnsi="Trebuchet MS" w:cs="Tahoma"/>
          <w:sz w:val="20"/>
          <w:szCs w:val="20"/>
        </w:rPr>
      </w:pPr>
    </w:p>
    <w:p w14:paraId="160BE324" w14:textId="77777777" w:rsidR="00271DE9" w:rsidRPr="00906A2B" w:rsidRDefault="00271DE9" w:rsidP="00F925B1">
      <w:pPr>
        <w:pStyle w:val="ListParagraph"/>
        <w:numPr>
          <w:ilvl w:val="0"/>
          <w:numId w:val="15"/>
        </w:numPr>
        <w:tabs>
          <w:tab w:val="left" w:pos="284"/>
          <w:tab w:val="left" w:pos="426"/>
          <w:tab w:val="left" w:pos="1134"/>
          <w:tab w:val="left" w:pos="9356"/>
        </w:tabs>
        <w:spacing w:after="0"/>
        <w:ind w:right="-23"/>
        <w:jc w:val="both"/>
        <w:rPr>
          <w:rFonts w:ascii="Trebuchet MS" w:hAnsi="Trebuchet MS"/>
          <w:sz w:val="20"/>
          <w:szCs w:val="20"/>
        </w:rPr>
      </w:pPr>
      <w:r w:rsidRPr="00906A2B">
        <w:rPr>
          <w:rFonts w:ascii="Trebuchet MS" w:hAnsi="Trebuchet MS"/>
          <w:b/>
          <w:color w:val="7030A0"/>
          <w:sz w:val="20"/>
          <w:szCs w:val="20"/>
        </w:rPr>
        <w:t>Certificat de atestare fiscală</w:t>
      </w:r>
      <w:r w:rsidRPr="00906A2B">
        <w:rPr>
          <w:rFonts w:ascii="Trebuchet MS" w:hAnsi="Trebuchet MS"/>
          <w:color w:val="7030A0"/>
          <w:sz w:val="20"/>
          <w:szCs w:val="20"/>
        </w:rPr>
        <w:t xml:space="preserve">, </w:t>
      </w:r>
      <w:r w:rsidRPr="00906A2B">
        <w:rPr>
          <w:rFonts w:ascii="Trebuchet MS" w:hAnsi="Trebuchet MS"/>
          <w:sz w:val="20"/>
          <w:szCs w:val="20"/>
        </w:rPr>
        <w:t xml:space="preserve">referitor la obligațiile de plată la bugetul local și bugetul de stat, în termen de valabilitate </w:t>
      </w: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271DE9" w:rsidRPr="00906A2B" w14:paraId="2219FD61" w14:textId="77777777" w:rsidTr="0019087C">
        <w:trPr>
          <w:trHeight w:val="502"/>
        </w:trPr>
        <w:tc>
          <w:tcPr>
            <w:tcW w:w="745" w:type="dxa"/>
            <w:tcBorders>
              <w:right w:val="single" w:sz="4" w:space="0" w:color="auto"/>
            </w:tcBorders>
            <w:vAlign w:val="center"/>
          </w:tcPr>
          <w:p w14:paraId="6115A2BC" w14:textId="77777777" w:rsidR="00271DE9" w:rsidRPr="00906A2B" w:rsidRDefault="00271DE9" w:rsidP="0019087C">
            <w:pPr>
              <w:tabs>
                <w:tab w:val="left" w:pos="180"/>
                <w:tab w:val="left" w:pos="9356"/>
              </w:tabs>
              <w:spacing w:after="0"/>
              <w:jc w:val="both"/>
              <w:rPr>
                <w:rFonts w:ascii="Trebuchet MS" w:hAnsi="Trebuchet MS"/>
                <w:bCs/>
                <w:sz w:val="20"/>
                <w:szCs w:val="20"/>
              </w:rPr>
            </w:pPr>
            <w:r w:rsidRPr="00906A2B">
              <w:rPr>
                <w:rFonts w:ascii="Trebuchet MS" w:hAnsi="Trebuchet MS"/>
                <w:noProof/>
                <w:sz w:val="20"/>
                <w:szCs w:val="20"/>
                <w:lang w:eastAsia="ro-RO"/>
              </w:rPr>
              <w:lastRenderedPageBreak/>
              <w:drawing>
                <wp:inline distT="0" distB="0" distL="0" distR="0" wp14:anchorId="18E46221" wp14:editId="0C955619">
                  <wp:extent cx="244475" cy="25527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14:paraId="1610EB27" w14:textId="77777777" w:rsidR="00271DE9" w:rsidRPr="00906A2B" w:rsidRDefault="00271DE9" w:rsidP="0019087C">
            <w:pPr>
              <w:tabs>
                <w:tab w:val="left" w:pos="9356"/>
              </w:tabs>
              <w:jc w:val="both"/>
              <w:rPr>
                <w:rFonts w:ascii="Trebuchet MS" w:hAnsi="Trebuchet MS"/>
                <w:sz w:val="20"/>
                <w:szCs w:val="20"/>
              </w:rPr>
            </w:pPr>
            <w:r w:rsidRPr="000157FE">
              <w:rPr>
                <w:rFonts w:ascii="Trebuchet MS" w:hAnsi="Trebuchet MS" w:cs="Calibri"/>
                <w:b/>
                <w:sz w:val="20"/>
                <w:szCs w:val="20"/>
              </w:rPr>
              <w:t xml:space="preserve">În cazul parteneriatelor </w:t>
            </w:r>
            <w:r w:rsidRPr="000157FE">
              <w:rPr>
                <w:rFonts w:ascii="Trebuchet MS" w:hAnsi="Trebuchet MS" w:cs="Arial"/>
                <w:noProof/>
                <w:sz w:val="20"/>
                <w:szCs w:val="20"/>
              </w:rPr>
              <w:t xml:space="preserve">se vor prezenta pentru fiecare parte </w:t>
            </w:r>
            <w:r w:rsidRPr="00906A2B">
              <w:rPr>
                <w:rFonts w:ascii="Trebuchet MS" w:hAnsi="Trebuchet MS" w:cs="Arial"/>
                <w:noProof/>
                <w:sz w:val="20"/>
                <w:szCs w:val="20"/>
              </w:rPr>
              <w:t>documentele aşa cum au fost ele menţionate mai sus.</w:t>
            </w:r>
          </w:p>
        </w:tc>
      </w:tr>
    </w:tbl>
    <w:p w14:paraId="39480217" w14:textId="77777777" w:rsidR="00271DE9" w:rsidRPr="000157FE" w:rsidRDefault="00271DE9" w:rsidP="00271DE9">
      <w:pPr>
        <w:tabs>
          <w:tab w:val="left" w:pos="284"/>
          <w:tab w:val="left" w:pos="426"/>
          <w:tab w:val="left" w:pos="1134"/>
          <w:tab w:val="left" w:pos="9356"/>
        </w:tabs>
        <w:spacing w:after="0"/>
        <w:ind w:left="720" w:right="-23"/>
        <w:jc w:val="both"/>
        <w:rPr>
          <w:rFonts w:ascii="Trebuchet MS" w:hAnsi="Trebuchet MS"/>
          <w:sz w:val="20"/>
          <w:szCs w:val="20"/>
        </w:rPr>
      </w:pPr>
    </w:p>
    <w:p w14:paraId="1A850B84" w14:textId="77777777" w:rsidR="00271DE9" w:rsidRPr="00906A2B" w:rsidRDefault="00271DE9" w:rsidP="00F925B1">
      <w:pPr>
        <w:numPr>
          <w:ilvl w:val="0"/>
          <w:numId w:val="15"/>
        </w:numPr>
        <w:tabs>
          <w:tab w:val="left" w:pos="284"/>
          <w:tab w:val="left" w:pos="1134"/>
          <w:tab w:val="left" w:pos="9356"/>
        </w:tabs>
        <w:spacing w:after="0"/>
        <w:ind w:left="0" w:right="-23" w:firstLine="0"/>
        <w:jc w:val="both"/>
        <w:rPr>
          <w:rFonts w:ascii="Trebuchet MS" w:hAnsi="Trebuchet MS"/>
          <w:color w:val="0070C0"/>
          <w:sz w:val="20"/>
          <w:szCs w:val="20"/>
        </w:rPr>
      </w:pPr>
      <w:r w:rsidRPr="00906A2B">
        <w:rPr>
          <w:rFonts w:ascii="Trebuchet MS" w:hAnsi="Trebuchet MS"/>
          <w:b/>
          <w:color w:val="7030A0"/>
          <w:sz w:val="20"/>
          <w:szCs w:val="20"/>
        </w:rPr>
        <w:t>Certificatul de cazier fiscal al solicitantului</w:t>
      </w:r>
      <w:r w:rsidRPr="00906A2B">
        <w:rPr>
          <w:rFonts w:ascii="Trebuchet MS" w:hAnsi="Trebuchet MS"/>
          <w:color w:val="7030A0"/>
          <w:sz w:val="20"/>
          <w:szCs w:val="20"/>
        </w:rPr>
        <w:t xml:space="preserve">, în termen de valabilitate  </w:t>
      </w:r>
      <w:r w:rsidRPr="00906A2B">
        <w:rPr>
          <w:rFonts w:ascii="Trebuchet MS" w:hAnsi="Trebuchet MS"/>
          <w:color w:val="0070C0"/>
          <w:sz w:val="20"/>
          <w:szCs w:val="20"/>
        </w:rPr>
        <w:t>.</w:t>
      </w:r>
    </w:p>
    <w:p w14:paraId="7D1794A6" w14:textId="77777777" w:rsidR="00271DE9" w:rsidRPr="00906A2B" w:rsidRDefault="00271DE9" w:rsidP="00271DE9">
      <w:pPr>
        <w:tabs>
          <w:tab w:val="left" w:pos="284"/>
          <w:tab w:val="left" w:pos="1134"/>
          <w:tab w:val="left" w:pos="9356"/>
        </w:tabs>
        <w:spacing w:after="0"/>
        <w:ind w:right="-23"/>
        <w:jc w:val="both"/>
        <w:rPr>
          <w:rFonts w:ascii="Trebuchet MS" w:hAnsi="Trebuchet MS"/>
          <w:sz w:val="20"/>
          <w:szCs w:val="20"/>
        </w:rPr>
      </w:pPr>
      <w:r w:rsidRPr="00906A2B">
        <w:rPr>
          <w:rFonts w:ascii="Trebuchet MS" w:hAnsi="Trebuchet MS"/>
          <w:sz w:val="20"/>
          <w:szCs w:val="20"/>
          <w:lang w:eastAsia="ro-RO"/>
        </w:rPr>
        <w:t>Certificatul de cazier fiscal trebuie să fie în termen de valabilitate, conform prevederilor OG nr. 39/2015</w:t>
      </w:r>
      <w:r w:rsidRPr="00906A2B">
        <w:rPr>
          <w:rFonts w:ascii="Trebuchet MS" w:hAnsi="Trebuchet MS"/>
          <w:sz w:val="20"/>
          <w:szCs w:val="20"/>
        </w:rPr>
        <w:t xml:space="preserve"> </w:t>
      </w:r>
      <w:r w:rsidRPr="00906A2B">
        <w:rPr>
          <w:rFonts w:ascii="Trebuchet MS" w:hAnsi="Trebuchet MS"/>
          <w:sz w:val="20"/>
          <w:szCs w:val="20"/>
          <w:lang w:eastAsia="ro-RO"/>
        </w:rPr>
        <w:t>privind cazierul fiscal</w:t>
      </w:r>
      <w:r w:rsidRPr="00906A2B">
        <w:rPr>
          <w:rFonts w:ascii="Trebuchet MS" w:hAnsi="Trebuchet MS"/>
          <w:sz w:val="20"/>
          <w:szCs w:val="20"/>
        </w:rPr>
        <w:t>.</w:t>
      </w: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271DE9" w:rsidRPr="00906A2B" w14:paraId="324836B8" w14:textId="77777777" w:rsidTr="0019087C">
        <w:trPr>
          <w:trHeight w:val="502"/>
        </w:trPr>
        <w:tc>
          <w:tcPr>
            <w:tcW w:w="745" w:type="dxa"/>
            <w:tcBorders>
              <w:right w:val="single" w:sz="4" w:space="0" w:color="auto"/>
            </w:tcBorders>
            <w:vAlign w:val="center"/>
          </w:tcPr>
          <w:p w14:paraId="0CAEB25F" w14:textId="77777777" w:rsidR="00271DE9" w:rsidRPr="00906A2B" w:rsidRDefault="00271DE9" w:rsidP="0019087C">
            <w:pPr>
              <w:tabs>
                <w:tab w:val="left" w:pos="180"/>
                <w:tab w:val="left" w:pos="9356"/>
              </w:tabs>
              <w:spacing w:after="0"/>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5814A2D8" wp14:editId="2AB8274A">
                  <wp:extent cx="244475" cy="25527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14:paraId="24FDA8FA" w14:textId="77777777" w:rsidR="00271DE9" w:rsidRPr="00906A2B" w:rsidRDefault="00271DE9" w:rsidP="0019087C">
            <w:pPr>
              <w:tabs>
                <w:tab w:val="left" w:pos="9356"/>
              </w:tabs>
              <w:jc w:val="both"/>
              <w:rPr>
                <w:rFonts w:ascii="Trebuchet MS" w:hAnsi="Trebuchet MS"/>
                <w:sz w:val="20"/>
                <w:szCs w:val="20"/>
              </w:rPr>
            </w:pPr>
            <w:r w:rsidRPr="000157FE">
              <w:rPr>
                <w:rFonts w:ascii="Trebuchet MS" w:hAnsi="Trebuchet MS" w:cs="Calibri"/>
                <w:b/>
                <w:sz w:val="20"/>
                <w:szCs w:val="20"/>
              </w:rPr>
              <w:t xml:space="preserve">În cazul parteneriatelor </w:t>
            </w:r>
            <w:r w:rsidRPr="000157FE">
              <w:rPr>
                <w:rFonts w:ascii="Trebuchet MS" w:hAnsi="Trebuchet MS" w:cs="Arial"/>
                <w:noProof/>
                <w:sz w:val="20"/>
                <w:szCs w:val="20"/>
              </w:rPr>
              <w:t>se vor prezenta pentru fiecare parte documentele aşa cum au fost ele menţionate mai sus.</w:t>
            </w:r>
          </w:p>
        </w:tc>
      </w:tr>
    </w:tbl>
    <w:p w14:paraId="1767F7A7" w14:textId="77777777" w:rsidR="00073D0B" w:rsidRPr="00906A2B" w:rsidRDefault="00073D0B" w:rsidP="00F925B1">
      <w:pPr>
        <w:pStyle w:val="ListParagraph"/>
        <w:numPr>
          <w:ilvl w:val="0"/>
          <w:numId w:val="15"/>
        </w:numPr>
        <w:rPr>
          <w:rFonts w:ascii="Trebuchet MS" w:hAnsi="Trebuchet MS"/>
          <w:b/>
          <w:color w:val="7030A0"/>
          <w:sz w:val="20"/>
          <w:szCs w:val="20"/>
        </w:rPr>
      </w:pPr>
      <w:r w:rsidRPr="00906A2B">
        <w:rPr>
          <w:rFonts w:ascii="Trebuchet MS" w:hAnsi="Trebuchet MS"/>
          <w:b/>
          <w:color w:val="7030A0"/>
          <w:sz w:val="20"/>
          <w:szCs w:val="20"/>
        </w:rPr>
        <w:t>Actul de împuternicire în cazul în care Cererea de finanţare nu este semnată de reprezentantul legal al solicitantului, ci de o p</w:t>
      </w:r>
      <w:r w:rsidRPr="000157FE">
        <w:rPr>
          <w:rFonts w:ascii="Trebuchet MS" w:hAnsi="Trebuchet MS"/>
          <w:b/>
          <w:color w:val="7030A0"/>
          <w:sz w:val="20"/>
          <w:szCs w:val="20"/>
        </w:rPr>
        <w:t xml:space="preserve">ersoană împuternicită în acest sens. Actul de împuternicire reprezintă orice </w:t>
      </w:r>
      <w:r w:rsidRPr="00906A2B">
        <w:rPr>
          <w:rFonts w:ascii="Trebuchet MS" w:hAnsi="Trebuchet MS"/>
          <w:b/>
          <w:color w:val="7030A0"/>
          <w:sz w:val="20"/>
          <w:szCs w:val="20"/>
        </w:rPr>
        <w:t>document administrativ emis de reprezentantul legal in acest sens, cu respectarea prevederilor legale (exemple orientative: ordin, decizie, dispoziţie, hotărâre etc).</w:t>
      </w:r>
    </w:p>
    <w:tbl>
      <w:tblPr>
        <w:tblW w:w="9584" w:type="dxa"/>
        <w:tblLayout w:type="fixed"/>
        <w:tblLook w:val="01E0" w:firstRow="1" w:lastRow="1" w:firstColumn="1" w:lastColumn="1" w:noHBand="0" w:noVBand="0"/>
      </w:tblPr>
      <w:tblGrid>
        <w:gridCol w:w="772"/>
        <w:gridCol w:w="8812"/>
      </w:tblGrid>
      <w:tr w:rsidR="00073D0B" w:rsidRPr="00906A2B" w14:paraId="4D02092B" w14:textId="77777777" w:rsidTr="00F32712">
        <w:trPr>
          <w:trHeight w:val="285"/>
        </w:trPr>
        <w:tc>
          <w:tcPr>
            <w:tcW w:w="772" w:type="dxa"/>
            <w:tcBorders>
              <w:right w:val="single" w:sz="4" w:space="0" w:color="auto"/>
            </w:tcBorders>
          </w:tcPr>
          <w:p w14:paraId="0A948E19"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75C80E28" wp14:editId="16D4114A">
                  <wp:extent cx="244475" cy="25527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14:paraId="001C130D" w14:textId="77777777" w:rsidR="00073D0B" w:rsidRPr="00906A2B" w:rsidRDefault="00073D0B">
            <w:pPr>
              <w:tabs>
                <w:tab w:val="left" w:pos="9356"/>
              </w:tabs>
              <w:spacing w:after="0"/>
              <w:ind w:right="-23" w:firstLine="826"/>
              <w:jc w:val="both"/>
              <w:rPr>
                <w:rFonts w:ascii="Trebuchet MS" w:hAnsi="Trebuchet MS"/>
                <w:sz w:val="20"/>
                <w:szCs w:val="20"/>
              </w:rPr>
            </w:pPr>
            <w:r w:rsidRPr="000157FE">
              <w:rPr>
                <w:rFonts w:ascii="Trebuchet MS" w:hAnsi="Trebuchet MS"/>
                <w:sz w:val="20"/>
                <w:szCs w:val="20"/>
              </w:rPr>
              <w:t>În cadrul prezentelor apeluri, se acceptă semnarea și transmiterea sub semnătură electronică extinsă, certificată  în conformitate cu pre</w:t>
            </w:r>
            <w:r w:rsidRPr="00906A2B">
              <w:rPr>
                <w:rFonts w:ascii="Trebuchet MS" w:hAnsi="Trebuchet MS"/>
                <w:sz w:val="20"/>
                <w:szCs w:val="20"/>
              </w:rPr>
              <w:t>vederile legale în vigoare, a cererii de finanțare de către o persoană împuternicită, cu excepția declarațiilor în nume propriu și a certificării aplicației .</w:t>
            </w:r>
          </w:p>
          <w:p w14:paraId="50139584" w14:textId="77777777" w:rsidR="00073D0B" w:rsidRPr="00906A2B" w:rsidRDefault="00073D0B">
            <w:pPr>
              <w:tabs>
                <w:tab w:val="left" w:pos="9356"/>
              </w:tabs>
              <w:spacing w:after="0"/>
              <w:ind w:left="-25" w:right="-23" w:firstLine="745"/>
              <w:jc w:val="both"/>
              <w:rPr>
                <w:rFonts w:ascii="Trebuchet MS" w:hAnsi="Trebuchet MS"/>
                <w:b/>
                <w:sz w:val="20"/>
                <w:szCs w:val="20"/>
              </w:rPr>
            </w:pPr>
            <w:r w:rsidRPr="00906A2B">
              <w:rPr>
                <w:rFonts w:ascii="Trebuchet MS" w:hAnsi="Trebuchet MS"/>
                <w:sz w:val="20"/>
                <w:szCs w:val="20"/>
              </w:rPr>
              <w:t xml:space="preserve">În cazul în care cererea de finanțare va fi semnată de către persoana împuternicită, declarațiile în nume propriu ( anexe la prezentul ghid) alături de certificarea aplicației  vor fi semnate olograf de către reprezentantul legal al solicitantului și ulterior semnate cu  semnătură electronică extinsă, certificată în conformitate cu prevederile legale în vigoare de către persoana împuternicită.  </w:t>
            </w:r>
          </w:p>
          <w:p w14:paraId="1A5BC0D9" w14:textId="77777777" w:rsidR="00073D0B" w:rsidRPr="00906A2B" w:rsidRDefault="00073D0B">
            <w:pPr>
              <w:tabs>
                <w:tab w:val="left" w:pos="9356"/>
              </w:tabs>
              <w:spacing w:after="0"/>
              <w:ind w:left="-25" w:right="-23" w:firstLine="745"/>
              <w:jc w:val="both"/>
              <w:rPr>
                <w:rFonts w:ascii="Trebuchet MS" w:hAnsi="Trebuchet MS"/>
                <w:sz w:val="20"/>
                <w:szCs w:val="20"/>
              </w:rPr>
            </w:pPr>
            <w:r w:rsidRPr="00906A2B">
              <w:rPr>
                <w:rFonts w:ascii="Trebuchet MS" w:hAnsi="Trebuchet MS"/>
                <w:b/>
                <w:sz w:val="20"/>
                <w:szCs w:val="20"/>
              </w:rPr>
              <w:t xml:space="preserve">În cazul parteneriatelor, fiecare dintre reprezentanții legali ai partenerilor/persoanele împuternicite ale acestora vor semna electronic conform mențiunilor de mai sus, documentele pe care aceștia le încarcă în MySmis, cu excepția certificării aplicației care va fi semnată doar de către reprezentantul legal al liderului de parteneriat . </w:t>
            </w:r>
          </w:p>
        </w:tc>
      </w:tr>
    </w:tbl>
    <w:p w14:paraId="62268345" w14:textId="77777777" w:rsidR="00073D0B" w:rsidRPr="000157FE" w:rsidRDefault="00073D0B" w:rsidP="00C760C2">
      <w:pPr>
        <w:pStyle w:val="Heading2"/>
      </w:pPr>
      <w:bookmarkStart w:id="60" w:name="_Toc468973148"/>
      <w:bookmarkStart w:id="61" w:name="_Toc516661504"/>
      <w:r w:rsidRPr="00906A2B">
        <w:t>4.2 Anexele la momentul con</w:t>
      </w:r>
      <w:r w:rsidRPr="000157FE">
        <w:t>tractării cererii de finanţare</w:t>
      </w:r>
      <w:bookmarkEnd w:id="60"/>
      <w:bookmarkEnd w:id="61"/>
    </w:p>
    <w:p w14:paraId="7A86E74C"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Anexele obligatorii la momentul contractarii cererii de finantare trebuie depuse în conformitate cu prevederile secțiunii 2.3 a prezentului ghid.</w:t>
      </w:r>
    </w:p>
    <w:p w14:paraId="24644AC4" w14:textId="77777777" w:rsidR="00073D0B" w:rsidRPr="00906A2B" w:rsidRDefault="00073D0B">
      <w:pPr>
        <w:tabs>
          <w:tab w:val="left" w:pos="9356"/>
        </w:tabs>
        <w:spacing w:after="0"/>
        <w:ind w:right="-23"/>
        <w:jc w:val="both"/>
        <w:rPr>
          <w:rFonts w:ascii="Trebuchet MS" w:hAnsi="Trebuchet MS"/>
          <w:sz w:val="20"/>
          <w:szCs w:val="20"/>
        </w:rPr>
      </w:pPr>
    </w:p>
    <w:p w14:paraId="36951A4B"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Dacă proiectul a parcurs cu succes etap</w:t>
      </w:r>
      <w:r w:rsidR="00B76FCA" w:rsidRPr="00906A2B">
        <w:rPr>
          <w:rFonts w:ascii="Trebuchet MS" w:hAnsi="Trebuchet MS"/>
          <w:sz w:val="20"/>
          <w:szCs w:val="20"/>
        </w:rPr>
        <w:t xml:space="preserve">a </w:t>
      </w:r>
      <w:r w:rsidRPr="00906A2B">
        <w:rPr>
          <w:rFonts w:ascii="Trebuchet MS" w:hAnsi="Trebuchet MS"/>
          <w:sz w:val="20"/>
          <w:szCs w:val="20"/>
        </w:rPr>
        <w:t xml:space="preserve">de verificare </w:t>
      </w:r>
      <w:r w:rsidR="00B76FCA" w:rsidRPr="00906A2B">
        <w:rPr>
          <w:rFonts w:ascii="Trebuchet MS" w:hAnsi="Trebuchet MS"/>
          <w:sz w:val="20"/>
          <w:szCs w:val="20"/>
        </w:rPr>
        <w:t>toate docuemntele depuse la momentul contractării, care au suferit modificări pe parcursul preocesului de verificare a proiectului</w:t>
      </w:r>
      <w:r w:rsidR="00571B93" w:rsidRPr="00906A2B">
        <w:rPr>
          <w:rFonts w:ascii="Trebuchet MS" w:hAnsi="Trebuchet MS"/>
          <w:sz w:val="20"/>
          <w:szCs w:val="20"/>
        </w:rPr>
        <w:t xml:space="preserve"> .</w:t>
      </w:r>
    </w:p>
    <w:p w14:paraId="111E87F7" w14:textId="77777777" w:rsidR="00073D0B" w:rsidRPr="00906A2B" w:rsidRDefault="00073D0B">
      <w:pPr>
        <w:tabs>
          <w:tab w:val="left" w:pos="9356"/>
        </w:tabs>
        <w:spacing w:after="0"/>
        <w:ind w:right="-23"/>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58D4145D" w14:textId="77777777" w:rsidTr="009110CF">
        <w:tc>
          <w:tcPr>
            <w:tcW w:w="742" w:type="dxa"/>
            <w:tcBorders>
              <w:right w:val="single" w:sz="4" w:space="0" w:color="auto"/>
            </w:tcBorders>
            <w:vAlign w:val="center"/>
          </w:tcPr>
          <w:p w14:paraId="5B52C49A"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60A807FE" wp14:editId="29477963">
                  <wp:extent cx="244475" cy="25527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14D38CA" w14:textId="77777777" w:rsidR="00073D0B" w:rsidRPr="000157FE" w:rsidRDefault="00073D0B">
            <w:pPr>
              <w:tabs>
                <w:tab w:val="left" w:pos="9356"/>
              </w:tabs>
              <w:spacing w:after="0"/>
              <w:ind w:right="-23"/>
              <w:jc w:val="both"/>
              <w:rPr>
                <w:rFonts w:ascii="Trebuchet MS" w:hAnsi="Trebuchet MS" w:cs="Calibri"/>
                <w:b/>
                <w:sz w:val="20"/>
                <w:szCs w:val="20"/>
              </w:rPr>
            </w:pPr>
            <w:r w:rsidRPr="000157FE">
              <w:rPr>
                <w:rFonts w:ascii="Trebuchet MS" w:hAnsi="Trebuchet MS" w:cs="Calibri"/>
                <w:b/>
                <w:sz w:val="20"/>
                <w:szCs w:val="20"/>
              </w:rPr>
              <w:t>ATENȚIE :</w:t>
            </w:r>
          </w:p>
          <w:p w14:paraId="5A8865FD" w14:textId="77777777" w:rsidR="00073D0B" w:rsidRPr="00906A2B" w:rsidRDefault="00073D0B">
            <w:pPr>
              <w:tabs>
                <w:tab w:val="left" w:pos="9356"/>
              </w:tabs>
              <w:spacing w:after="0"/>
              <w:ind w:right="-23"/>
              <w:jc w:val="both"/>
              <w:rPr>
                <w:rFonts w:ascii="Trebuchet MS" w:hAnsi="Trebuchet MS"/>
                <w:b/>
                <w:sz w:val="20"/>
                <w:szCs w:val="20"/>
              </w:rPr>
            </w:pPr>
            <w:r w:rsidRPr="00906A2B">
              <w:rPr>
                <w:rFonts w:ascii="Trebuchet MS" w:hAnsi="Trebuchet MS" w:cs="Calibri"/>
                <w:b/>
                <w:sz w:val="20"/>
                <w:szCs w:val="20"/>
              </w:rPr>
              <w:t xml:space="preserve">Dacă este cazul, pentru parteneriate </w:t>
            </w:r>
            <w:r w:rsidRPr="00906A2B">
              <w:rPr>
                <w:rFonts w:ascii="Trebuchet MS" w:hAnsi="Trebuchet MS" w:cs="Arial"/>
                <w:b/>
                <w:noProof/>
                <w:sz w:val="20"/>
                <w:szCs w:val="20"/>
              </w:rPr>
              <w:t xml:space="preserve">se vor prezenta pentru fiecare parte documentele aşa cum sunt menționate mai jos </w:t>
            </w:r>
            <w:r w:rsidRPr="00906A2B">
              <w:rPr>
                <w:rFonts w:ascii="Trebuchet MS" w:hAnsi="Trebuchet MS"/>
                <w:b/>
                <w:sz w:val="20"/>
                <w:szCs w:val="20"/>
              </w:rPr>
              <w:t>.</w:t>
            </w:r>
          </w:p>
          <w:p w14:paraId="3DBD7520" w14:textId="77777777" w:rsidR="00073D0B" w:rsidRPr="00906A2B" w:rsidRDefault="00073D0B" w:rsidP="00F925B1">
            <w:pPr>
              <w:pStyle w:val="ListParagraph"/>
              <w:numPr>
                <w:ilvl w:val="0"/>
                <w:numId w:val="33"/>
              </w:numPr>
              <w:tabs>
                <w:tab w:val="left" w:pos="9356"/>
              </w:tabs>
              <w:spacing w:after="0" w:line="240" w:lineRule="auto"/>
              <w:jc w:val="both"/>
              <w:rPr>
                <w:rFonts w:ascii="Trebuchet MS" w:hAnsi="Trebuchet MS"/>
                <w:sz w:val="20"/>
                <w:szCs w:val="20"/>
              </w:rPr>
            </w:pPr>
            <w:r w:rsidRPr="00906A2B">
              <w:rPr>
                <w:rFonts w:ascii="Trebuchet MS" w:hAnsi="Trebuchet MS"/>
                <w:sz w:val="20"/>
                <w:szCs w:val="20"/>
              </w:rPr>
              <w:t>În cazul în care solicitantul nu transmite documentele enumerate în cadrul prezentei secțiuni, cel mai târziu în termenul maxim de 30 zile calendaristice de la data primirii notificării privind demararea etapei precontractuale, cu excepțiile prevăzute de prezentul ghid cu privire la dreptul de proprietate publică, cererea de finanțare va fi respinsă.</w:t>
            </w:r>
          </w:p>
          <w:p w14:paraId="28431AC7" w14:textId="77777777" w:rsidR="00073D0B" w:rsidRPr="00906A2B" w:rsidRDefault="00073D0B" w:rsidP="00F925B1">
            <w:pPr>
              <w:pStyle w:val="ListParagraph"/>
              <w:numPr>
                <w:ilvl w:val="0"/>
                <w:numId w:val="33"/>
              </w:numPr>
              <w:tabs>
                <w:tab w:val="left" w:pos="9356"/>
              </w:tabs>
              <w:spacing w:after="0" w:line="240" w:lineRule="auto"/>
              <w:jc w:val="both"/>
              <w:rPr>
                <w:rFonts w:ascii="Trebuchet MS" w:hAnsi="Trebuchet MS"/>
                <w:sz w:val="20"/>
                <w:szCs w:val="20"/>
              </w:rPr>
            </w:pPr>
            <w:r w:rsidRPr="00906A2B">
              <w:rPr>
                <w:rFonts w:ascii="Trebuchet MS" w:hAnsi="Trebuchet MS"/>
                <w:sz w:val="20"/>
                <w:szCs w:val="20"/>
              </w:rPr>
              <w:lastRenderedPageBreak/>
              <w:t>A se vedea prevederile secțiunii 5.2 la prezentul ghid cu privire la situațiile legate de reproiectarea unor elemente legate de lucrarile/problemele marginale și termenele legate de aceste aspecte.</w:t>
            </w:r>
          </w:p>
          <w:p w14:paraId="31670914" w14:textId="77777777" w:rsidR="00073D0B" w:rsidRPr="00906A2B" w:rsidRDefault="00073D0B" w:rsidP="00F925B1">
            <w:pPr>
              <w:pStyle w:val="ListParagraph"/>
              <w:numPr>
                <w:ilvl w:val="0"/>
                <w:numId w:val="33"/>
              </w:numPr>
              <w:tabs>
                <w:tab w:val="left" w:pos="9356"/>
              </w:tabs>
              <w:spacing w:after="0" w:line="240" w:lineRule="auto"/>
              <w:jc w:val="both"/>
              <w:rPr>
                <w:rFonts w:ascii="Trebuchet MS" w:hAnsi="Trebuchet MS"/>
                <w:b/>
                <w:sz w:val="20"/>
                <w:szCs w:val="20"/>
              </w:rPr>
            </w:pPr>
            <w:r w:rsidRPr="00906A2B">
              <w:rPr>
                <w:rFonts w:ascii="Trebuchet MS" w:hAnsi="Trebuchet MS"/>
                <w:sz w:val="20"/>
                <w:szCs w:val="20"/>
              </w:rPr>
              <w:t>Documentația tehnică și documentația tehnico-economică nu vor fi anexă la contractul de finanțare .</w:t>
            </w:r>
          </w:p>
        </w:tc>
      </w:tr>
    </w:tbl>
    <w:p w14:paraId="5B1E144B" w14:textId="77777777" w:rsidR="00073D0B" w:rsidRPr="00906A2B" w:rsidRDefault="00073D0B">
      <w:pPr>
        <w:tabs>
          <w:tab w:val="left" w:pos="9356"/>
        </w:tabs>
        <w:spacing w:after="0"/>
        <w:ind w:right="-23"/>
        <w:jc w:val="both"/>
        <w:rPr>
          <w:rFonts w:ascii="Trebuchet MS" w:hAnsi="Trebuchet MS"/>
          <w:sz w:val="20"/>
          <w:szCs w:val="20"/>
        </w:rPr>
      </w:pPr>
    </w:p>
    <w:p w14:paraId="2BFD594A" w14:textId="77777777" w:rsidR="00073D0B" w:rsidRPr="000157FE" w:rsidRDefault="00073D0B">
      <w:pPr>
        <w:tabs>
          <w:tab w:val="left" w:pos="284"/>
          <w:tab w:val="left" w:pos="1134"/>
          <w:tab w:val="left" w:pos="9356"/>
        </w:tabs>
        <w:spacing w:after="0"/>
        <w:ind w:right="-23" w:firstLine="142"/>
        <w:jc w:val="both"/>
        <w:rPr>
          <w:rFonts w:ascii="Trebuchet MS" w:hAnsi="Trebuchet MS"/>
          <w:sz w:val="20"/>
          <w:szCs w:val="20"/>
        </w:rPr>
      </w:pPr>
    </w:p>
    <w:p w14:paraId="31572FC5" w14:textId="77777777" w:rsidR="00073D0B" w:rsidRPr="00906A2B" w:rsidRDefault="00073D0B" w:rsidP="00F925B1">
      <w:pPr>
        <w:numPr>
          <w:ilvl w:val="0"/>
          <w:numId w:val="42"/>
        </w:numPr>
        <w:tabs>
          <w:tab w:val="left" w:pos="284"/>
          <w:tab w:val="left" w:pos="1134"/>
          <w:tab w:val="left" w:pos="9356"/>
        </w:tabs>
        <w:spacing w:after="0"/>
        <w:ind w:left="0" w:right="-23" w:hanging="567"/>
        <w:jc w:val="both"/>
        <w:rPr>
          <w:rFonts w:ascii="Trebuchet MS" w:hAnsi="Trebuchet MS"/>
          <w:sz w:val="20"/>
          <w:szCs w:val="20"/>
        </w:rPr>
      </w:pPr>
      <w:r w:rsidRPr="00906A2B">
        <w:rPr>
          <w:rFonts w:ascii="Trebuchet MS" w:hAnsi="Trebuchet MS"/>
          <w:b/>
          <w:color w:val="7030A0"/>
          <w:sz w:val="20"/>
          <w:szCs w:val="20"/>
        </w:rPr>
        <w:t>Certificat de atestare fiscală</w:t>
      </w:r>
      <w:r w:rsidRPr="00906A2B">
        <w:rPr>
          <w:rFonts w:ascii="Trebuchet MS" w:hAnsi="Trebuchet MS"/>
          <w:color w:val="7030A0"/>
          <w:sz w:val="20"/>
          <w:szCs w:val="20"/>
        </w:rPr>
        <w:t xml:space="preserve">, </w:t>
      </w:r>
      <w:r w:rsidRPr="00906A2B">
        <w:rPr>
          <w:rFonts w:ascii="Trebuchet MS" w:hAnsi="Trebuchet MS"/>
          <w:sz w:val="20"/>
          <w:szCs w:val="20"/>
        </w:rPr>
        <w:t xml:space="preserve">referitor la obligațiile de plată la bugetul local și bugetul de stat, în termen de valabilitate </w:t>
      </w: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CF17D1" w:rsidRPr="00906A2B" w14:paraId="587D54CD" w14:textId="77777777" w:rsidTr="000D1251">
        <w:trPr>
          <w:trHeight w:val="502"/>
        </w:trPr>
        <w:tc>
          <w:tcPr>
            <w:tcW w:w="745" w:type="dxa"/>
            <w:tcBorders>
              <w:right w:val="single" w:sz="4" w:space="0" w:color="auto"/>
            </w:tcBorders>
            <w:vAlign w:val="center"/>
          </w:tcPr>
          <w:p w14:paraId="78D061C5" w14:textId="77777777" w:rsidR="00CF17D1" w:rsidRPr="00906A2B" w:rsidRDefault="00CF17D1">
            <w:pPr>
              <w:tabs>
                <w:tab w:val="left" w:pos="180"/>
                <w:tab w:val="left" w:pos="9356"/>
              </w:tabs>
              <w:spacing w:after="0"/>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360883D6" wp14:editId="7FB67D68">
                  <wp:extent cx="244475" cy="25527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14:paraId="6D43AE29" w14:textId="77777777" w:rsidR="00CF17D1" w:rsidRPr="000157FE" w:rsidRDefault="004D3FA7">
            <w:pPr>
              <w:tabs>
                <w:tab w:val="left" w:pos="9356"/>
              </w:tabs>
              <w:jc w:val="both"/>
              <w:rPr>
                <w:rFonts w:ascii="Trebuchet MS" w:hAnsi="Trebuchet MS"/>
                <w:sz w:val="20"/>
                <w:szCs w:val="20"/>
              </w:rPr>
            </w:pPr>
            <w:r w:rsidRPr="000157FE">
              <w:rPr>
                <w:rFonts w:ascii="Trebuchet MS" w:hAnsi="Trebuchet MS" w:cs="Calibri"/>
                <w:b/>
                <w:sz w:val="20"/>
                <w:szCs w:val="20"/>
              </w:rPr>
              <w:t>Acest document va fi depus doar pentru liderul de parteneriat</w:t>
            </w:r>
          </w:p>
        </w:tc>
      </w:tr>
    </w:tbl>
    <w:p w14:paraId="2211A98F" w14:textId="77777777" w:rsidR="00073D0B" w:rsidRPr="000157FE" w:rsidRDefault="00073D0B">
      <w:pPr>
        <w:tabs>
          <w:tab w:val="left" w:pos="284"/>
          <w:tab w:val="left" w:pos="426"/>
          <w:tab w:val="left" w:pos="1134"/>
          <w:tab w:val="left" w:pos="9356"/>
        </w:tabs>
        <w:spacing w:after="0"/>
        <w:ind w:left="720" w:right="-23"/>
        <w:jc w:val="both"/>
        <w:rPr>
          <w:rFonts w:ascii="Trebuchet MS" w:hAnsi="Trebuchet MS"/>
          <w:sz w:val="20"/>
          <w:szCs w:val="20"/>
        </w:rPr>
      </w:pPr>
    </w:p>
    <w:p w14:paraId="1AA2A3F3" w14:textId="77777777" w:rsidR="00073D0B" w:rsidRPr="00906A2B" w:rsidRDefault="00073D0B" w:rsidP="00F925B1">
      <w:pPr>
        <w:numPr>
          <w:ilvl w:val="0"/>
          <w:numId w:val="42"/>
        </w:numPr>
        <w:tabs>
          <w:tab w:val="left" w:pos="284"/>
          <w:tab w:val="left" w:pos="1134"/>
          <w:tab w:val="left" w:pos="9356"/>
        </w:tabs>
        <w:spacing w:after="0"/>
        <w:ind w:left="0" w:right="-23" w:hanging="567"/>
        <w:jc w:val="both"/>
        <w:rPr>
          <w:rFonts w:ascii="Trebuchet MS" w:hAnsi="Trebuchet MS"/>
          <w:color w:val="0070C0"/>
          <w:sz w:val="20"/>
          <w:szCs w:val="20"/>
        </w:rPr>
      </w:pPr>
      <w:r w:rsidRPr="00906A2B">
        <w:rPr>
          <w:rFonts w:ascii="Trebuchet MS" w:hAnsi="Trebuchet MS"/>
          <w:b/>
          <w:color w:val="7030A0"/>
          <w:sz w:val="20"/>
          <w:szCs w:val="20"/>
        </w:rPr>
        <w:t>Certificatul de cazier fiscal al solicitantului</w:t>
      </w:r>
      <w:r w:rsidRPr="00906A2B">
        <w:rPr>
          <w:rFonts w:ascii="Trebuchet MS" w:hAnsi="Trebuchet MS"/>
          <w:color w:val="7030A0"/>
          <w:sz w:val="20"/>
          <w:szCs w:val="20"/>
        </w:rPr>
        <w:t xml:space="preserve">, în termen de valabilitate  </w:t>
      </w:r>
      <w:r w:rsidRPr="00906A2B">
        <w:rPr>
          <w:rFonts w:ascii="Trebuchet MS" w:hAnsi="Trebuchet MS"/>
          <w:color w:val="0070C0"/>
          <w:sz w:val="20"/>
          <w:szCs w:val="20"/>
        </w:rPr>
        <w:t>.</w:t>
      </w:r>
    </w:p>
    <w:p w14:paraId="6C786250" w14:textId="77777777" w:rsidR="00CF17D1" w:rsidRPr="00906A2B" w:rsidRDefault="00073D0B">
      <w:pPr>
        <w:tabs>
          <w:tab w:val="left" w:pos="284"/>
          <w:tab w:val="left" w:pos="1134"/>
          <w:tab w:val="left" w:pos="9356"/>
        </w:tabs>
        <w:spacing w:after="0"/>
        <w:ind w:right="-23"/>
        <w:jc w:val="both"/>
        <w:rPr>
          <w:rFonts w:ascii="Trebuchet MS" w:hAnsi="Trebuchet MS"/>
          <w:sz w:val="20"/>
          <w:szCs w:val="20"/>
        </w:rPr>
      </w:pPr>
      <w:r w:rsidRPr="00906A2B">
        <w:rPr>
          <w:rFonts w:ascii="Trebuchet MS" w:hAnsi="Trebuchet MS"/>
          <w:sz w:val="20"/>
          <w:szCs w:val="20"/>
          <w:lang w:eastAsia="ro-RO"/>
        </w:rPr>
        <w:t>Certificatul de cazier fiscal trebuie să fie în termen de valabilitate, conform prevederilor OG nr. 39/2015</w:t>
      </w:r>
      <w:r w:rsidRPr="00906A2B">
        <w:rPr>
          <w:rFonts w:ascii="Trebuchet MS" w:hAnsi="Trebuchet MS"/>
          <w:sz w:val="20"/>
          <w:szCs w:val="20"/>
        </w:rPr>
        <w:t xml:space="preserve"> </w:t>
      </w:r>
      <w:r w:rsidRPr="00906A2B">
        <w:rPr>
          <w:rFonts w:ascii="Trebuchet MS" w:hAnsi="Trebuchet MS"/>
          <w:sz w:val="20"/>
          <w:szCs w:val="20"/>
          <w:lang w:eastAsia="ro-RO"/>
        </w:rPr>
        <w:t>privind cazierul fiscal</w:t>
      </w:r>
      <w:r w:rsidRPr="00906A2B">
        <w:rPr>
          <w:rFonts w:ascii="Trebuchet MS" w:hAnsi="Trebuchet MS"/>
          <w:sz w:val="20"/>
          <w:szCs w:val="20"/>
        </w:rPr>
        <w:t>.</w:t>
      </w: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CF17D1" w:rsidRPr="00906A2B" w14:paraId="32C83FF1" w14:textId="77777777" w:rsidTr="000D1251">
        <w:trPr>
          <w:trHeight w:val="502"/>
        </w:trPr>
        <w:tc>
          <w:tcPr>
            <w:tcW w:w="745" w:type="dxa"/>
            <w:tcBorders>
              <w:right w:val="single" w:sz="4" w:space="0" w:color="auto"/>
            </w:tcBorders>
            <w:vAlign w:val="center"/>
          </w:tcPr>
          <w:p w14:paraId="61608A60" w14:textId="77777777" w:rsidR="00CF17D1" w:rsidRPr="00906A2B" w:rsidRDefault="00CF17D1">
            <w:pPr>
              <w:tabs>
                <w:tab w:val="left" w:pos="180"/>
                <w:tab w:val="left" w:pos="9356"/>
              </w:tabs>
              <w:spacing w:after="0"/>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16F608BA" wp14:editId="77B98A7A">
                  <wp:extent cx="244475" cy="25527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14:paraId="4FA973B1" w14:textId="77777777" w:rsidR="00CF17D1" w:rsidRPr="000157FE" w:rsidRDefault="00DF0DB4">
            <w:pPr>
              <w:tabs>
                <w:tab w:val="left" w:pos="9356"/>
              </w:tabs>
              <w:jc w:val="both"/>
              <w:rPr>
                <w:rFonts w:ascii="Trebuchet MS" w:hAnsi="Trebuchet MS"/>
                <w:sz w:val="20"/>
                <w:szCs w:val="20"/>
              </w:rPr>
            </w:pPr>
            <w:r w:rsidRPr="000157FE">
              <w:rPr>
                <w:rFonts w:ascii="Trebuchet MS" w:hAnsi="Trebuchet MS" w:cs="Calibri"/>
                <w:b/>
                <w:sz w:val="20"/>
                <w:szCs w:val="20"/>
              </w:rPr>
              <w:t>Acest document va fi depus doar pentru liderul de parteneriat</w:t>
            </w:r>
          </w:p>
        </w:tc>
      </w:tr>
    </w:tbl>
    <w:p w14:paraId="4749D6F1" w14:textId="77777777" w:rsidR="00CF17D1" w:rsidRPr="00906A2B" w:rsidRDefault="00CF17D1">
      <w:pPr>
        <w:tabs>
          <w:tab w:val="left" w:pos="284"/>
          <w:tab w:val="left" w:pos="1134"/>
          <w:tab w:val="left" w:pos="9356"/>
        </w:tabs>
        <w:spacing w:after="0"/>
        <w:ind w:right="-23"/>
        <w:jc w:val="both"/>
        <w:rPr>
          <w:rFonts w:ascii="Trebuchet MS" w:hAnsi="Trebuchet MS"/>
          <w:sz w:val="20"/>
          <w:szCs w:val="20"/>
        </w:rPr>
      </w:pPr>
    </w:p>
    <w:p w14:paraId="76C7C5F2" w14:textId="77777777" w:rsidR="00073D0B" w:rsidRPr="000157FE" w:rsidRDefault="00073D0B" w:rsidP="00F925B1">
      <w:pPr>
        <w:numPr>
          <w:ilvl w:val="0"/>
          <w:numId w:val="42"/>
        </w:numPr>
        <w:tabs>
          <w:tab w:val="left" w:pos="284"/>
          <w:tab w:val="left" w:pos="1134"/>
          <w:tab w:val="left" w:pos="9356"/>
        </w:tabs>
        <w:spacing w:before="120" w:after="120" w:line="240" w:lineRule="auto"/>
        <w:ind w:left="0" w:right="-23" w:hanging="567"/>
        <w:jc w:val="both"/>
        <w:rPr>
          <w:rFonts w:ascii="Trebuchet MS" w:hAnsi="Trebuchet MS"/>
          <w:color w:val="7030A0"/>
          <w:sz w:val="20"/>
          <w:szCs w:val="20"/>
        </w:rPr>
      </w:pPr>
      <w:r w:rsidRPr="000157FE">
        <w:rPr>
          <w:rFonts w:ascii="Trebuchet MS" w:hAnsi="Trebuchet MS"/>
          <w:b/>
          <w:color w:val="7030A0"/>
          <w:sz w:val="20"/>
          <w:szCs w:val="20"/>
        </w:rPr>
        <w:t>Actualizări ale documentelor privind dreptul de proprietate</w:t>
      </w:r>
    </w:p>
    <w:p w14:paraId="6901D26B" w14:textId="77777777" w:rsidR="00073D0B" w:rsidRPr="00906A2B" w:rsidRDefault="00073D0B" w:rsidP="00F85E03">
      <w:pPr>
        <w:pStyle w:val="ListParagraph"/>
        <w:tabs>
          <w:tab w:val="left" w:pos="9356"/>
        </w:tabs>
        <w:ind w:left="0"/>
        <w:jc w:val="both"/>
        <w:rPr>
          <w:rFonts w:ascii="Trebuchet MS" w:hAnsi="Trebuchet MS"/>
          <w:sz w:val="20"/>
          <w:szCs w:val="20"/>
        </w:rPr>
      </w:pPr>
      <w:r w:rsidRPr="00906A2B">
        <w:rPr>
          <w:rFonts w:ascii="Trebuchet MS" w:hAnsi="Trebuchet MS"/>
          <w:sz w:val="20"/>
          <w:szCs w:val="20"/>
        </w:rPr>
        <w:t xml:space="preserve">În cazul în care sunt modificări asupra documentelor privind dreptul de proprietate ce pot afecta eligibilitatea și implementarea proiectului, acestea se vor transmite în etapa precontractuală.  </w:t>
      </w:r>
    </w:p>
    <w:p w14:paraId="05F2364E" w14:textId="77777777" w:rsidR="00073D0B" w:rsidRPr="00906A2B" w:rsidRDefault="00073D0B" w:rsidP="00F85E03">
      <w:pPr>
        <w:pStyle w:val="ListParagraph"/>
        <w:tabs>
          <w:tab w:val="left" w:pos="9356"/>
        </w:tabs>
        <w:ind w:left="0"/>
        <w:jc w:val="both"/>
        <w:rPr>
          <w:rFonts w:ascii="Trebuchet MS" w:hAnsi="Trebuchet MS"/>
          <w:sz w:val="20"/>
          <w:szCs w:val="20"/>
        </w:rPr>
      </w:pPr>
      <w:r w:rsidRPr="00906A2B">
        <w:rPr>
          <w:rFonts w:ascii="Trebuchet MS" w:hAnsi="Trebuchet MS"/>
          <w:sz w:val="20"/>
          <w:szCs w:val="20"/>
        </w:rPr>
        <w:t>De asemenea, se vor solicita extrase de carte funciară actualizate și emise cu maxim 30 de zile calendaristice înaintea depunerii documentelor la sediul ADR, pentru dovedirea îndeplinirii criteriilor de eligibilitate la momentul contractării.</w:t>
      </w:r>
    </w:p>
    <w:p w14:paraId="381A033C" w14:textId="77777777" w:rsidR="00073D0B" w:rsidRPr="00906A2B" w:rsidRDefault="00073D0B" w:rsidP="00F85E03">
      <w:pPr>
        <w:pStyle w:val="ListParagraph"/>
        <w:tabs>
          <w:tab w:val="left" w:pos="9356"/>
        </w:tabs>
        <w:ind w:left="0"/>
        <w:jc w:val="both"/>
        <w:rPr>
          <w:rFonts w:ascii="Trebuchet MS" w:hAnsi="Trebuchet MS"/>
          <w:sz w:val="20"/>
          <w:szCs w:val="20"/>
        </w:rPr>
      </w:pPr>
      <w:r w:rsidRPr="00906A2B">
        <w:rPr>
          <w:rFonts w:ascii="Trebuchet MS" w:hAnsi="Trebuchet MS"/>
          <w:sz w:val="20"/>
          <w:szCs w:val="20"/>
        </w:rPr>
        <w:t>Nu se acceptă modificarea locului/amplasamentului de implementare a activităților proiectelor care implică realizarea de lucrări de construcție cu autorizație de construire.</w:t>
      </w:r>
    </w:p>
    <w:p w14:paraId="58FAF7C7" w14:textId="77777777" w:rsidR="00073D0B" w:rsidRPr="00906A2B" w:rsidRDefault="00073D0B">
      <w:pPr>
        <w:tabs>
          <w:tab w:val="left" w:pos="284"/>
          <w:tab w:val="left" w:pos="1134"/>
          <w:tab w:val="left" w:pos="9356"/>
        </w:tabs>
        <w:spacing w:before="120" w:after="120" w:line="240" w:lineRule="auto"/>
        <w:ind w:right="-23"/>
        <w:jc w:val="both"/>
        <w:rPr>
          <w:rFonts w:ascii="Trebuchet MS" w:hAnsi="Trebuchet MS"/>
          <w:sz w:val="20"/>
          <w:szCs w:val="20"/>
        </w:rPr>
      </w:pPr>
      <w:r w:rsidRPr="00906A2B">
        <w:rPr>
          <w:rFonts w:ascii="Trebuchet MS" w:hAnsi="Trebuchet MS"/>
          <w:sz w:val="20"/>
          <w:szCs w:val="20"/>
        </w:rPr>
        <w:t xml:space="preserve">Conform </w:t>
      </w:r>
      <w:r w:rsidRPr="00906A2B">
        <w:rPr>
          <w:rFonts w:ascii="Trebuchet MS" w:hAnsi="Trebuchet MS"/>
          <w:i/>
          <w:sz w:val="20"/>
          <w:szCs w:val="20"/>
        </w:rPr>
        <w:t xml:space="preserve">Ghidului solicitantului - Condiții generale de accesare a fondurilor în cadrul POR 2014-2020 </w:t>
      </w:r>
      <w:r w:rsidRPr="00906A2B">
        <w:rPr>
          <w:rFonts w:ascii="Trebuchet MS" w:eastAsia="SimSun" w:hAnsi="Trebuchet MS"/>
          <w:bCs/>
          <w:i/>
          <w:sz w:val="20"/>
          <w:szCs w:val="20"/>
        </w:rPr>
        <w:t>(cu modificările și completările ulterioare).</w:t>
      </w:r>
    </w:p>
    <w:p w14:paraId="2F00651C" w14:textId="77777777" w:rsidR="002A4306" w:rsidRPr="00906A2B" w:rsidRDefault="002A4306">
      <w:pPr>
        <w:pStyle w:val="TOC6"/>
      </w:pPr>
      <w:r w:rsidRPr="00906A2B">
        <w:t>Hotărârea de aprobare a proiectului în conformitate cu ultima forma a bugetului rezultat în urma etapei de verificare.</w:t>
      </w:r>
    </w:p>
    <w:p w14:paraId="3D33B884" w14:textId="77777777" w:rsidR="00073D0B" w:rsidRPr="00906A2B" w:rsidRDefault="00073D0B">
      <w:pPr>
        <w:tabs>
          <w:tab w:val="left" w:pos="426"/>
          <w:tab w:val="left" w:pos="9356"/>
        </w:tabs>
        <w:spacing w:after="0"/>
        <w:jc w:val="both"/>
        <w:rPr>
          <w:rFonts w:ascii="Trebuchet MS" w:hAnsi="Trebuchet MS"/>
          <w:sz w:val="20"/>
          <w:szCs w:val="20"/>
        </w:rPr>
      </w:pPr>
    </w:p>
    <w:p w14:paraId="043A7586" w14:textId="77777777" w:rsidR="00073D0B" w:rsidRPr="00906A2B" w:rsidRDefault="002A4306">
      <w:pPr>
        <w:tabs>
          <w:tab w:val="left" w:pos="426"/>
          <w:tab w:val="left" w:pos="9356"/>
        </w:tabs>
        <w:spacing w:after="0"/>
        <w:jc w:val="both"/>
        <w:rPr>
          <w:rFonts w:ascii="Trebuchet MS" w:hAnsi="Trebuchet MS"/>
          <w:sz w:val="20"/>
          <w:szCs w:val="20"/>
        </w:rPr>
      </w:pPr>
      <w:r w:rsidRPr="00906A2B">
        <w:rPr>
          <w:rFonts w:ascii="Trebuchet MS" w:hAnsi="Trebuchet MS"/>
          <w:b/>
          <w:color w:val="7030A0"/>
          <w:sz w:val="20"/>
          <w:szCs w:val="20"/>
        </w:rPr>
        <w:t xml:space="preserve">Aceasta </w:t>
      </w:r>
      <w:r w:rsidR="00073D0B" w:rsidRPr="00906A2B">
        <w:rPr>
          <w:rFonts w:ascii="Trebuchet MS" w:hAnsi="Trebuchet MS"/>
          <w:sz w:val="20"/>
          <w:szCs w:val="20"/>
        </w:rPr>
        <w:t>va conţine următoarele informaţii minime:</w:t>
      </w:r>
    </w:p>
    <w:p w14:paraId="51BB59CA" w14:textId="77777777" w:rsidR="00073D0B" w:rsidRPr="00906A2B" w:rsidRDefault="00073D0B" w:rsidP="00F925B1">
      <w:pPr>
        <w:pStyle w:val="ListParagraph"/>
        <w:numPr>
          <w:ilvl w:val="0"/>
          <w:numId w:val="36"/>
        </w:numPr>
        <w:tabs>
          <w:tab w:val="left" w:pos="426"/>
          <w:tab w:val="left" w:pos="1418"/>
        </w:tabs>
        <w:spacing w:before="120" w:after="120" w:line="240" w:lineRule="auto"/>
        <w:jc w:val="both"/>
        <w:rPr>
          <w:rFonts w:ascii="Trebuchet MS" w:hAnsi="Trebuchet MS"/>
          <w:sz w:val="20"/>
          <w:szCs w:val="20"/>
        </w:rPr>
      </w:pPr>
      <w:r w:rsidRPr="00906A2B">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14:paraId="1B70787F" w14:textId="77777777" w:rsidR="00073D0B" w:rsidRPr="00906A2B" w:rsidRDefault="00073D0B">
      <w:pPr>
        <w:pStyle w:val="TOC2"/>
        <w:rPr>
          <w:sz w:val="20"/>
          <w:szCs w:val="20"/>
        </w:rPr>
      </w:pPr>
      <w:r w:rsidRPr="00906A2B">
        <w:rPr>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14:paraId="44CB5902" w14:textId="77777777" w:rsidR="00073D0B" w:rsidRPr="00906A2B" w:rsidRDefault="00073D0B" w:rsidP="00F925B1">
      <w:pPr>
        <w:pStyle w:val="ListParagraph"/>
        <w:numPr>
          <w:ilvl w:val="0"/>
          <w:numId w:val="36"/>
        </w:numPr>
        <w:jc w:val="both"/>
        <w:rPr>
          <w:rFonts w:ascii="Trebuchet MS" w:hAnsi="Trebuchet MS"/>
          <w:sz w:val="20"/>
          <w:szCs w:val="20"/>
        </w:rPr>
      </w:pPr>
      <w:r w:rsidRPr="00906A2B">
        <w:rPr>
          <w:rFonts w:ascii="Trebuchet MS" w:hAnsi="Trebuchet MS"/>
          <w:sz w:val="20"/>
          <w:szCs w:val="20"/>
        </w:rPr>
        <w:t>toate cheltuielile necesare pentru implementarea proiectului, în condiţiile rambursării/decontării ulterioare a cheltuielilor eligibile din instrumente structurale.</w:t>
      </w:r>
    </w:p>
    <w:p w14:paraId="48227665" w14:textId="77777777" w:rsidR="00073D0B" w:rsidRPr="00906A2B" w:rsidRDefault="00073D0B" w:rsidP="00F925B1">
      <w:pPr>
        <w:pStyle w:val="ListParagraph"/>
        <w:numPr>
          <w:ilvl w:val="0"/>
          <w:numId w:val="36"/>
        </w:numPr>
        <w:jc w:val="both"/>
        <w:rPr>
          <w:rFonts w:ascii="Trebuchet MS" w:hAnsi="Trebuchet MS"/>
          <w:sz w:val="20"/>
          <w:szCs w:val="20"/>
        </w:rPr>
      </w:pPr>
      <w:r w:rsidRPr="00906A2B">
        <w:rPr>
          <w:rFonts w:ascii="Trebuchet MS" w:hAnsi="Trebuchet MS"/>
          <w:sz w:val="20"/>
          <w:szCs w:val="20"/>
        </w:rPr>
        <w:lastRenderedPageBreak/>
        <w:t>Finanțarea tuturor cheltuielilor ce pot interveni pe parcursul derulării proiectului, cu scopul implemnetării acestuia în bune condiții.</w:t>
      </w:r>
    </w:p>
    <w:p w14:paraId="6D24E445" w14:textId="77777777" w:rsidR="00D12F7D" w:rsidRPr="00906A2B" w:rsidRDefault="00D12F7D" w:rsidP="00F925B1">
      <w:pPr>
        <w:pStyle w:val="ListParagraph"/>
        <w:numPr>
          <w:ilvl w:val="0"/>
          <w:numId w:val="36"/>
        </w:numPr>
        <w:spacing w:after="0"/>
        <w:jc w:val="both"/>
        <w:rPr>
          <w:rFonts w:ascii="Trebuchet MS" w:hAnsi="Trebuchet MS"/>
          <w:sz w:val="20"/>
          <w:szCs w:val="20"/>
        </w:rPr>
      </w:pPr>
      <w:r w:rsidRPr="00906A2B">
        <w:rPr>
          <w:rFonts w:ascii="Trebuchet MS" w:hAnsi="Trebuchet MS"/>
          <w:sz w:val="20"/>
          <w:szCs w:val="20"/>
        </w:rPr>
        <w:t>Toate cheltuielile de întreținere și mentenanță pe toată durata de valabilitate a contractului de finanțare.</w:t>
      </w:r>
    </w:p>
    <w:p w14:paraId="3B561444" w14:textId="77777777" w:rsidR="00073D0B" w:rsidRPr="00906A2B" w:rsidRDefault="00073D0B">
      <w:pPr>
        <w:tabs>
          <w:tab w:val="left" w:pos="284"/>
          <w:tab w:val="left" w:pos="1134"/>
          <w:tab w:val="left" w:pos="9356"/>
        </w:tabs>
        <w:spacing w:before="120" w:after="120" w:line="240" w:lineRule="auto"/>
        <w:ind w:left="720" w:right="-23"/>
        <w:jc w:val="both"/>
        <w:rPr>
          <w:rFonts w:ascii="Trebuchet MS" w:hAnsi="Trebuchet MS"/>
          <w:b/>
          <w:sz w:val="20"/>
          <w:szCs w:val="20"/>
        </w:rPr>
      </w:pPr>
    </w:p>
    <w:p w14:paraId="70544F70" w14:textId="77777777" w:rsidR="00073D0B" w:rsidRPr="00906A2B" w:rsidRDefault="00073D0B" w:rsidP="00F32712">
      <w:pPr>
        <w:pStyle w:val="TOC6"/>
      </w:pPr>
      <w:r w:rsidRPr="00906A2B">
        <w:rPr>
          <w:b w:val="0"/>
        </w:rPr>
        <w:t>Devizul general/devizul general centralizator actualizat</w:t>
      </w:r>
      <w:r w:rsidRPr="00906A2B">
        <w:t xml:space="preserve"> în conformitate cu ultima formă a bugetului rezultat în urma etapei de evaluare și selecție, dacă este cazul ;</w:t>
      </w:r>
    </w:p>
    <w:p w14:paraId="6D787A9D" w14:textId="77777777" w:rsidR="00073D0B" w:rsidRPr="00906A2B" w:rsidRDefault="00073D0B" w:rsidP="00F85E03">
      <w:pPr>
        <w:pStyle w:val="TOC6"/>
      </w:pPr>
      <w:r w:rsidRPr="00906A2B">
        <w:t>Declaraţia reprezentantului legal al solicitantului prin care se certifică faptul că pe parcursul procesului de evaluare şi selecţie au fost/nu au fost înregistrate modificări asupra unora sau a tuturor documentelor depuse la cererea de finanţare (acolo unde este cazul</w:t>
      </w:r>
      <w:r w:rsidR="00265399" w:rsidRPr="00906A2B">
        <w:t xml:space="preserve">- a se vedea modelul de la Ghidul General </w:t>
      </w:r>
      <w:r w:rsidR="002F311F" w:rsidRPr="00906A2B">
        <w:t xml:space="preserve">al Solicitantului </w:t>
      </w:r>
      <w:r w:rsidR="00265399" w:rsidRPr="00906A2B">
        <w:t>POR 2014-2020</w:t>
      </w:r>
      <w:r w:rsidR="002F311F" w:rsidRPr="00906A2B">
        <w:t xml:space="preserve"> </w:t>
      </w:r>
      <w:r w:rsidR="002F311F" w:rsidRPr="00906A2B">
        <w:rPr>
          <w:b w:val="0"/>
          <w:color w:val="auto"/>
        </w:rPr>
        <w:t>http://inforegio.ro/ro/por-2014-2020/ghid-2014-2020.html</w:t>
      </w:r>
      <w:r w:rsidRPr="00906A2B">
        <w:t xml:space="preserve">). </w:t>
      </w:r>
    </w:p>
    <w:p w14:paraId="4204CDD9" w14:textId="77777777" w:rsidR="00073D0B" w:rsidRPr="00906A2B" w:rsidRDefault="00073D0B" w:rsidP="00F925B1">
      <w:pPr>
        <w:numPr>
          <w:ilvl w:val="0"/>
          <w:numId w:val="42"/>
        </w:numPr>
        <w:tabs>
          <w:tab w:val="left" w:pos="284"/>
          <w:tab w:val="left" w:pos="9356"/>
        </w:tabs>
        <w:autoSpaceDE w:val="0"/>
        <w:autoSpaceDN w:val="0"/>
        <w:adjustRightInd w:val="0"/>
        <w:spacing w:after="0"/>
        <w:ind w:left="0" w:right="-23" w:hanging="567"/>
        <w:jc w:val="both"/>
        <w:rPr>
          <w:rFonts w:ascii="Trebuchet MS" w:hAnsi="Trebuchet MS"/>
          <w:b/>
          <w:color w:val="7030A0"/>
          <w:sz w:val="20"/>
          <w:szCs w:val="20"/>
        </w:rPr>
      </w:pPr>
      <w:r w:rsidRPr="00906A2B">
        <w:rPr>
          <w:rFonts w:ascii="Trebuchet MS" w:hAnsi="Trebuchet MS"/>
          <w:b/>
          <w:color w:val="7030A0"/>
          <w:sz w:val="20"/>
          <w:szCs w:val="20"/>
        </w:rPr>
        <w:t>Formular bugetar “Fisa proiectului finanțat/propus la finanțare în cadrul programelor aferente Politicii de coeziune a Uniunii Europene”, aferent proiectului propus, semnat și ștampilat de către ordonatorul principal de credite</w:t>
      </w:r>
      <w:r w:rsidRPr="00906A2B">
        <w:rPr>
          <w:rFonts w:ascii="Trebuchet MS" w:hAnsi="Trebuchet MS"/>
          <w:b/>
          <w:color w:val="0070C0"/>
          <w:sz w:val="20"/>
          <w:szCs w:val="20"/>
        </w:rPr>
        <w:t xml:space="preserve"> </w:t>
      </w:r>
      <w:r w:rsidRPr="00906A2B">
        <w:rPr>
          <w:rFonts w:ascii="Trebuchet MS" w:hAnsi="Trebuchet MS"/>
          <w:b/>
          <w:color w:val="7030A0"/>
          <w:sz w:val="20"/>
          <w:szCs w:val="20"/>
        </w:rPr>
        <w:t xml:space="preserve">, </w:t>
      </w:r>
      <w:r w:rsidRPr="00906A2B">
        <w:rPr>
          <w:rFonts w:ascii="Trebuchet MS" w:hAnsi="Trebuchet MS"/>
          <w:sz w:val="20"/>
          <w:szCs w:val="20"/>
        </w:rPr>
        <w:t xml:space="preserve">prevăzut de Scrisoare-cadru privind contextul macroeconomic, în conformitate cu prevederile Art. 2 din Hotărârea Guvernului nr 93/2016 </w:t>
      </w:r>
      <w:r w:rsidRPr="00906A2B">
        <w:rPr>
          <w:rFonts w:ascii="Trebuchet MS" w:hAnsi="Trebuchet MS" w:cs="DejaVuSansMono"/>
          <w:color w:val="000000"/>
          <w:sz w:val="20"/>
          <w:szCs w:val="20"/>
          <w:lang w:eastAsia="ro-RO"/>
        </w:rPr>
        <w:t>privind aprobarea Normelor metodologice de aplicare a prevederilor Ordonanţei de urgenţă a Guvernului nr. 40/2015 privind gestionarea financiară a fondurilor europene pentru perioada de programare 2014—2020.</w:t>
      </w:r>
      <w:r w:rsidRPr="00906A2B">
        <w:rPr>
          <w:rFonts w:ascii="Trebuchet MS" w:hAnsi="Trebuchet MS"/>
          <w:b/>
          <w:color w:val="7030A0"/>
          <w:sz w:val="20"/>
          <w:szCs w:val="20"/>
        </w:rPr>
        <w:t xml:space="preserve"> </w:t>
      </w:r>
    </w:p>
    <w:p w14:paraId="4D59DE90" w14:textId="77777777" w:rsidR="00073D0B" w:rsidRPr="00906A2B" w:rsidRDefault="00073D0B" w:rsidP="00F925B1">
      <w:pPr>
        <w:numPr>
          <w:ilvl w:val="0"/>
          <w:numId w:val="42"/>
        </w:numPr>
        <w:tabs>
          <w:tab w:val="left" w:pos="284"/>
          <w:tab w:val="left" w:pos="9356"/>
        </w:tabs>
        <w:autoSpaceDE w:val="0"/>
        <w:autoSpaceDN w:val="0"/>
        <w:adjustRightInd w:val="0"/>
        <w:spacing w:after="0"/>
        <w:ind w:left="0" w:right="-23" w:hanging="567"/>
        <w:jc w:val="both"/>
        <w:rPr>
          <w:rFonts w:ascii="Trebuchet MS" w:hAnsi="Trebuchet MS"/>
          <w:b/>
          <w:color w:val="7030A0"/>
          <w:sz w:val="20"/>
          <w:szCs w:val="20"/>
        </w:rPr>
      </w:pPr>
      <w:r w:rsidRPr="00906A2B">
        <w:rPr>
          <w:rFonts w:ascii="Trebuchet MS" w:hAnsi="Trebuchet MS"/>
          <w:b/>
          <w:color w:val="7030A0"/>
          <w:sz w:val="20"/>
          <w:szCs w:val="20"/>
        </w:rPr>
        <w:t xml:space="preserve">Formular nr. 1/COD 83 – Fișă de fundamentare proiect propus la finanțare/finanțat din fonduri europene în conformitate cu </w:t>
      </w:r>
      <w:r w:rsidRPr="00906A2B">
        <w:rPr>
          <w:rFonts w:ascii="Trebuchet MS" w:hAnsi="Trebuchet MS"/>
          <w:sz w:val="20"/>
          <w:szCs w:val="20"/>
        </w:rPr>
        <w:t xml:space="preserve">Hotărârea Guvernului nr 93/2016 </w:t>
      </w:r>
      <w:r w:rsidRPr="00906A2B">
        <w:rPr>
          <w:rFonts w:ascii="Trebuchet MS" w:hAnsi="Trebuchet MS" w:cs="DejaVuSansMono"/>
          <w:color w:val="000000"/>
          <w:sz w:val="20"/>
          <w:szCs w:val="20"/>
          <w:lang w:eastAsia="ro-RO"/>
        </w:rPr>
        <w:t>privind aprobarea Normelor metodologice de aplicare a prevederilor Ordonanţei de urgenţă a Guvernului nr. 40/2015 privind gestionarea financiară a fondurilor europene pentru perioada de programare 2014—2020.</w:t>
      </w:r>
    </w:p>
    <w:p w14:paraId="0BBC2743" w14:textId="77777777" w:rsidR="00073D0B" w:rsidRPr="00906A2B" w:rsidRDefault="00073D0B">
      <w:pPr>
        <w:tabs>
          <w:tab w:val="left" w:pos="284"/>
          <w:tab w:val="left" w:pos="9356"/>
        </w:tabs>
        <w:ind w:right="-23" w:hanging="567"/>
        <w:contextualSpacing/>
        <w:jc w:val="both"/>
        <w:rPr>
          <w:rFonts w:ascii="Trebuchet MS" w:hAnsi="Trebuchet MS"/>
          <w:sz w:val="20"/>
          <w:szCs w:val="20"/>
        </w:rPr>
      </w:pPr>
    </w:p>
    <w:p w14:paraId="4C3AECDC" w14:textId="77777777" w:rsidR="00073D0B" w:rsidRPr="00906A2B" w:rsidRDefault="00073D0B" w:rsidP="00F925B1">
      <w:pPr>
        <w:numPr>
          <w:ilvl w:val="0"/>
          <w:numId w:val="42"/>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906A2B">
        <w:rPr>
          <w:rFonts w:ascii="Trebuchet MS" w:hAnsi="Trebuchet MS"/>
          <w:b/>
          <w:color w:val="7030A0"/>
          <w:sz w:val="20"/>
          <w:szCs w:val="20"/>
        </w:rPr>
        <w:t>Alte documente actualizate</w:t>
      </w:r>
      <w:r w:rsidRPr="00906A2B">
        <w:rPr>
          <w:rFonts w:ascii="Trebuchet MS" w:hAnsi="Trebuchet MS"/>
          <w:color w:val="7030A0"/>
          <w:sz w:val="20"/>
          <w:szCs w:val="20"/>
        </w:rPr>
        <w:t xml:space="preserve"> </w:t>
      </w:r>
      <w:r w:rsidRPr="00906A2B">
        <w:rPr>
          <w:rFonts w:ascii="Trebuchet MS" w:hAnsi="Trebuchet MS"/>
          <w:sz w:val="20"/>
          <w:szCs w:val="20"/>
        </w:rPr>
        <w:t>(dacă pe parcusul procesului de evaluare și selecție acestea au suferit modificări față de variantele depuse initial )</w:t>
      </w:r>
      <w:r w:rsidRPr="00906A2B">
        <w:rPr>
          <w:rFonts w:ascii="Trebuchet MS" w:hAnsi="Trebuchet MS"/>
          <w:b/>
          <w:color w:val="7030A0"/>
          <w:sz w:val="20"/>
          <w:szCs w:val="20"/>
        </w:rPr>
        <w:t xml:space="preserve"> </w:t>
      </w:r>
    </w:p>
    <w:p w14:paraId="0B9DA49E" w14:textId="56B1866C" w:rsidR="00E95C18" w:rsidRPr="00925395" w:rsidRDefault="00E95C18" w:rsidP="00925395">
      <w:pPr>
        <w:pStyle w:val="TOC6"/>
      </w:pPr>
      <w:r w:rsidRPr="00906A2B">
        <w:t xml:space="preserve">Acolo unde este cazul, solicitantul/ partenerul va trebui să </w:t>
      </w:r>
      <w:r w:rsidR="00A345AD" w:rsidRPr="00906A2B">
        <w:t>anexeze</w:t>
      </w:r>
      <w:r w:rsidRPr="00906A2B">
        <w:t xml:space="preserve">, în eventualitatea existenței unui contract de finanțare din fonduri publice, </w:t>
      </w:r>
      <w:r w:rsidR="006B0206" w:rsidRPr="00906A2B">
        <w:t xml:space="preserve">solicitarea </w:t>
      </w:r>
      <w:r w:rsidRPr="00906A2B">
        <w:t>rezilier</w:t>
      </w:r>
      <w:r w:rsidR="006B0206" w:rsidRPr="00906A2B">
        <w:t>ii</w:t>
      </w:r>
      <w:r w:rsidRPr="00906A2B">
        <w:t xml:space="preserve"> acestuia</w:t>
      </w:r>
      <w:r w:rsidRPr="00906A2B">
        <w:rPr>
          <w:color w:val="auto"/>
        </w:rPr>
        <w:t xml:space="preserve">. </w:t>
      </w:r>
    </w:p>
    <w:p w14:paraId="39C0FC11" w14:textId="77777777" w:rsidR="00073D0B" w:rsidRPr="00906A2B" w:rsidRDefault="00073D0B" w:rsidP="00F925B1">
      <w:pPr>
        <w:pStyle w:val="ListParagraph"/>
        <w:numPr>
          <w:ilvl w:val="0"/>
          <w:numId w:val="42"/>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906A2B">
        <w:rPr>
          <w:rFonts w:ascii="Trebuchet MS" w:hAnsi="Trebuchet MS"/>
          <w:b/>
          <w:color w:val="7030A0"/>
          <w:sz w:val="20"/>
          <w:szCs w:val="20"/>
        </w:rPr>
        <w:t>Orice alt document care  a suferit modificări pe parcursul procesului de evaluare și selecție</w:t>
      </w:r>
      <w:r w:rsidR="0076753A" w:rsidRPr="000157FE">
        <w:rPr>
          <w:rFonts w:ascii="Trebuchet MS" w:hAnsi="Trebuchet MS"/>
          <w:b/>
          <w:color w:val="7030A0"/>
          <w:sz w:val="20"/>
          <w:szCs w:val="20"/>
        </w:rPr>
        <w:t xml:space="preserve"> (declarații de angajament de nedeductibilitate TVA, de eligibilitate etc) </w:t>
      </w:r>
      <w:r w:rsidRPr="00906A2B">
        <w:rPr>
          <w:rFonts w:ascii="Trebuchet MS" w:hAnsi="Trebuchet MS"/>
          <w:b/>
          <w:color w:val="7030A0"/>
          <w:sz w:val="20"/>
          <w:szCs w:val="20"/>
        </w:rPr>
        <w:t>.</w:t>
      </w:r>
      <w:bookmarkStart w:id="62" w:name="_Hlk488239710"/>
    </w:p>
    <w:p w14:paraId="3B92FAA2" w14:textId="77777777" w:rsidR="00073D0B" w:rsidRPr="00906A2B" w:rsidRDefault="00073D0B" w:rsidP="00C760C2">
      <w:pPr>
        <w:pStyle w:val="Heading1"/>
      </w:pPr>
      <w:bookmarkStart w:id="63" w:name="_Toc468973149"/>
      <w:bookmarkStart w:id="64" w:name="_Toc516661505"/>
      <w:bookmarkEnd w:id="62"/>
      <w:r w:rsidRPr="00906A2B">
        <w:t>5. Procesul de evaluare, selecție și contractare a proiectelor</w:t>
      </w:r>
      <w:bookmarkEnd w:id="63"/>
      <w:bookmarkEnd w:id="64"/>
    </w:p>
    <w:p w14:paraId="10A5E641" w14:textId="77777777" w:rsidR="00941E9C"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cazul prezentelor apeluri de proiecte, ulterior depunerii, cererile de finanțare vor intra intr-un sistem non-competitiv de verificare, evaluare și selecție, în urma căruia vor fi finanțate doar proiectele care întrunesc toate condițiile de eligibilitate și care, în urma evaluării </w:t>
      </w:r>
      <w:r w:rsidR="00941E9C" w:rsidRPr="00906A2B">
        <w:rPr>
          <w:rFonts w:ascii="Trebuchet MS" w:hAnsi="Trebuchet MS"/>
          <w:sz w:val="20"/>
          <w:szCs w:val="20"/>
        </w:rPr>
        <w:t xml:space="preserve">satisfac toate criteriile de evaluare . </w:t>
      </w:r>
    </w:p>
    <w:p w14:paraId="477F1771" w14:textId="77777777" w:rsidR="00073D0B" w:rsidRPr="00906A2B" w:rsidRDefault="00073D0B" w:rsidP="00F85E03">
      <w:pPr>
        <w:tabs>
          <w:tab w:val="left" w:pos="9356"/>
        </w:tabs>
        <w:ind w:right="-23"/>
        <w:jc w:val="both"/>
        <w:rPr>
          <w:rFonts w:ascii="Trebuchet MS" w:hAnsi="Trebuchet MS"/>
          <w:b/>
          <w:sz w:val="20"/>
          <w:szCs w:val="20"/>
        </w:rPr>
      </w:pPr>
      <w:r w:rsidRPr="00906A2B">
        <w:rPr>
          <w:rFonts w:ascii="Trebuchet MS" w:hAnsi="Trebuchet MS"/>
          <w:b/>
          <w:sz w:val="20"/>
          <w:szCs w:val="20"/>
        </w:rPr>
        <w:t>În cazul în care, cererea de finanțare conține mai multe componente/clădiri</w:t>
      </w:r>
      <w:r w:rsidR="00941E9C" w:rsidRPr="00906A2B">
        <w:rPr>
          <w:rFonts w:ascii="Trebuchet MS" w:hAnsi="Trebuchet MS"/>
          <w:b/>
          <w:sz w:val="20"/>
          <w:szCs w:val="20"/>
        </w:rPr>
        <w:t>/unitati sanitare</w:t>
      </w:r>
      <w:r w:rsidRPr="00906A2B">
        <w:rPr>
          <w:rFonts w:ascii="Trebuchet MS" w:hAnsi="Trebuchet MS"/>
          <w:b/>
          <w:sz w:val="20"/>
          <w:szCs w:val="20"/>
        </w:rPr>
        <w:t xml:space="preserve"> iar una din componente este declarată neeligibilă pe parcursul procesului de evaluare, selecție și contractare a proiectelor, aceasta se va elimina din cadrul cererii de finanțare. </w:t>
      </w:r>
    </w:p>
    <w:p w14:paraId="71B31CFE" w14:textId="77777777" w:rsidR="00073D0B" w:rsidRPr="00906A2B" w:rsidRDefault="00073D0B">
      <w:pPr>
        <w:tabs>
          <w:tab w:val="left" w:pos="2552"/>
          <w:tab w:val="left" w:pos="9356"/>
        </w:tabs>
        <w:jc w:val="both"/>
        <w:rPr>
          <w:rFonts w:ascii="Trebuchet MS" w:hAnsi="Trebuchet MS"/>
          <w:sz w:val="20"/>
          <w:szCs w:val="20"/>
        </w:rPr>
      </w:pPr>
      <w:r w:rsidRPr="00906A2B">
        <w:rPr>
          <w:rFonts w:ascii="Trebuchet MS" w:hAnsi="Trebuchet MS"/>
          <w:sz w:val="20"/>
          <w:szCs w:val="20"/>
        </w:rPr>
        <w:t xml:space="preserve">După depunerea cererii de finanţare, se vor analiza și verifica respectarea tuturor criteriilor de conformitate administrativă și eligibilitate aplicabile, menționate în cadrul secțiunii 3 a prezentului ghid. </w:t>
      </w:r>
    </w:p>
    <w:p w14:paraId="7F6C3F65" w14:textId="4160D40E" w:rsidR="00073D0B" w:rsidRPr="00906A2B" w:rsidRDefault="00073D0B">
      <w:pPr>
        <w:tabs>
          <w:tab w:val="left" w:pos="9356"/>
        </w:tabs>
        <w:jc w:val="both"/>
        <w:rPr>
          <w:rFonts w:ascii="Trebuchet MS" w:hAnsi="Trebuchet MS"/>
          <w:sz w:val="20"/>
          <w:szCs w:val="20"/>
        </w:rPr>
      </w:pPr>
      <w:r w:rsidRPr="00906A2B">
        <w:rPr>
          <w:rFonts w:ascii="Trebuchet MS" w:hAnsi="Trebuchet MS"/>
          <w:sz w:val="20"/>
          <w:szCs w:val="20"/>
        </w:rPr>
        <w:lastRenderedPageBreak/>
        <w:t>Verificarea conformităţii administrative şi eligibilităţii va urmări în principal, existenţa şi forma cererii de finanţare şi a anexelor, valabilitatea documentelor, precum şi respectarea criteriilor de eligibilitate.</w:t>
      </w:r>
    </w:p>
    <w:p w14:paraId="6A4D4209" w14:textId="77777777" w:rsidR="0093075E" w:rsidRPr="00925395" w:rsidRDefault="0093075E" w:rsidP="0093075E">
      <w:pPr>
        <w:rPr>
          <w:rFonts w:ascii="Trebuchet MS" w:hAnsi="Trebuchet MS"/>
          <w:sz w:val="20"/>
          <w:szCs w:val="20"/>
        </w:rPr>
      </w:pPr>
      <w:r w:rsidRPr="00906A2B">
        <w:rPr>
          <w:rFonts w:ascii="Trebuchet MS" w:hAnsi="Trebuchet MS"/>
          <w:sz w:val="20"/>
          <w:szCs w:val="20"/>
          <w:highlight w:val="yellow"/>
        </w:rPr>
        <w:t xml:space="preserve">În cadrul acestor apeluri de proiecte, prin derogare de la secțiunea 8.1, din </w:t>
      </w:r>
      <w:r w:rsidRPr="00906A2B">
        <w:rPr>
          <w:rFonts w:ascii="Trebuchet MS" w:hAnsi="Trebuchet MS"/>
          <w:i/>
          <w:sz w:val="20"/>
          <w:szCs w:val="20"/>
          <w:highlight w:val="yellow"/>
        </w:rPr>
        <w:t>Ghidul solicitantului - Condiții generale de accesare a fondurilor în cadrul POR 2014-2020 (</w:t>
      </w:r>
      <w:r w:rsidRPr="00906A2B">
        <w:rPr>
          <w:rFonts w:ascii="Trebuchet MS" w:hAnsi="Trebuchet MS"/>
          <w:bCs/>
          <w:i/>
          <w:sz w:val="20"/>
          <w:szCs w:val="20"/>
          <w:highlight w:val="yellow"/>
        </w:rPr>
        <w:t>cu modificările și completările ulterioare),</w:t>
      </w:r>
      <w:r w:rsidRPr="00906A2B">
        <w:rPr>
          <w:rFonts w:ascii="Trebuchet MS" w:hAnsi="Trebuchet MS"/>
          <w:sz w:val="20"/>
          <w:szCs w:val="20"/>
          <w:highlight w:val="yellow"/>
        </w:rPr>
        <w:t xml:space="preserve"> </w:t>
      </w:r>
      <w:r w:rsidRPr="00925395">
        <w:rPr>
          <w:rFonts w:ascii="Trebuchet MS" w:hAnsi="Trebuchet MS"/>
          <w:sz w:val="20"/>
          <w:szCs w:val="20"/>
        </w:rPr>
        <w:t>Experţii din cadrul Organismului Intermediar pot solicita mai multe rânduri de clarificări pentru situaţii diferite sau pentru aceeaşi speţă.</w:t>
      </w:r>
    </w:p>
    <w:p w14:paraId="30EB4CBB" w14:textId="77777777" w:rsidR="0093075E" w:rsidRPr="00925395" w:rsidRDefault="0093075E" w:rsidP="0093075E">
      <w:pPr>
        <w:rPr>
          <w:rFonts w:ascii="Trebuchet MS" w:hAnsi="Trebuchet MS"/>
          <w:sz w:val="20"/>
          <w:szCs w:val="20"/>
        </w:rPr>
      </w:pPr>
      <w:r w:rsidRPr="00925395">
        <w:rPr>
          <w:rFonts w:ascii="Trebuchet MS" w:hAnsi="Trebuchet MS"/>
          <w:sz w:val="20"/>
          <w:szCs w:val="20"/>
        </w:rPr>
        <w:t>Clarificările solicitate pot avea în vedere aspecte de conformitate administrativă, de eligibilitate sau de evaluare.</w:t>
      </w:r>
    </w:p>
    <w:p w14:paraId="4DEB6645" w14:textId="77777777" w:rsidR="0093075E" w:rsidRPr="00906A2B" w:rsidRDefault="0093075E" w:rsidP="0093075E">
      <w:pPr>
        <w:tabs>
          <w:tab w:val="left" w:pos="9356"/>
        </w:tabs>
        <w:jc w:val="both"/>
        <w:rPr>
          <w:rFonts w:ascii="Trebuchet MS" w:hAnsi="Trebuchet MS"/>
          <w:sz w:val="20"/>
          <w:szCs w:val="20"/>
          <w:highlight w:val="yellow"/>
        </w:rPr>
      </w:pPr>
      <w:r w:rsidRPr="00925395">
        <w:rPr>
          <w:rFonts w:ascii="Trebuchet MS" w:hAnsi="Trebuchet MS"/>
          <w:sz w:val="20"/>
          <w:szCs w:val="20"/>
        </w:rPr>
        <w:t xml:space="preserve">De asemenea, se pot solicita şi completări ale cererii de finanţare, dar </w:t>
      </w:r>
      <w:r w:rsidRPr="00925395">
        <w:rPr>
          <w:rFonts w:ascii="Trebuchet MS" w:hAnsi="Trebuchet MS"/>
          <w:b/>
          <w:sz w:val="20"/>
          <w:szCs w:val="20"/>
        </w:rPr>
        <w:t>procesul de verificare nu poate depăşi 30 de zile calendaristice de la data transmiterii primei solicitări către aplicant; în cazul în care acest termen nu este respectat proiectul va fi respins.</w:t>
      </w:r>
    </w:p>
    <w:p w14:paraId="5ABF31B7" w14:textId="77777777" w:rsidR="0093075E" w:rsidRPr="00906A2B" w:rsidRDefault="0093075E" w:rsidP="0093075E">
      <w:pPr>
        <w:tabs>
          <w:tab w:val="left" w:pos="9356"/>
        </w:tabs>
        <w:jc w:val="both"/>
        <w:rPr>
          <w:rFonts w:ascii="Trebuchet MS" w:hAnsi="Trebuchet MS"/>
          <w:sz w:val="20"/>
          <w:szCs w:val="20"/>
        </w:rPr>
      </w:pPr>
      <w:r w:rsidRPr="000157FE">
        <w:rPr>
          <w:rFonts w:ascii="Trebuchet MS" w:hAnsi="Trebuchet MS"/>
          <w:sz w:val="20"/>
          <w:szCs w:val="20"/>
          <w:highlight w:val="yellow"/>
        </w:rPr>
        <w:t>Clarificările și documentele transmise vor respecta prevederile prezentului ghid legate de transmiterea cererii de finanțare și a anexelor la acesta.</w:t>
      </w:r>
      <w:r w:rsidRPr="00906A2B">
        <w:rPr>
          <w:rFonts w:ascii="Trebuchet MS" w:hAnsi="Trebuchet MS"/>
          <w:sz w:val="20"/>
          <w:szCs w:val="20"/>
        </w:rPr>
        <w:t xml:space="preserve"> </w:t>
      </w:r>
    </w:p>
    <w:p w14:paraId="73E332B6" w14:textId="77777777" w:rsidR="0093075E" w:rsidRPr="00925395" w:rsidRDefault="0093075E" w:rsidP="0093075E">
      <w:pPr>
        <w:tabs>
          <w:tab w:val="left" w:pos="9356"/>
        </w:tabs>
        <w:jc w:val="both"/>
        <w:rPr>
          <w:rFonts w:ascii="Trebuchet MS" w:hAnsi="Trebuchet MS"/>
          <w:sz w:val="20"/>
          <w:szCs w:val="20"/>
        </w:rPr>
      </w:pPr>
      <w:r w:rsidRPr="00925395">
        <w:rPr>
          <w:rFonts w:ascii="Trebuchet MS" w:hAnsi="Trebuchet MS"/>
          <w:sz w:val="20"/>
          <w:szCs w:val="20"/>
        </w:rPr>
        <w:t>Etapa de verificare a proiectului se finalizează cu o vizită la locul de implementare a obiectivului investiţiei. Vizita la faţa locului va fi realizată de către membrii comisiei de evaluare formată din experţi  din cadrul Organismului Intermediar şi va avea drept scop stabilirea concordanţei între situaţia din documentele analizate şi cea din teren.</w:t>
      </w:r>
    </w:p>
    <w:p w14:paraId="6E1D6C45" w14:textId="77777777" w:rsidR="0093075E" w:rsidRPr="00925395" w:rsidRDefault="0093075E" w:rsidP="0093075E">
      <w:pPr>
        <w:rPr>
          <w:rFonts w:ascii="Trebuchet MS" w:hAnsi="Trebuchet MS"/>
          <w:sz w:val="20"/>
          <w:szCs w:val="20"/>
        </w:rPr>
      </w:pPr>
      <w:r w:rsidRPr="00925395">
        <w:rPr>
          <w:rFonts w:ascii="Trebuchet MS" w:hAnsi="Trebuchet MS"/>
          <w:sz w:val="20"/>
          <w:szCs w:val="20"/>
        </w:rPr>
        <w:t xml:space="preserve">In situaţia în care se constată că realitatea din teren este diferită de situaţia prezentată în cererea de finanţare şi/sau anexele acesteia, se consideră că solicitantul se face vinovat de inducerea în eroare a OI/AM, drept care proiectul NU va fi finanţat. </w:t>
      </w:r>
    </w:p>
    <w:p w14:paraId="79CF9284" w14:textId="77777777" w:rsidR="0093075E" w:rsidRPr="00925395" w:rsidRDefault="0093075E" w:rsidP="0093075E">
      <w:pPr>
        <w:rPr>
          <w:rFonts w:ascii="Trebuchet MS" w:hAnsi="Trebuchet MS"/>
          <w:sz w:val="20"/>
          <w:szCs w:val="20"/>
        </w:rPr>
      </w:pPr>
      <w:r w:rsidRPr="00925395">
        <w:rPr>
          <w:rFonts w:ascii="Trebuchet MS" w:hAnsi="Trebuchet MS"/>
          <w:sz w:val="20"/>
          <w:szCs w:val="20"/>
        </w:rPr>
        <w:t>La finalul etapei de verificare proiectul poate fi admis sau respins.</w:t>
      </w:r>
    </w:p>
    <w:p w14:paraId="3AB3E17F" w14:textId="43218DE6" w:rsidR="0093075E" w:rsidRPr="00925395" w:rsidRDefault="0093075E" w:rsidP="0093075E">
      <w:pPr>
        <w:tabs>
          <w:tab w:val="left" w:pos="9356"/>
        </w:tabs>
        <w:jc w:val="both"/>
        <w:rPr>
          <w:rFonts w:ascii="Trebuchet MS" w:hAnsi="Trebuchet MS"/>
          <w:sz w:val="20"/>
          <w:szCs w:val="20"/>
        </w:rPr>
      </w:pPr>
      <w:r w:rsidRPr="00925395">
        <w:rPr>
          <w:rFonts w:ascii="Trebuchet MS" w:hAnsi="Trebuchet MS"/>
          <w:sz w:val="20"/>
          <w:szCs w:val="20"/>
        </w:rPr>
        <w:t>Procesul de contractare a proiectelor se realizează la AMPOR, ca urmare a verificării documentaţiei transmise, inclusiv a documentelor solicitate în etapa de contractare</w:t>
      </w:r>
      <w:r w:rsidR="00951158" w:rsidRPr="00925395">
        <w:rPr>
          <w:rFonts w:ascii="Trebuchet MS" w:hAnsi="Trebuchet MS"/>
          <w:sz w:val="20"/>
          <w:szCs w:val="20"/>
        </w:rPr>
        <w:t>.</w:t>
      </w:r>
    </w:p>
    <w:p w14:paraId="2F55AFC5" w14:textId="5832E782" w:rsidR="00951158" w:rsidRPr="00925395" w:rsidRDefault="00951158" w:rsidP="00951158">
      <w:pPr>
        <w:rPr>
          <w:rFonts w:ascii="Trebuchet MS" w:hAnsi="Trebuchet MS"/>
          <w:sz w:val="20"/>
          <w:szCs w:val="20"/>
        </w:rPr>
      </w:pPr>
      <w:r w:rsidRPr="00925395">
        <w:rPr>
          <w:rFonts w:ascii="Trebuchet MS" w:hAnsi="Trebuchet MS"/>
          <w:sz w:val="20"/>
          <w:szCs w:val="20"/>
        </w:rPr>
        <w:t xml:space="preserve">De asemenea, în etapa de contractare , se va solicita confirmarea din partea solicitantului că proiectul îndeplineşte criteriul </w:t>
      </w:r>
      <w:r w:rsidRPr="00925395">
        <w:rPr>
          <w:rFonts w:ascii="Trebuchet MS" w:hAnsi="Trebuchet MS"/>
          <w:b/>
          <w:sz w:val="20"/>
          <w:szCs w:val="20"/>
        </w:rPr>
        <w:t xml:space="preserve">9 – secțiunea 3.2 </w:t>
      </w:r>
      <w:r w:rsidRPr="00925395">
        <w:rPr>
          <w:rFonts w:ascii="Trebuchet MS" w:hAnsi="Trebuchet MS"/>
          <w:sz w:val="20"/>
          <w:szCs w:val="20"/>
        </w:rPr>
        <w:t xml:space="preserve"> din prezentul ghid. Această cerinţă face </w:t>
      </w:r>
      <w:r w:rsidRPr="00925395">
        <w:rPr>
          <w:rFonts w:ascii="Trebuchet MS" w:hAnsi="Trebuchet MS"/>
          <w:i/>
          <w:sz w:val="20"/>
          <w:szCs w:val="20"/>
        </w:rPr>
        <w:t xml:space="preserve">obiectul </w:t>
      </w:r>
      <w:r w:rsidRPr="00925395">
        <w:rPr>
          <w:rFonts w:ascii="Trebuchet MS" w:hAnsi="Trebuchet MS"/>
          <w:b/>
          <w:i/>
          <w:sz w:val="20"/>
          <w:szCs w:val="20"/>
        </w:rPr>
        <w:t xml:space="preserve">Declaraţiei de eligibilitate , anexă la prezentul ghid. </w:t>
      </w:r>
    </w:p>
    <w:p w14:paraId="404F1C2C" w14:textId="7AD0904D" w:rsidR="00073D0B" w:rsidRPr="00906A2B" w:rsidRDefault="00073D0B" w:rsidP="00C760C2">
      <w:pPr>
        <w:pStyle w:val="Heading2"/>
      </w:pPr>
      <w:bookmarkStart w:id="65" w:name="_Toc516661506"/>
      <w:r w:rsidRPr="00906A2B">
        <w:t>5.</w:t>
      </w:r>
      <w:r w:rsidR="0019087C" w:rsidRPr="000157FE">
        <w:t>1</w:t>
      </w:r>
      <w:r w:rsidRPr="000157FE">
        <w:t xml:space="preserve"> Renunțarea la cererea de finanțare și restituirea docume</w:t>
      </w:r>
      <w:r w:rsidRPr="00906A2B">
        <w:t>ntației</w:t>
      </w:r>
      <w:bookmarkEnd w:id="65"/>
    </w:p>
    <w:p w14:paraId="35F8AB76" w14:textId="77777777" w:rsidR="00073D0B" w:rsidRPr="00906A2B" w:rsidRDefault="00073D0B" w:rsidP="00F85E03">
      <w:pPr>
        <w:tabs>
          <w:tab w:val="left" w:pos="9356"/>
        </w:tabs>
        <w:jc w:val="both"/>
        <w:rPr>
          <w:rFonts w:ascii="Trebuchet MS" w:hAnsi="Trebuchet MS"/>
          <w:i/>
          <w:sz w:val="20"/>
          <w:szCs w:val="20"/>
        </w:rPr>
      </w:pPr>
      <w:r w:rsidRPr="00906A2B">
        <w:rPr>
          <w:rFonts w:ascii="Trebuchet MS" w:hAnsi="Trebuchet MS"/>
          <w:sz w:val="20"/>
          <w:szCs w:val="20"/>
        </w:rPr>
        <w:t xml:space="preserve">Se realizează conform </w:t>
      </w:r>
      <w:r w:rsidRPr="00906A2B">
        <w:rPr>
          <w:rFonts w:ascii="Trebuchet MS" w:hAnsi="Trebuchet MS"/>
          <w:b/>
          <w:i/>
          <w:sz w:val="20"/>
          <w:szCs w:val="20"/>
        </w:rPr>
        <w:t>Ghidului solicitantului - Condiții generale de accesare a fondurilor în cadrul POR 2014-2020</w:t>
      </w:r>
      <w:r w:rsidRPr="00906A2B">
        <w:rPr>
          <w:rFonts w:ascii="Trebuchet MS" w:hAnsi="Trebuchet MS"/>
          <w:sz w:val="20"/>
          <w:szCs w:val="20"/>
        </w:rPr>
        <w:t>, sectiunea 8.3.</w:t>
      </w:r>
    </w:p>
    <w:p w14:paraId="1FD6A1CA" w14:textId="77777777" w:rsidR="00073D0B" w:rsidRPr="00906A2B" w:rsidRDefault="00073D0B" w:rsidP="00C760C2">
      <w:pPr>
        <w:pStyle w:val="Heading2"/>
      </w:pPr>
      <w:bookmarkStart w:id="66" w:name="_Toc516661507"/>
      <w:r w:rsidRPr="00906A2B">
        <w:t>5.</w:t>
      </w:r>
      <w:r w:rsidR="0019087C" w:rsidRPr="00906A2B">
        <w:t>2</w:t>
      </w:r>
      <w:r w:rsidRPr="00906A2B">
        <w:t xml:space="preserve"> Contestații</w:t>
      </w:r>
      <w:bookmarkEnd w:id="66"/>
    </w:p>
    <w:p w14:paraId="080986A5" w14:textId="77777777" w:rsidR="00073D0B" w:rsidRPr="00906A2B" w:rsidRDefault="00073D0B" w:rsidP="00F85E03">
      <w:pPr>
        <w:tabs>
          <w:tab w:val="left" w:pos="9356"/>
        </w:tabs>
        <w:jc w:val="both"/>
        <w:rPr>
          <w:rFonts w:ascii="Trebuchet MS" w:hAnsi="Trebuchet MS"/>
          <w:sz w:val="20"/>
          <w:szCs w:val="20"/>
        </w:rPr>
      </w:pPr>
      <w:r w:rsidRPr="00906A2B">
        <w:rPr>
          <w:rFonts w:ascii="Trebuchet MS" w:hAnsi="Trebuchet MS"/>
          <w:sz w:val="20"/>
          <w:szCs w:val="20"/>
        </w:rPr>
        <w:t xml:space="preserve">Procedura de depunere şi soluţionare a contestaţiilor în cadrul prezentelor apeluri de proiecte se realizează  conform </w:t>
      </w:r>
      <w:r w:rsidRPr="00906A2B">
        <w:rPr>
          <w:rFonts w:ascii="Trebuchet MS" w:hAnsi="Trebuchet MS"/>
          <w:b/>
          <w:i/>
          <w:sz w:val="20"/>
          <w:szCs w:val="20"/>
        </w:rPr>
        <w:t>Ghidului solicitantului - Condiții generale de accesare a fondurilor în cadrul POR 2014-2020</w:t>
      </w:r>
      <w:r w:rsidRPr="00906A2B">
        <w:rPr>
          <w:rFonts w:ascii="Trebuchet MS" w:hAnsi="Trebuchet MS"/>
          <w:sz w:val="20"/>
          <w:szCs w:val="20"/>
        </w:rPr>
        <w:t>, sectiunea 8.4.</w:t>
      </w:r>
    </w:p>
    <w:p w14:paraId="398A9664" w14:textId="43324997" w:rsidR="00BC01E8" w:rsidRPr="00906A2B" w:rsidRDefault="00BC01E8">
      <w:pPr>
        <w:tabs>
          <w:tab w:val="left" w:pos="9356"/>
        </w:tabs>
        <w:jc w:val="both"/>
        <w:rPr>
          <w:rFonts w:ascii="Trebuchet MS" w:hAnsi="Trebuchet MS"/>
          <w:sz w:val="20"/>
          <w:szCs w:val="20"/>
        </w:rPr>
      </w:pPr>
      <w:r w:rsidRPr="00906A2B">
        <w:rPr>
          <w:rFonts w:ascii="Trebuchet MS" w:hAnsi="Trebuchet MS"/>
          <w:sz w:val="20"/>
          <w:szCs w:val="20"/>
        </w:rPr>
        <w:t xml:space="preserve">. </w:t>
      </w:r>
    </w:p>
    <w:p w14:paraId="14B85DD6" w14:textId="7B3DF1E8" w:rsidR="00073D0B" w:rsidRPr="00906A2B" w:rsidRDefault="00073D0B" w:rsidP="00C760C2">
      <w:pPr>
        <w:pStyle w:val="Heading2"/>
      </w:pPr>
      <w:bookmarkStart w:id="67" w:name="_Toc516661508"/>
      <w:r w:rsidRPr="00906A2B">
        <w:lastRenderedPageBreak/>
        <w:t>5.</w:t>
      </w:r>
      <w:r w:rsidR="007B1801" w:rsidRPr="00906A2B">
        <w:t>3</w:t>
      </w:r>
      <w:r w:rsidRPr="00906A2B">
        <w:t xml:space="preserve"> Contractarea proiectelor. Clauze contractuale generale, aspecte financiare, monitorizarea realizării activităților proiectului, modificarea contractului de finanțare.</w:t>
      </w:r>
      <w:bookmarkEnd w:id="67"/>
    </w:p>
    <w:p w14:paraId="7FF4969B"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Modelul standard de contract de finanțare utilizat pentru contractarea proiectelor selectate în urma procesului de evaluare și selecție este cel prezentat în cadrul Anexei la Ghidul solicitantului - Condiții generale de accesare a fondurilor în cadrul POR 2014-2020 (cu modificările și completările ulterioare).</w:t>
      </w:r>
    </w:p>
    <w:p w14:paraId="6542BD87"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 xml:space="preserve">Menționăm că AMPOR din cadrul MDRAP poate aduce modificări asupra acestui document înainte de semnarea contractului de finanţare, sau ulterior semnării prin acte adiţionale, în baza modificărilor legislative cu impact asupra clauzelor contractuale sau în alte cazuri obiectiv justificate. </w:t>
      </w:r>
    </w:p>
    <w:p w14:paraId="4C6DE2BF" w14:textId="77777777" w:rsidR="00073D0B" w:rsidRPr="00906A2B" w:rsidRDefault="00073D0B">
      <w:pPr>
        <w:tabs>
          <w:tab w:val="left" w:pos="9356"/>
        </w:tabs>
        <w:spacing w:after="0"/>
        <w:jc w:val="both"/>
        <w:rPr>
          <w:rFonts w:ascii="Trebuchet MS" w:hAnsi="Trebuchet MS"/>
          <w:kern w:val="1"/>
          <w:sz w:val="20"/>
          <w:szCs w:val="20"/>
        </w:rPr>
      </w:pPr>
      <w:bookmarkStart w:id="68" w:name="_Toc332022190"/>
      <w:bookmarkStart w:id="69" w:name="_Toc332031881"/>
    </w:p>
    <w:p w14:paraId="2EA09925" w14:textId="77777777" w:rsidR="00073D0B" w:rsidRPr="00906A2B" w:rsidRDefault="00073D0B">
      <w:pPr>
        <w:tabs>
          <w:tab w:val="left" w:pos="9356"/>
        </w:tabs>
        <w:spacing w:after="0"/>
        <w:jc w:val="both"/>
        <w:rPr>
          <w:rFonts w:ascii="Trebuchet MS" w:hAnsi="Trebuchet MS"/>
          <w:kern w:val="1"/>
          <w:sz w:val="20"/>
          <w:szCs w:val="20"/>
        </w:rPr>
      </w:pPr>
      <w:r w:rsidRPr="00906A2B">
        <w:rPr>
          <w:rFonts w:ascii="Trebuchet MS" w:hAnsi="Trebuchet MS"/>
          <w:kern w:val="1"/>
          <w:sz w:val="20"/>
          <w:szCs w:val="20"/>
        </w:rPr>
        <w:t>Formularul cererii de finanţare completat şi anexele la aceasta vor face parte integrantă din contractul de finanţare ca anexe la acesta.</w:t>
      </w:r>
      <w:bookmarkEnd w:id="68"/>
      <w:bookmarkEnd w:id="69"/>
    </w:p>
    <w:p w14:paraId="621FFF86" w14:textId="77777777" w:rsidR="00073D0B" w:rsidRPr="00906A2B" w:rsidRDefault="00073D0B">
      <w:pPr>
        <w:tabs>
          <w:tab w:val="left" w:pos="9356"/>
        </w:tabs>
        <w:spacing w:after="0"/>
        <w:jc w:val="both"/>
        <w:rPr>
          <w:rFonts w:ascii="Trebuchet MS" w:hAnsi="Trebuchet MS"/>
          <w:sz w:val="20"/>
          <w:szCs w:val="20"/>
        </w:rPr>
      </w:pPr>
    </w:p>
    <w:p w14:paraId="009AA4C8" w14:textId="37A75101" w:rsidR="00073D0B" w:rsidRPr="00906A2B" w:rsidRDefault="00073D0B">
      <w:pPr>
        <w:tabs>
          <w:tab w:val="left" w:pos="9356"/>
        </w:tabs>
        <w:jc w:val="both"/>
        <w:rPr>
          <w:rFonts w:ascii="Trebuchet MS" w:hAnsi="Trebuchet MS"/>
          <w:b/>
          <w:sz w:val="20"/>
          <w:szCs w:val="20"/>
        </w:rPr>
      </w:pPr>
      <w:r w:rsidRPr="00906A2B">
        <w:rPr>
          <w:rFonts w:ascii="Trebuchet MS" w:hAnsi="Trebuchet MS"/>
          <w:b/>
          <w:sz w:val="20"/>
          <w:szCs w:val="20"/>
        </w:rPr>
        <w:t xml:space="preserve">Pe langă clauzele standard prevăzute în cadrul respectivului contract, vă atragem atenția </w:t>
      </w:r>
      <w:r w:rsidR="007B1801" w:rsidRPr="00906A2B">
        <w:rPr>
          <w:rFonts w:ascii="Trebuchet MS" w:hAnsi="Trebuchet MS"/>
          <w:b/>
          <w:sz w:val="20"/>
          <w:szCs w:val="20"/>
        </w:rPr>
        <w:t xml:space="preserve">posibilității existenței unor </w:t>
      </w:r>
      <w:r w:rsidRPr="00906A2B">
        <w:rPr>
          <w:rFonts w:ascii="Trebuchet MS" w:hAnsi="Trebuchet MS"/>
          <w:b/>
          <w:sz w:val="20"/>
          <w:szCs w:val="20"/>
        </w:rPr>
        <w:t xml:space="preserve"> clauze specifice aplicabile proiectelor contractate în cadrul prezentelor apeluri de proiecte</w:t>
      </w:r>
      <w:r w:rsidR="007B1801" w:rsidRPr="00906A2B">
        <w:rPr>
          <w:rFonts w:ascii="Trebuchet MS" w:hAnsi="Trebuchet MS"/>
          <w:b/>
          <w:sz w:val="20"/>
          <w:szCs w:val="20"/>
        </w:rPr>
        <w:t xml:space="preserve"> . În acest caz, acestea  vor constitui o </w:t>
      </w:r>
      <w:r w:rsidRPr="00906A2B">
        <w:rPr>
          <w:rFonts w:ascii="Trebuchet MS" w:hAnsi="Trebuchet MS"/>
          <w:b/>
          <w:sz w:val="20"/>
          <w:szCs w:val="20"/>
        </w:rPr>
        <w:t>Anex</w:t>
      </w:r>
      <w:r w:rsidR="007B1801" w:rsidRPr="00906A2B">
        <w:rPr>
          <w:rFonts w:ascii="Trebuchet MS" w:hAnsi="Trebuchet MS"/>
          <w:b/>
          <w:sz w:val="20"/>
          <w:szCs w:val="20"/>
        </w:rPr>
        <w:t>ă</w:t>
      </w:r>
      <w:r w:rsidRPr="00906A2B">
        <w:rPr>
          <w:rFonts w:ascii="Trebuchet MS" w:hAnsi="Trebuchet MS"/>
          <w:b/>
          <w:sz w:val="20"/>
          <w:szCs w:val="20"/>
        </w:rPr>
        <w:t xml:space="preserve"> specific</w:t>
      </w:r>
      <w:r w:rsidR="007B1801" w:rsidRPr="00906A2B">
        <w:rPr>
          <w:rFonts w:ascii="Trebuchet MS" w:hAnsi="Trebuchet MS"/>
          <w:b/>
          <w:sz w:val="20"/>
          <w:szCs w:val="20"/>
        </w:rPr>
        <w:t>ă</w:t>
      </w:r>
      <w:r w:rsidRPr="00906A2B">
        <w:rPr>
          <w:rFonts w:ascii="Trebuchet MS" w:hAnsi="Trebuchet MS"/>
          <w:b/>
          <w:sz w:val="20"/>
          <w:szCs w:val="20"/>
        </w:rPr>
        <w:t xml:space="preserve"> la prezentul ghid.</w:t>
      </w:r>
    </w:p>
    <w:p w14:paraId="47B02BC0" w14:textId="77777777" w:rsidR="00073D0B" w:rsidRPr="00906A2B" w:rsidRDefault="00073D0B" w:rsidP="00C760C2">
      <w:pPr>
        <w:pStyle w:val="Heading1"/>
      </w:pPr>
      <w:bookmarkStart w:id="70" w:name="_Toc488072838"/>
      <w:bookmarkStart w:id="71" w:name="_Toc488072839"/>
      <w:bookmarkStart w:id="72" w:name="_Toc488072840"/>
      <w:bookmarkStart w:id="73" w:name="_Toc488072841"/>
      <w:bookmarkStart w:id="74" w:name="_Toc488072842"/>
      <w:bookmarkStart w:id="75" w:name="_Toc488072843"/>
      <w:bookmarkStart w:id="76" w:name="_Toc488072844"/>
      <w:bookmarkStart w:id="77" w:name="_Toc488072845"/>
      <w:bookmarkStart w:id="78" w:name="_Toc488072846"/>
      <w:bookmarkStart w:id="79" w:name="_Toc488072847"/>
      <w:bookmarkStart w:id="80" w:name="_Toc488072848"/>
      <w:bookmarkStart w:id="81" w:name="_Toc488072849"/>
      <w:bookmarkStart w:id="82" w:name="_Toc488072850"/>
      <w:bookmarkStart w:id="83" w:name="_Toc488072851"/>
      <w:bookmarkStart w:id="84" w:name="_Toc488072852"/>
      <w:bookmarkStart w:id="85" w:name="_Toc488072853"/>
      <w:bookmarkStart w:id="86" w:name="_Toc488072854"/>
      <w:bookmarkStart w:id="87" w:name="_Toc488072855"/>
      <w:bookmarkStart w:id="88" w:name="_Toc488072856"/>
      <w:bookmarkStart w:id="89" w:name="_Toc488072857"/>
      <w:bookmarkStart w:id="90" w:name="_Toc488072858"/>
      <w:bookmarkStart w:id="91" w:name="_Toc488072859"/>
      <w:bookmarkStart w:id="92" w:name="_Toc488072860"/>
      <w:bookmarkStart w:id="93" w:name="_Toc488072861"/>
      <w:bookmarkStart w:id="94" w:name="_Toc488072862"/>
      <w:bookmarkStart w:id="95" w:name="_Toc488072863"/>
      <w:bookmarkStart w:id="96" w:name="_Toc488072864"/>
      <w:bookmarkStart w:id="97" w:name="_Toc488072865"/>
      <w:bookmarkStart w:id="98" w:name="_Toc488072866"/>
      <w:bookmarkStart w:id="99" w:name="_Toc488072867"/>
      <w:bookmarkStart w:id="100" w:name="_Toc488072868"/>
      <w:bookmarkStart w:id="101" w:name="_Toc488072869"/>
      <w:bookmarkStart w:id="102" w:name="_Toc488072870"/>
      <w:bookmarkStart w:id="103" w:name="_Toc488072874"/>
      <w:bookmarkStart w:id="104" w:name="_Toc488072875"/>
      <w:bookmarkStart w:id="105" w:name="_Toc488072876"/>
      <w:bookmarkStart w:id="106" w:name="_Toc488072877"/>
      <w:bookmarkStart w:id="107" w:name="_Toc488072878"/>
      <w:bookmarkStart w:id="108" w:name="_Toc488072879"/>
      <w:bookmarkStart w:id="109" w:name="_Toc488072880"/>
      <w:bookmarkStart w:id="110" w:name="_Toc488072885"/>
      <w:bookmarkStart w:id="111" w:name="_Toc488072886"/>
      <w:bookmarkStart w:id="112" w:name="_Toc488072887"/>
      <w:bookmarkStart w:id="113" w:name="_Toc488072888"/>
      <w:bookmarkStart w:id="114" w:name="_Toc488072889"/>
      <w:bookmarkStart w:id="115" w:name="_Toc488072890"/>
      <w:bookmarkStart w:id="116" w:name="_Toc488072891"/>
      <w:bookmarkStart w:id="117" w:name="_Toc488072892"/>
      <w:bookmarkStart w:id="118" w:name="_Toc488072893"/>
      <w:bookmarkStart w:id="119" w:name="_Toc488072894"/>
      <w:bookmarkStart w:id="120" w:name="_Toc488072900"/>
      <w:bookmarkStart w:id="121" w:name="_Toc468973153"/>
      <w:bookmarkStart w:id="122" w:name="_Toc51666150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906A2B">
        <w:t>6. Modificarea ghidului solicitantului</w:t>
      </w:r>
      <w:bookmarkEnd w:id="121"/>
      <w:bookmarkEnd w:id="122"/>
    </w:p>
    <w:p w14:paraId="4C8B4D33" w14:textId="42532AC6" w:rsidR="00073D0B" w:rsidRPr="00906A2B" w:rsidRDefault="00073D0B">
      <w:pPr>
        <w:tabs>
          <w:tab w:val="left" w:pos="9356"/>
        </w:tabs>
        <w:spacing w:after="0"/>
        <w:jc w:val="both"/>
        <w:rPr>
          <w:rFonts w:ascii="Trebuchet MS" w:hAnsi="Trebuchet MS"/>
          <w:b/>
          <w:i/>
          <w:sz w:val="20"/>
          <w:szCs w:val="20"/>
        </w:rPr>
      </w:pPr>
      <w:r w:rsidRPr="00906A2B">
        <w:rPr>
          <w:rFonts w:ascii="Trebuchet MS" w:hAnsi="Trebuchet MS" w:cs="Arial"/>
          <w:sz w:val="20"/>
          <w:szCs w:val="20"/>
        </w:rPr>
        <w:t>Modificările la prezentul ghid se vor realiza în conformitate cu secțiunea 9 din cadrul</w:t>
      </w:r>
      <w:r w:rsidRPr="00906A2B">
        <w:rPr>
          <w:rFonts w:ascii="Trebuchet MS" w:hAnsi="Trebuchet MS" w:cs="Arial"/>
          <w:b/>
          <w:i/>
          <w:sz w:val="20"/>
          <w:szCs w:val="20"/>
        </w:rPr>
        <w:t xml:space="preserve"> </w:t>
      </w:r>
      <w:r w:rsidRPr="00906A2B">
        <w:rPr>
          <w:rFonts w:ascii="Trebuchet MS" w:hAnsi="Trebuchet MS"/>
          <w:b/>
          <w:i/>
          <w:sz w:val="20"/>
          <w:szCs w:val="20"/>
        </w:rPr>
        <w:t xml:space="preserve">Ghidului solicitantului - Condiții generale de accesare a fondurilor în cadrul POR 2014-2020, cu modificările şi </w:t>
      </w:r>
      <w:r w:rsidR="00F32712">
        <w:rPr>
          <w:rFonts w:ascii="Trebuchet MS" w:hAnsi="Trebuchet MS"/>
          <w:b/>
          <w:i/>
          <w:sz w:val="20"/>
          <w:szCs w:val="20"/>
        </w:rPr>
        <w:t>c</w:t>
      </w:r>
      <w:r w:rsidRPr="00906A2B">
        <w:rPr>
          <w:rFonts w:ascii="Trebuchet MS" w:hAnsi="Trebuchet MS"/>
          <w:b/>
          <w:i/>
          <w:sz w:val="20"/>
          <w:szCs w:val="20"/>
        </w:rPr>
        <w:t>ompletările ulterioare.</w:t>
      </w:r>
    </w:p>
    <w:p w14:paraId="171D8AC7" w14:textId="77777777" w:rsidR="00073D0B" w:rsidRPr="00906A2B" w:rsidRDefault="00073D0B" w:rsidP="00C760C2">
      <w:pPr>
        <w:pStyle w:val="Heading1"/>
      </w:pPr>
      <w:bookmarkStart w:id="123" w:name="_Toc488072902"/>
      <w:bookmarkStart w:id="124" w:name="_Toc488072903"/>
      <w:bookmarkStart w:id="125" w:name="_Toc488072907"/>
      <w:bookmarkStart w:id="126" w:name="_Toc488072908"/>
      <w:bookmarkStart w:id="127" w:name="_Toc488072909"/>
      <w:bookmarkStart w:id="128" w:name="_Toc488072913"/>
      <w:bookmarkStart w:id="129" w:name="_Toc488072914"/>
      <w:bookmarkStart w:id="130" w:name="_Toc488072915"/>
      <w:bookmarkStart w:id="131" w:name="_Toc488072916"/>
      <w:bookmarkStart w:id="132" w:name="_Toc488072917"/>
      <w:bookmarkStart w:id="133" w:name="_Toc488072918"/>
      <w:bookmarkStart w:id="134" w:name="_Toc488072919"/>
      <w:bookmarkStart w:id="135" w:name="_Toc488072920"/>
      <w:bookmarkStart w:id="136" w:name="_Toc488072921"/>
      <w:bookmarkStart w:id="137" w:name="_Toc488072922"/>
      <w:bookmarkStart w:id="138" w:name="_Toc488072923"/>
      <w:bookmarkStart w:id="139" w:name="_Toc488072924"/>
      <w:bookmarkStart w:id="140" w:name="_Toc488072925"/>
      <w:bookmarkStart w:id="141" w:name="_Toc488072926"/>
      <w:bookmarkStart w:id="142" w:name="_Toc488072927"/>
      <w:bookmarkStart w:id="143" w:name="_Toc468973155"/>
      <w:bookmarkStart w:id="144" w:name="_Toc516661510"/>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906A2B">
        <w:t>7. Anexe</w:t>
      </w:r>
      <w:bookmarkEnd w:id="143"/>
      <w:bookmarkEnd w:id="144"/>
    </w:p>
    <w:p w14:paraId="6E483455" w14:textId="77777777" w:rsidR="007B1801" w:rsidRPr="00925395" w:rsidRDefault="007B1801" w:rsidP="007B1801">
      <w:pPr>
        <w:rPr>
          <w:rFonts w:ascii="Trebuchet MS" w:hAnsi="Trebuchet MS"/>
          <w:sz w:val="20"/>
          <w:szCs w:val="20"/>
        </w:rPr>
      </w:pPr>
      <w:r w:rsidRPr="00925395">
        <w:rPr>
          <w:rFonts w:ascii="Trebuchet MS" w:hAnsi="Trebuchet MS"/>
          <w:sz w:val="20"/>
          <w:szCs w:val="20"/>
        </w:rPr>
        <w:t>Prezentul ghid include următoarele anexe, care fac parte integrantă din acesta</w:t>
      </w:r>
      <w:r w:rsidRPr="00925395">
        <w:rPr>
          <w:rFonts w:ascii="Trebuchet MS" w:hAnsi="Trebuchet MS"/>
          <w:sz w:val="20"/>
          <w:szCs w:val="20"/>
          <w:lang w:val="en-US"/>
        </w:rPr>
        <w:t>:</w:t>
      </w:r>
    </w:p>
    <w:p w14:paraId="630C8C2D" w14:textId="788AA255" w:rsidR="007B1801" w:rsidRPr="00925395" w:rsidRDefault="007B1801" w:rsidP="00F925B1">
      <w:pPr>
        <w:pStyle w:val="ListParagraph"/>
        <w:numPr>
          <w:ilvl w:val="0"/>
          <w:numId w:val="44"/>
        </w:numPr>
        <w:spacing w:after="0" w:line="240" w:lineRule="auto"/>
        <w:contextualSpacing/>
        <w:jc w:val="both"/>
        <w:rPr>
          <w:rFonts w:ascii="Trebuchet MS" w:hAnsi="Trebuchet MS"/>
          <w:sz w:val="20"/>
          <w:szCs w:val="20"/>
        </w:rPr>
      </w:pPr>
      <w:r w:rsidRPr="00925395">
        <w:rPr>
          <w:rFonts w:ascii="Trebuchet MS" w:hAnsi="Trebuchet MS"/>
          <w:sz w:val="20"/>
          <w:szCs w:val="20"/>
        </w:rPr>
        <w:t>Anexa 1 - Declaraţia de eligibilitate - este obligatorie respectarea modelului</w:t>
      </w:r>
    </w:p>
    <w:p w14:paraId="736A7861" w14:textId="63432A17" w:rsidR="007B1801" w:rsidRPr="00925395" w:rsidRDefault="007B1801" w:rsidP="00F925B1">
      <w:pPr>
        <w:pStyle w:val="ListParagraph"/>
        <w:numPr>
          <w:ilvl w:val="0"/>
          <w:numId w:val="44"/>
        </w:numPr>
        <w:spacing w:after="0" w:line="240" w:lineRule="auto"/>
        <w:contextualSpacing/>
        <w:jc w:val="both"/>
        <w:rPr>
          <w:rFonts w:ascii="Trebuchet MS" w:hAnsi="Trebuchet MS"/>
          <w:sz w:val="20"/>
          <w:szCs w:val="20"/>
        </w:rPr>
      </w:pPr>
      <w:r w:rsidRPr="00925395">
        <w:rPr>
          <w:rFonts w:ascii="Trebuchet MS" w:hAnsi="Trebuchet MS"/>
          <w:sz w:val="20"/>
          <w:szCs w:val="20"/>
        </w:rPr>
        <w:t xml:space="preserve">Anexa 2 - Declaraţia de angajament (Model B 5.1)- este obligatorie respectarea modelului </w:t>
      </w:r>
    </w:p>
    <w:p w14:paraId="5E0748BD" w14:textId="54D17918" w:rsidR="007B1801" w:rsidRPr="00925395"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 xml:space="preserve">Anexa </w:t>
      </w:r>
      <w:r w:rsidR="000331C4" w:rsidRPr="00925395">
        <w:rPr>
          <w:rFonts w:ascii="Trebuchet MS" w:hAnsi="Trebuchet MS"/>
          <w:sz w:val="20"/>
          <w:szCs w:val="20"/>
        </w:rPr>
        <w:t>3</w:t>
      </w:r>
      <w:r w:rsidRPr="00925395">
        <w:rPr>
          <w:rFonts w:ascii="Trebuchet MS" w:hAnsi="Trebuchet MS"/>
          <w:sz w:val="20"/>
          <w:szCs w:val="20"/>
        </w:rPr>
        <w:t xml:space="preserve"> – Grila de verificare a proiectului</w:t>
      </w:r>
    </w:p>
    <w:p w14:paraId="587E6BCD" w14:textId="692A8FB8" w:rsidR="007B1801" w:rsidRPr="00925395"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 xml:space="preserve">Anexa </w:t>
      </w:r>
      <w:r w:rsidR="000331C4" w:rsidRPr="00925395">
        <w:rPr>
          <w:rFonts w:ascii="Trebuchet MS" w:hAnsi="Trebuchet MS"/>
          <w:sz w:val="20"/>
          <w:szCs w:val="20"/>
        </w:rPr>
        <w:t>4</w:t>
      </w:r>
      <w:r w:rsidRPr="00925395">
        <w:rPr>
          <w:rFonts w:ascii="Trebuchet MS" w:hAnsi="Trebuchet MS"/>
          <w:sz w:val="20"/>
          <w:szCs w:val="20"/>
        </w:rPr>
        <w:t xml:space="preserve"> – Liste de verificare a dosarului achiziţiei </w:t>
      </w:r>
    </w:p>
    <w:p w14:paraId="1872095F" w14:textId="4703C78B" w:rsidR="007B1801" w:rsidRPr="00925395"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Anexa</w:t>
      </w:r>
      <w:r w:rsidR="000331C4" w:rsidRPr="00925395">
        <w:rPr>
          <w:rFonts w:ascii="Trebuchet MS" w:hAnsi="Trebuchet MS"/>
          <w:sz w:val="20"/>
          <w:szCs w:val="20"/>
        </w:rPr>
        <w:t xml:space="preserve"> 5</w:t>
      </w:r>
      <w:r w:rsidRPr="00925395">
        <w:rPr>
          <w:rFonts w:ascii="Trebuchet MS" w:hAnsi="Trebuchet MS"/>
          <w:sz w:val="20"/>
          <w:szCs w:val="20"/>
        </w:rPr>
        <w:t xml:space="preserve"> Calculul finanţării nerambursabile pentru proiectele generatoare de venit – Metoda necesarului de finanţare („funding gap”) - este obligatorie respectarea modelului</w:t>
      </w:r>
    </w:p>
    <w:p w14:paraId="619CA0DA" w14:textId="77777777" w:rsidR="004A0A25" w:rsidRPr="00925395" w:rsidRDefault="004A0A25" w:rsidP="00F85E03">
      <w:pPr>
        <w:rPr>
          <w:rFonts w:ascii="Trebuchet MS" w:hAnsi="Trebuchet MS"/>
          <w:sz w:val="20"/>
          <w:szCs w:val="20"/>
        </w:rPr>
      </w:pPr>
    </w:p>
    <w:p w14:paraId="50D3AE79" w14:textId="77777777" w:rsidR="00073D0B" w:rsidRPr="00906A2B" w:rsidRDefault="00073D0B" w:rsidP="00F85E03">
      <w:pPr>
        <w:jc w:val="both"/>
        <w:rPr>
          <w:rFonts w:ascii="Trebuchet MS" w:hAnsi="Trebuchet MS"/>
          <w:sz w:val="20"/>
          <w:szCs w:val="20"/>
          <w:lang w:val="en-US"/>
        </w:rPr>
      </w:pPr>
    </w:p>
    <w:p w14:paraId="63D94BA5" w14:textId="77777777" w:rsidR="007E34A3" w:rsidRPr="000157FE" w:rsidRDefault="007E34A3" w:rsidP="00F85E03">
      <w:pPr>
        <w:jc w:val="both"/>
        <w:rPr>
          <w:rFonts w:ascii="Trebuchet MS" w:hAnsi="Trebuchet MS"/>
          <w:sz w:val="20"/>
          <w:szCs w:val="20"/>
        </w:rPr>
      </w:pPr>
    </w:p>
    <w:sectPr w:rsidR="007E34A3" w:rsidRPr="000157FE" w:rsidSect="004B5EFC">
      <w:headerReference w:type="default" r:id="rId19"/>
      <w:footerReference w:type="default" r:id="rId20"/>
      <w:pgSz w:w="12240" w:h="15840"/>
      <w:pgMar w:top="1440" w:right="1043" w:bottom="567" w:left="1440" w:header="720" w:footer="720" w:gutter="0"/>
      <w:cols w:space="720"/>
      <w:noEndnote/>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446DC17" w15:done="0"/>
  <w15:commentEx w15:paraId="1238493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46DC17" w16cid:durableId="1ECAB26C"/>
  <w16cid:commentId w16cid:paraId="12384931" w16cid:durableId="1ECA9F7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2959CC" w14:textId="77777777" w:rsidR="00E15BEE" w:rsidRDefault="00E15BEE" w:rsidP="001B4A40">
      <w:pPr>
        <w:spacing w:after="0" w:line="240" w:lineRule="auto"/>
      </w:pPr>
      <w:r>
        <w:separator/>
      </w:r>
    </w:p>
  </w:endnote>
  <w:endnote w:type="continuationSeparator" w:id="0">
    <w:p w14:paraId="26ECCC6A" w14:textId="77777777" w:rsidR="00E15BEE" w:rsidRDefault="00E15BEE" w:rsidP="001B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20002A87" w:usb1="00000000" w:usb2="00000000" w:usb3="00000000" w:csb0="000001F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DejaVuSansMon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EF121" w14:textId="77777777" w:rsidR="008D04D4" w:rsidRDefault="008D04D4">
    <w:pPr>
      <w:pStyle w:val="Footer"/>
      <w:jc w:val="center"/>
    </w:pPr>
    <w:r>
      <w:t xml:space="preserve">Page </w:t>
    </w:r>
    <w:r>
      <w:rPr>
        <w:b/>
        <w:bCs/>
      </w:rPr>
      <w:fldChar w:fldCharType="begin"/>
    </w:r>
    <w:r>
      <w:rPr>
        <w:b/>
        <w:bCs/>
      </w:rPr>
      <w:instrText xml:space="preserve"> PAGE </w:instrText>
    </w:r>
    <w:r>
      <w:rPr>
        <w:b/>
        <w:bCs/>
      </w:rPr>
      <w:fldChar w:fldCharType="separate"/>
    </w:r>
    <w:r w:rsidR="00F82000">
      <w:rPr>
        <w:b/>
        <w:bCs/>
        <w:noProof/>
      </w:rPr>
      <w:t>42</w:t>
    </w:r>
    <w:r>
      <w:rPr>
        <w:b/>
        <w:bCs/>
      </w:rPr>
      <w:fldChar w:fldCharType="end"/>
    </w:r>
    <w:r>
      <w:t xml:space="preserve"> of </w:t>
    </w:r>
    <w:r>
      <w:rPr>
        <w:b/>
        <w:bCs/>
      </w:rPr>
      <w:fldChar w:fldCharType="begin"/>
    </w:r>
    <w:r>
      <w:rPr>
        <w:b/>
        <w:bCs/>
      </w:rPr>
      <w:instrText xml:space="preserve"> NUMPAGES  </w:instrText>
    </w:r>
    <w:r>
      <w:rPr>
        <w:b/>
        <w:bCs/>
      </w:rPr>
      <w:fldChar w:fldCharType="separate"/>
    </w:r>
    <w:r w:rsidR="00F82000">
      <w:rPr>
        <w:b/>
        <w:bCs/>
        <w:noProof/>
      </w:rPr>
      <w:t>42</w:t>
    </w:r>
    <w:r>
      <w:rPr>
        <w:b/>
        <w:bCs/>
      </w:rPr>
      <w:fldChar w:fldCharType="end"/>
    </w:r>
  </w:p>
  <w:p w14:paraId="1995323E" w14:textId="77777777" w:rsidR="008D04D4" w:rsidRDefault="008D04D4">
    <w:pPr>
      <w:pStyle w:val="Footer"/>
      <w:jc w:val="right"/>
    </w:pPr>
  </w:p>
  <w:p w14:paraId="0BB5314B" w14:textId="77777777" w:rsidR="008D04D4" w:rsidRDefault="008D04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0046B5" w14:textId="77777777" w:rsidR="00E15BEE" w:rsidRDefault="00E15BEE" w:rsidP="001B4A40">
      <w:pPr>
        <w:spacing w:after="0" w:line="240" w:lineRule="auto"/>
      </w:pPr>
      <w:r>
        <w:separator/>
      </w:r>
    </w:p>
  </w:footnote>
  <w:footnote w:type="continuationSeparator" w:id="0">
    <w:p w14:paraId="1465E92F" w14:textId="77777777" w:rsidR="00E15BEE" w:rsidRDefault="00E15BEE" w:rsidP="001B4A40">
      <w:pPr>
        <w:spacing w:after="0" w:line="240" w:lineRule="auto"/>
      </w:pPr>
      <w:r>
        <w:continuationSeparator/>
      </w:r>
    </w:p>
  </w:footnote>
  <w:footnote w:id="1">
    <w:p w14:paraId="7FF27F68" w14:textId="59F25724" w:rsidR="008D04D4" w:rsidRPr="00B349FD" w:rsidRDefault="008D04D4">
      <w:pPr>
        <w:pStyle w:val="FootnoteText"/>
        <w:rPr>
          <w:lang w:val="en-US"/>
        </w:rPr>
      </w:pPr>
      <w:r>
        <w:rPr>
          <w:rStyle w:val="FootnoteReference"/>
        </w:rPr>
        <w:footnoteRef/>
      </w:r>
      <w:r>
        <w:t xml:space="preserve"> </w:t>
      </w:r>
      <w:r>
        <w:rPr>
          <w:lang w:val="en-US"/>
        </w:rPr>
        <w:t>Conform modificarii POR in curs de transmitere la CE</w:t>
      </w:r>
    </w:p>
  </w:footnote>
  <w:footnote w:id="2">
    <w:p w14:paraId="7EFA6566" w14:textId="77777777" w:rsidR="008D04D4" w:rsidRPr="00F85E03" w:rsidRDefault="008D04D4" w:rsidP="00601FA3">
      <w:pPr>
        <w:pStyle w:val="FootnoteText"/>
        <w:rPr>
          <w:color w:val="FF0000"/>
        </w:rPr>
      </w:pPr>
      <w:r w:rsidRPr="00F85E03">
        <w:rPr>
          <w:rStyle w:val="FootnoteReference"/>
          <w:color w:val="FF0000"/>
        </w:rPr>
        <w:footnoteRef/>
      </w:r>
      <w:r w:rsidRPr="00F85E03">
        <w:rPr>
          <w:color w:val="FF0000"/>
        </w:rPr>
        <w:t xml:space="preserve"> Eg. </w:t>
      </w:r>
      <w:r w:rsidRPr="00F85E03">
        <w:rPr>
          <w:rFonts w:ascii="Trebuchet MS" w:hAnsi="Trebuchet MS"/>
          <w:b/>
          <w:bCs/>
          <w:color w:val="FF0000"/>
          <w:sz w:val="14"/>
          <w:szCs w:val="14"/>
        </w:rPr>
        <w:t xml:space="preserve">Hotarare nr. 54 din 29 ianuarie 2009 </w:t>
      </w:r>
      <w:r w:rsidRPr="00F85E03">
        <w:rPr>
          <w:rFonts w:ascii="Trebuchet MS" w:hAnsi="Trebuchet MS"/>
          <w:color w:val="FF0000"/>
          <w:sz w:val="14"/>
          <w:szCs w:val="14"/>
          <w:shd w:val="clear" w:color="auto" w:fill="FFFFFF"/>
        </w:rPr>
        <w:t xml:space="preserve">privind condiţiile introducerii pe piaţă a dispozitivelor medicale cu modificările și completările ulterioare, Standardele de calitate </w:t>
      </w:r>
      <w:r w:rsidRPr="00F85E03">
        <w:rPr>
          <w:rFonts w:ascii="Trebuchet MS" w:hAnsi="Trebuchet MS"/>
          <w:b/>
          <w:bCs/>
          <w:color w:val="FF0000"/>
          <w:sz w:val="14"/>
          <w:szCs w:val="14"/>
        </w:rPr>
        <w:t xml:space="preserve">BS EN 285:2015 ; </w:t>
      </w:r>
      <w:r w:rsidRPr="00F85E03">
        <w:rPr>
          <w:rFonts w:ascii="Trebuchet MS" w:hAnsi="Trebuchet MS" w:cs="Arial"/>
          <w:b/>
          <w:bCs/>
          <w:color w:val="FF0000"/>
          <w:kern w:val="36"/>
          <w:sz w:val="14"/>
          <w:szCs w:val="14"/>
        </w:rPr>
        <w:t>BS EN ISO 17665-1:2006 ; Ordinul Ministrului Sănătății nr 1163 din 31 august 2010 pentru aprobarea listei cuprinzând standardele române care adoptă standardele europene armonizate ale căror prevederi se referă la dispozitive medicale</w:t>
      </w:r>
    </w:p>
  </w:footnote>
  <w:footnote w:id="3">
    <w:p w14:paraId="67110365" w14:textId="4E5524A8" w:rsidR="008D04D4" w:rsidRPr="00F85E03" w:rsidRDefault="008D04D4">
      <w:pPr>
        <w:pStyle w:val="Heading3"/>
        <w:rPr>
          <w:lang w:val="en-US"/>
        </w:rPr>
      </w:pPr>
      <w:r w:rsidRPr="00F85E03">
        <w:rPr>
          <w:rStyle w:val="FootnoteReference"/>
          <w:rFonts w:ascii="Trebuchet MS" w:eastAsiaTheme="majorEastAsia" w:hAnsi="Trebuchet MS"/>
          <w:sz w:val="16"/>
          <w:szCs w:val="16"/>
        </w:rPr>
        <w:footnoteRef/>
      </w:r>
      <w:r w:rsidRPr="007863B8">
        <w:t xml:space="preserve"> </w:t>
      </w:r>
      <w:r w:rsidRPr="00C760C2">
        <w:rPr>
          <w:sz w:val="16"/>
          <w:szCs w:val="16"/>
        </w:rPr>
        <w:t>Conform Ordonanței de Urgență nr. 40 din 2015 privind gestionarea financiara a fondurilor europene pentru perioada de programare 2014-2020</w:t>
      </w:r>
    </w:p>
    <w:p w14:paraId="12BC37F3" w14:textId="77777777" w:rsidR="008D04D4" w:rsidRPr="007863B8" w:rsidRDefault="008D04D4">
      <w:pPr>
        <w:pStyle w:val="FootnoteText"/>
      </w:pPr>
    </w:p>
  </w:footnote>
  <w:footnote w:id="4">
    <w:p w14:paraId="59BB1B39" w14:textId="77777777" w:rsidR="008D04D4" w:rsidRPr="00F85E03" w:rsidRDefault="008D04D4">
      <w:pPr>
        <w:pStyle w:val="FootnoteText"/>
        <w:rPr>
          <w:rFonts w:ascii="Trebuchet MS" w:hAnsi="Trebuchet MS"/>
          <w:color w:val="FF0000"/>
          <w:szCs w:val="16"/>
        </w:rPr>
      </w:pPr>
      <w:r w:rsidRPr="00F85E03">
        <w:rPr>
          <w:rStyle w:val="FootnoteReference"/>
          <w:rFonts w:ascii="Trebuchet MS" w:hAnsi="Trebuchet MS"/>
          <w:color w:val="FF0000"/>
          <w:sz w:val="16"/>
          <w:szCs w:val="16"/>
        </w:rPr>
        <w:footnoteRef/>
      </w:r>
      <w:r w:rsidRPr="00F85E03">
        <w:rPr>
          <w:rFonts w:ascii="Trebuchet MS" w:hAnsi="Trebuchet MS"/>
          <w:color w:val="FF0000"/>
          <w:szCs w:val="16"/>
        </w:rPr>
        <w:t xml:space="preserve"> Conform Hotărârii de Guvern nr. 907 din 2016 privind etapele de elaborare şi conţinutul-cadru al documentaţiilor tehnico-economice aferente obiectivelor /proiectelor de investiţii finanţate din fonduri publice</w:t>
      </w:r>
    </w:p>
  </w:footnote>
  <w:footnote w:id="5">
    <w:p w14:paraId="7A105184" w14:textId="77777777" w:rsidR="008D04D4" w:rsidRPr="00F85E03" w:rsidRDefault="008D04D4">
      <w:pPr>
        <w:pStyle w:val="FootnoteText"/>
        <w:rPr>
          <w:rFonts w:ascii="Trebuchet MS" w:hAnsi="Trebuchet MS"/>
          <w:color w:val="FF0000"/>
          <w:szCs w:val="16"/>
        </w:rPr>
      </w:pPr>
      <w:r w:rsidRPr="00F85E03">
        <w:rPr>
          <w:rStyle w:val="FootnoteReference"/>
          <w:rFonts w:ascii="Trebuchet MS" w:hAnsi="Trebuchet MS"/>
          <w:color w:val="FF0000"/>
          <w:sz w:val="16"/>
          <w:szCs w:val="16"/>
        </w:rPr>
        <w:footnoteRef/>
      </w:r>
      <w:r w:rsidRPr="00F85E03">
        <w:rPr>
          <w:rFonts w:ascii="Trebuchet MS" w:hAnsi="Trebuchet MS"/>
          <w:color w:val="FF0000"/>
          <w:szCs w:val="16"/>
        </w:rPr>
        <w:t xml:space="preserve"> Idem 4</w:t>
      </w:r>
    </w:p>
  </w:footnote>
  <w:footnote w:id="6">
    <w:p w14:paraId="5F141FCD" w14:textId="77777777" w:rsidR="008D04D4" w:rsidRPr="00F85E03" w:rsidRDefault="008D04D4">
      <w:pPr>
        <w:pStyle w:val="FootnoteText"/>
        <w:rPr>
          <w:rFonts w:ascii="Trebuchet MS" w:hAnsi="Trebuchet MS"/>
          <w:color w:val="FF0000"/>
          <w:szCs w:val="16"/>
        </w:rPr>
      </w:pPr>
      <w:r w:rsidRPr="00F85E03">
        <w:rPr>
          <w:rStyle w:val="FootnoteReference"/>
          <w:rFonts w:ascii="Trebuchet MS" w:hAnsi="Trebuchet MS"/>
          <w:color w:val="FF0000"/>
          <w:sz w:val="16"/>
          <w:szCs w:val="16"/>
        </w:rPr>
        <w:footnoteRef/>
      </w:r>
      <w:r w:rsidRPr="00F85E03">
        <w:rPr>
          <w:rFonts w:ascii="Trebuchet MS" w:hAnsi="Trebuchet MS"/>
          <w:color w:val="FF0000"/>
          <w:szCs w:val="16"/>
        </w:rPr>
        <w:t xml:space="preserve"> Idem 4</w:t>
      </w:r>
    </w:p>
  </w:footnote>
  <w:footnote w:id="7">
    <w:p w14:paraId="2214D637" w14:textId="77777777" w:rsidR="008D04D4" w:rsidRPr="00F85E03" w:rsidRDefault="008D04D4">
      <w:pPr>
        <w:pStyle w:val="FootnoteText"/>
        <w:rPr>
          <w:rFonts w:ascii="Trebuchet MS" w:hAnsi="Trebuchet MS"/>
          <w:color w:val="FF0000"/>
          <w:szCs w:val="16"/>
        </w:rPr>
      </w:pPr>
      <w:r w:rsidRPr="00F85E03">
        <w:rPr>
          <w:rStyle w:val="FootnoteReference"/>
          <w:rFonts w:ascii="Trebuchet MS" w:hAnsi="Trebuchet MS"/>
          <w:color w:val="FF0000"/>
          <w:sz w:val="16"/>
          <w:szCs w:val="16"/>
        </w:rPr>
        <w:footnoteRef/>
      </w:r>
      <w:r w:rsidRPr="00F85E03">
        <w:rPr>
          <w:rFonts w:ascii="Trebuchet MS" w:hAnsi="Trebuchet MS"/>
          <w:color w:val="FF0000"/>
          <w:szCs w:val="16"/>
        </w:rPr>
        <w:t xml:space="preserve"> Idem 4</w:t>
      </w:r>
    </w:p>
  </w:footnote>
  <w:footnote w:id="8">
    <w:p w14:paraId="146AAE2F" w14:textId="77777777" w:rsidR="008D04D4" w:rsidRDefault="008D04D4" w:rsidP="00073D0B">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9">
    <w:p w14:paraId="00389339" w14:textId="77777777" w:rsidR="00F82000" w:rsidRDefault="00F82000" w:rsidP="00F82000">
      <w:pPr>
        <w:pStyle w:val="FootnoteText"/>
      </w:pPr>
      <w:r>
        <w:rPr>
          <w:rStyle w:val="FootnoteReference"/>
        </w:rPr>
        <w:footnoteRef/>
      </w:r>
      <w:r>
        <w:t xml:space="preserve"> </w:t>
      </w:r>
      <w:r>
        <w:t>Conform modificării de POR în curs de transmitere la CE</w:t>
      </w:r>
    </w:p>
  </w:footnote>
  <w:footnote w:id="10">
    <w:p w14:paraId="5BA90F5F" w14:textId="77777777" w:rsidR="008D04D4" w:rsidRDefault="008D04D4" w:rsidP="00073D0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11">
    <w:p w14:paraId="7FBFA898" w14:textId="77777777" w:rsidR="008D04D4" w:rsidRDefault="008D04D4" w:rsidP="00073D0B">
      <w:pPr>
        <w:pStyle w:val="Default"/>
        <w:jc w:val="both"/>
      </w:pPr>
      <w:r>
        <w:rPr>
          <w:rStyle w:val="FootnoteReference"/>
          <w:rFonts w:eastAsiaTheme="majorEastAsia"/>
        </w:rPr>
        <w:footnoteRef/>
      </w:r>
      <w:r>
        <w:t xml:space="preserve"> </w:t>
      </w:r>
      <w:r w:rsidRPr="00220D5E">
        <w:t xml:space="preserve"> </w:t>
      </w:r>
      <w:r w:rsidRPr="003F50C8">
        <w:rPr>
          <w:rFonts w:ascii="Trebuchet MS" w:hAnsi="Trebuchet MS"/>
          <w:bCs/>
          <w:sz w:val="14"/>
          <w:szCs w:val="14"/>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12">
    <w:p w14:paraId="76B3BD6F" w14:textId="77777777" w:rsidR="008D04D4" w:rsidRPr="00AD25FA" w:rsidRDefault="008D04D4" w:rsidP="00073D0B">
      <w:pPr>
        <w:pStyle w:val="FootnoteText"/>
        <w:jc w:val="both"/>
        <w:rPr>
          <w:rFonts w:ascii="Trebuchet MS" w:hAnsi="Trebuchet MS"/>
          <w:sz w:val="14"/>
          <w:szCs w:val="14"/>
        </w:rPr>
      </w:pPr>
      <w:r w:rsidRPr="00AD25FA">
        <w:rPr>
          <w:rStyle w:val="FootnoteReference"/>
          <w:rFonts w:ascii="Trebuchet MS" w:eastAsiaTheme="majorEastAsia" w:hAnsi="Trebuchet MS"/>
          <w:sz w:val="14"/>
          <w:szCs w:val="14"/>
        </w:rPr>
        <w:footnoteRef/>
      </w:r>
      <w:r w:rsidRPr="00AD25FA">
        <w:rPr>
          <w:rFonts w:ascii="Trebuchet MS" w:hAnsi="Trebuchet MS"/>
          <w:sz w:val="14"/>
          <w:szCs w:val="14"/>
        </w:rPr>
        <w:t xml:space="preserve"> http://ec.europa.eu/regional_policy/en/information/publications/guides/2014/guide-to-cost-benefit-analysis-of-investment-projects-for-cohesion-policy-2014-2020</w:t>
      </w:r>
    </w:p>
  </w:footnote>
  <w:footnote w:id="13">
    <w:p w14:paraId="68775304" w14:textId="77777777" w:rsidR="008D04D4" w:rsidRDefault="008D04D4" w:rsidP="00073D0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14">
    <w:p w14:paraId="44B8BEDB" w14:textId="77777777" w:rsidR="008D04D4" w:rsidRDefault="008D04D4" w:rsidP="00073D0B">
      <w:pPr>
        <w:pStyle w:val="FootnoteText"/>
        <w:jc w:val="both"/>
      </w:pPr>
      <w:r>
        <w:rPr>
          <w:rStyle w:val="FootnoteReference"/>
          <w:rFonts w:eastAsiaTheme="majorEastAsia"/>
        </w:rPr>
        <w:footnoteRef/>
      </w:r>
      <w:r>
        <w:t xml:space="preserve"> </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 w:id="15">
    <w:p w14:paraId="7E7EC1CE" w14:textId="77777777" w:rsidR="008D04D4" w:rsidRDefault="008D04D4" w:rsidP="00073D0B">
      <w:pPr>
        <w:pStyle w:val="FootnoteText"/>
        <w:jc w:val="both"/>
      </w:pPr>
      <w:r w:rsidRPr="00CC2473">
        <w:rPr>
          <w:rStyle w:val="FootnoteReference"/>
          <w:rFonts w:eastAsiaTheme="majorEastAsia"/>
        </w:rPr>
        <w:footnoteRef/>
      </w:r>
      <w:r>
        <w:rPr>
          <w:color w:val="000000"/>
        </w:rPr>
        <w:t>Idem 7</w:t>
      </w:r>
    </w:p>
  </w:footnote>
  <w:footnote w:id="16">
    <w:p w14:paraId="789FE5C4" w14:textId="77805688" w:rsidR="00516A28" w:rsidRPr="00516A28" w:rsidRDefault="00516A28">
      <w:pPr>
        <w:pStyle w:val="FootnoteText"/>
        <w:rPr>
          <w:lang w:val="en-US"/>
        </w:rPr>
      </w:pPr>
      <w:r>
        <w:rPr>
          <w:rStyle w:val="FootnoteReference"/>
        </w:rPr>
        <w:footnoteRef/>
      </w:r>
      <w:r>
        <w:t xml:space="preserve"> </w:t>
      </w:r>
      <w:r w:rsidRPr="00516A28">
        <w:rPr>
          <w:rFonts w:ascii="Trebuchet MS" w:hAnsi="Trebuchet MS" w:cs="Calibri"/>
          <w:b/>
          <w:szCs w:val="16"/>
        </w:rPr>
        <w:t>Drepturile asupra imobilului la data depunerii cererii de finanțare și pe o perioadă de minim  5 ani de la data plății finale.</w:t>
      </w:r>
    </w:p>
  </w:footnote>
  <w:footnote w:id="17">
    <w:p w14:paraId="214E0036" w14:textId="77777777" w:rsidR="008D04D4" w:rsidRDefault="008D04D4" w:rsidP="00134079">
      <w:pPr>
        <w:pStyle w:val="FootnoteText"/>
        <w:rPr>
          <w:ins w:id="48" w:author="Ana Maria Doru" w:date="2018-06-12T19:47:00Z"/>
        </w:rPr>
      </w:pPr>
      <w:r>
        <w:rPr>
          <w:rStyle w:val="FootnoteReference"/>
          <w:rFonts w:eastAsiaTheme="majorEastAsia"/>
        </w:rPr>
        <w:footnoteRef/>
      </w:r>
      <w:r>
        <w:t xml:space="preserve"> </w:t>
      </w:r>
      <w:r>
        <w:rPr>
          <w:rFonts w:cs="Calibri"/>
        </w:rPr>
        <w:t>Ȋ</w:t>
      </w:r>
      <w:r>
        <w:t>n conformitate cu prevederile Codului Civil şi a Legii nr.213/1998</w:t>
      </w:r>
    </w:p>
  </w:footnote>
  <w:footnote w:id="18">
    <w:p w14:paraId="5FDDEB67" w14:textId="77777777" w:rsidR="008D04D4" w:rsidRPr="00653253" w:rsidRDefault="008D04D4" w:rsidP="00073D0B">
      <w:pPr>
        <w:pStyle w:val="FootnoteText"/>
        <w:rPr>
          <w:rFonts w:ascii="Trebuchet MS" w:hAnsi="Trebuchet MS"/>
          <w:szCs w:val="16"/>
        </w:rPr>
      </w:pPr>
      <w:r>
        <w:rPr>
          <w:rStyle w:val="FootnoteReference"/>
        </w:rPr>
        <w:footnoteRef/>
      </w:r>
      <w:r>
        <w:t xml:space="preserve"> </w:t>
      </w:r>
      <w:r w:rsidRPr="00653253">
        <w:rPr>
          <w:rStyle w:val="Emphasis"/>
          <w:rFonts w:ascii="Trebuchet MS" w:hAnsi="Trebuchet MS"/>
          <w:i w:val="0"/>
          <w:color w:val="515151"/>
          <w:szCs w:val="16"/>
          <w:shd w:val="clear" w:color="auto" w:fill="FFFFFF"/>
        </w:rPr>
        <w:t>Legea nr. 50/1991 privind autorizarea executării lucrărilor de construcții</w:t>
      </w:r>
    </w:p>
  </w:footnote>
  <w:footnote w:id="19">
    <w:p w14:paraId="5F9CBA17" w14:textId="77777777" w:rsidR="008D04D4" w:rsidRDefault="008D04D4" w:rsidP="00073D0B">
      <w:pPr>
        <w:pStyle w:val="FootnoteText"/>
        <w:jc w:val="both"/>
      </w:pPr>
      <w:r>
        <w:rPr>
          <w:rStyle w:val="FootnoteReference"/>
        </w:rPr>
        <w:footnoteRef/>
      </w:r>
      <w:r>
        <w:t xml:space="preserve"> </w:t>
      </w:r>
      <w:bookmarkStart w:id="51" w:name="_Hlk494717989"/>
      <w:r>
        <w:t xml:space="preserve">A se vedea </w:t>
      </w:r>
      <w:r>
        <w:rPr>
          <w:rFonts w:ascii="Trebuchet MS" w:hAnsi="Trebuchet MS"/>
          <w:b/>
          <w:bCs/>
          <w:color w:val="222222"/>
          <w:sz w:val="14"/>
          <w:szCs w:val="14"/>
        </w:rPr>
        <w:t xml:space="preserve">Ordinul Ministrului Sănătății nr. 153 din 26 februarie 2003  </w:t>
      </w:r>
      <w:bookmarkEnd w:id="51"/>
      <w:r>
        <w:t>pentru aprobarea Normelor metodologice privind înfiinţarea, organizarea şi funcţionarea cabinetelor medicale, Anexa 2</w:t>
      </w:r>
      <w:r>
        <w:rPr>
          <w:rFonts w:ascii="Trebuchet MS" w:hAnsi="Trebuchet MS"/>
          <w:b/>
          <w:bCs/>
          <w:color w:val="222222"/>
          <w:sz w:val="14"/>
          <w:szCs w:val="14"/>
        </w:rPr>
        <w:t xml:space="preserve"> .</w:t>
      </w:r>
    </w:p>
  </w:footnote>
  <w:footnote w:id="20">
    <w:p w14:paraId="1A9BDEDF" w14:textId="77777777" w:rsidR="008D04D4" w:rsidRDefault="008D04D4" w:rsidP="00073D0B">
      <w:pPr>
        <w:pStyle w:val="FootnoteText"/>
      </w:pPr>
      <w:r>
        <w:rPr>
          <w:rStyle w:val="FootnoteReference"/>
          <w:rFonts w:eastAsiaTheme="majorEastAsia"/>
        </w:rPr>
        <w:footnoteRef/>
      </w:r>
      <w:r>
        <w:t xml:space="preserve"> Instrucțiunea AMPOR nr. 34/04.04.2017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0BBB9" w14:textId="77777777" w:rsidR="008D04D4" w:rsidRPr="007C357E" w:rsidRDefault="008D04D4" w:rsidP="005D2995">
    <w:pPr>
      <w:rPr>
        <w:b/>
        <w:sz w:val="18"/>
      </w:rPr>
    </w:pPr>
    <w:r>
      <w:rPr>
        <w:noProof/>
        <w:lang w:eastAsia="ro-RO"/>
      </w:rPr>
      <w:drawing>
        <wp:anchor distT="0" distB="0" distL="114300" distR="114300" simplePos="0" relativeHeight="251660288" behindDoc="1" locked="0" layoutInCell="1" allowOverlap="1" wp14:anchorId="28EDDCBF" wp14:editId="483A4874">
          <wp:simplePos x="0" y="0"/>
          <wp:positionH relativeFrom="column">
            <wp:posOffset>-396515</wp:posOffset>
          </wp:positionH>
          <wp:positionV relativeFrom="paragraph">
            <wp:posOffset>137652</wp:posOffset>
          </wp:positionV>
          <wp:extent cx="2895706" cy="733246"/>
          <wp:effectExtent l="0" t="0" r="0" b="0"/>
          <wp:wrapNone/>
          <wp:docPr id="2" name="Picture 2" descr="cid:image001.png@01D39E9E.9287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9E9E.928705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706" cy="73324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o-RO"/>
      </w:rPr>
      <w:t xml:space="preserve"> </w:t>
    </w:r>
  </w:p>
  <w:tbl>
    <w:tblPr>
      <w:tblW w:w="5219" w:type="dxa"/>
      <w:tblInd w:w="5353" w:type="dxa"/>
      <w:tblLook w:val="04A0" w:firstRow="1" w:lastRow="0" w:firstColumn="1" w:lastColumn="0" w:noHBand="0" w:noVBand="1"/>
    </w:tblPr>
    <w:tblGrid>
      <w:gridCol w:w="5219"/>
    </w:tblGrid>
    <w:tr w:rsidR="008D04D4" w:rsidRPr="009A412A" w14:paraId="6924B7E9" w14:textId="77777777" w:rsidTr="00B349FD">
      <w:trPr>
        <w:trHeight w:val="66"/>
      </w:trPr>
      <w:tc>
        <w:tcPr>
          <w:tcW w:w="5219" w:type="dxa"/>
        </w:tcPr>
        <w:p w14:paraId="22BE7D8D" w14:textId="77777777" w:rsidR="008D04D4" w:rsidRPr="0091515B" w:rsidRDefault="008D04D4" w:rsidP="00B349FD">
          <w:pPr>
            <w:tabs>
              <w:tab w:val="center" w:pos="4536"/>
              <w:tab w:val="right" w:pos="9072"/>
            </w:tabs>
            <w:spacing w:after="0"/>
            <w:rPr>
              <w:b/>
              <w:color w:val="7030A0"/>
              <w:sz w:val="18"/>
            </w:rPr>
          </w:pPr>
          <w:r w:rsidRPr="0091515B">
            <w:rPr>
              <w:b/>
              <w:color w:val="7030A0"/>
              <w:sz w:val="18"/>
            </w:rPr>
            <w:t>Programul Operațional Regional 2014-2020</w:t>
          </w:r>
        </w:p>
        <w:p w14:paraId="00E35FCC" w14:textId="77777777" w:rsidR="008D04D4" w:rsidRDefault="008D04D4" w:rsidP="00B349FD">
          <w:pPr>
            <w:tabs>
              <w:tab w:val="center" w:pos="4536"/>
              <w:tab w:val="right" w:pos="9072"/>
            </w:tabs>
            <w:spacing w:after="0"/>
            <w:rPr>
              <w:b/>
              <w:color w:val="7030A0"/>
              <w:sz w:val="18"/>
            </w:rPr>
          </w:pPr>
          <w:r>
            <w:rPr>
              <w:b/>
              <w:color w:val="7030A0"/>
              <w:sz w:val="18"/>
            </w:rPr>
            <w:t>Proiecte nefinalizate</w:t>
          </w:r>
        </w:p>
        <w:p w14:paraId="2DDEB2DB" w14:textId="77777777" w:rsidR="008D04D4" w:rsidRDefault="008D04D4" w:rsidP="00B349FD">
          <w:pPr>
            <w:tabs>
              <w:tab w:val="center" w:pos="4536"/>
              <w:tab w:val="right" w:pos="9072"/>
            </w:tabs>
            <w:spacing w:after="0"/>
            <w:rPr>
              <w:b/>
              <w:color w:val="7030A0"/>
              <w:sz w:val="18"/>
            </w:rPr>
          </w:pPr>
          <w:r>
            <w:rPr>
              <w:b/>
              <w:color w:val="7030A0"/>
              <w:sz w:val="18"/>
            </w:rPr>
            <w:t>Ambulatorii și Unități de primiri urgențe</w:t>
          </w:r>
        </w:p>
        <w:p w14:paraId="7DFCDFDA" w14:textId="7E4F2AAF" w:rsidR="008D04D4" w:rsidRPr="00B349FD" w:rsidRDefault="008D04D4" w:rsidP="00B349FD">
          <w:pPr>
            <w:tabs>
              <w:tab w:val="center" w:pos="4536"/>
              <w:tab w:val="right" w:pos="9072"/>
            </w:tabs>
            <w:spacing w:after="0"/>
            <w:rPr>
              <w:b/>
              <w:color w:val="7030A0"/>
              <w:sz w:val="18"/>
            </w:rPr>
          </w:pPr>
          <w:r>
            <w:rPr>
              <w:b/>
              <w:color w:val="7030A0"/>
              <w:sz w:val="18"/>
            </w:rPr>
            <w:t>Draft Iunie 2018</w:t>
          </w:r>
          <w:r w:rsidRPr="00883781">
            <w:rPr>
              <w:b/>
              <w:color w:val="7030A0"/>
              <w:sz w:val="18"/>
            </w:rPr>
            <w:fldChar w:fldCharType="begin"/>
          </w:r>
          <w:r w:rsidRPr="00883781">
            <w:rPr>
              <w:b/>
              <w:color w:val="7030A0"/>
              <w:sz w:val="18"/>
            </w:rPr>
            <w:instrText xml:space="preserve"> SUBJECT   \* MERGEFORMAT </w:instrText>
          </w:r>
          <w:r w:rsidRPr="00883781">
            <w:rPr>
              <w:b/>
              <w:color w:val="7030A0"/>
              <w:sz w:val="18"/>
            </w:rPr>
            <w:fldChar w:fldCharType="end"/>
          </w:r>
        </w:p>
      </w:tc>
    </w:tr>
  </w:tbl>
  <w:p w14:paraId="3E257183" w14:textId="77777777" w:rsidR="008D04D4" w:rsidRDefault="008D04D4" w:rsidP="00B349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64D"/>
    <w:multiLevelType w:val="hybridMultilevel"/>
    <w:tmpl w:val="075CC70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nsid w:val="04C53B6D"/>
    <w:multiLevelType w:val="hybridMultilevel"/>
    <w:tmpl w:val="CDEEB622"/>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
    <w:nsid w:val="0C98624E"/>
    <w:multiLevelType w:val="hybridMultilevel"/>
    <w:tmpl w:val="0C9AC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AA616F"/>
    <w:multiLevelType w:val="hybridMultilevel"/>
    <w:tmpl w:val="6114D3A0"/>
    <w:lvl w:ilvl="0" w:tplc="0409000B">
      <w:start w:val="1"/>
      <w:numFmt w:val="bullet"/>
      <w:lvlText w:val=""/>
      <w:lvlJc w:val="left"/>
      <w:pPr>
        <w:ind w:left="2070" w:hanging="360"/>
      </w:pPr>
      <w:rPr>
        <w:rFonts w:ascii="Wingdings" w:hAnsi="Wingdings" w:hint="default"/>
      </w:rPr>
    </w:lvl>
    <w:lvl w:ilvl="1" w:tplc="04090001">
      <w:start w:val="1"/>
      <w:numFmt w:val="bullet"/>
      <w:lvlText w:val=""/>
      <w:lvlJc w:val="left"/>
      <w:pPr>
        <w:ind w:left="2250" w:hanging="360"/>
      </w:pPr>
      <w:rPr>
        <w:rFonts w:ascii="Symbol" w:hAnsi="Symbol"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6">
    <w:nsid w:val="14133F40"/>
    <w:multiLevelType w:val="hybridMultilevel"/>
    <w:tmpl w:val="744861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481B8E"/>
    <w:multiLevelType w:val="hybridMultilevel"/>
    <w:tmpl w:val="B0145CDE"/>
    <w:lvl w:ilvl="0" w:tplc="0409000B">
      <w:start w:val="1"/>
      <w:numFmt w:val="bullet"/>
      <w:lvlText w:val=""/>
      <w:lvlJc w:val="left"/>
      <w:pPr>
        <w:ind w:left="1620" w:hanging="360"/>
      </w:pPr>
      <w:rPr>
        <w:rFonts w:ascii="Wingdings" w:hAnsi="Wingdings"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8">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nsid w:val="23F36B29"/>
    <w:multiLevelType w:val="hybridMultilevel"/>
    <w:tmpl w:val="407435E8"/>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3">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E30D9C"/>
    <w:multiLevelType w:val="hybridMultilevel"/>
    <w:tmpl w:val="25F44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5244CB"/>
    <w:multiLevelType w:val="multilevel"/>
    <w:tmpl w:val="B12EDCBC"/>
    <w:lvl w:ilvl="0">
      <w:start w:val="1"/>
      <w:numFmt w:val="decimal"/>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32605369"/>
    <w:multiLevelType w:val="hybridMultilevel"/>
    <w:tmpl w:val="0B5E7E1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6A16D55"/>
    <w:multiLevelType w:val="hybridMultilevel"/>
    <w:tmpl w:val="63F652C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tentative="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19">
    <w:nsid w:val="3B2E13F6"/>
    <w:multiLevelType w:val="hybridMultilevel"/>
    <w:tmpl w:val="29EE1C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2">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00433F"/>
    <w:multiLevelType w:val="hybridMultilevel"/>
    <w:tmpl w:val="3A9E4C30"/>
    <w:lvl w:ilvl="0" w:tplc="4F54CD64">
      <w:start w:val="1"/>
      <w:numFmt w:val="decimal"/>
      <w:pStyle w:val="TOC6"/>
      <w:lvlText w:val="%1."/>
      <w:lvlJc w:val="left"/>
      <w:pPr>
        <w:ind w:left="360" w:hanging="360"/>
      </w:pPr>
      <w:rPr>
        <w:rFonts w:ascii="Calibri" w:eastAsia="Times New Roman" w:hAnsi="Calibri" w:cs="Times New Roman"/>
        <w:color w:val="7030A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EE626C"/>
    <w:multiLevelType w:val="hybridMultilevel"/>
    <w:tmpl w:val="31E8D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F511B40"/>
    <w:multiLevelType w:val="hybridMultilevel"/>
    <w:tmpl w:val="C20AB4A2"/>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31">
    <w:nsid w:val="503076DF"/>
    <w:multiLevelType w:val="hybridMultilevel"/>
    <w:tmpl w:val="2EFE39DA"/>
    <w:lvl w:ilvl="0" w:tplc="04180001">
      <w:start w:val="1"/>
      <w:numFmt w:val="bullet"/>
      <w:lvlText w:val=""/>
      <w:lvlJc w:val="left"/>
      <w:pPr>
        <w:ind w:left="1620" w:hanging="360"/>
      </w:pPr>
      <w:rPr>
        <w:rFonts w:ascii="Symbol" w:hAnsi="Symbol" w:hint="default"/>
      </w:rPr>
    </w:lvl>
    <w:lvl w:ilvl="1" w:tplc="04180003" w:tentative="1">
      <w:start w:val="1"/>
      <w:numFmt w:val="bullet"/>
      <w:lvlText w:val="o"/>
      <w:lvlJc w:val="left"/>
      <w:pPr>
        <w:ind w:left="2340" w:hanging="360"/>
      </w:pPr>
      <w:rPr>
        <w:rFonts w:ascii="Courier New" w:hAnsi="Courier New" w:hint="default"/>
      </w:rPr>
    </w:lvl>
    <w:lvl w:ilvl="2" w:tplc="04180005" w:tentative="1">
      <w:start w:val="1"/>
      <w:numFmt w:val="bullet"/>
      <w:lvlText w:val=""/>
      <w:lvlJc w:val="left"/>
      <w:pPr>
        <w:ind w:left="3060" w:hanging="360"/>
      </w:pPr>
      <w:rPr>
        <w:rFonts w:ascii="Wingdings" w:hAnsi="Wingdings" w:hint="default"/>
      </w:rPr>
    </w:lvl>
    <w:lvl w:ilvl="3" w:tplc="04180001" w:tentative="1">
      <w:start w:val="1"/>
      <w:numFmt w:val="bullet"/>
      <w:lvlText w:val=""/>
      <w:lvlJc w:val="left"/>
      <w:pPr>
        <w:ind w:left="3780" w:hanging="360"/>
      </w:pPr>
      <w:rPr>
        <w:rFonts w:ascii="Symbol" w:hAnsi="Symbol" w:hint="default"/>
      </w:rPr>
    </w:lvl>
    <w:lvl w:ilvl="4" w:tplc="04180003" w:tentative="1">
      <w:start w:val="1"/>
      <w:numFmt w:val="bullet"/>
      <w:lvlText w:val="o"/>
      <w:lvlJc w:val="left"/>
      <w:pPr>
        <w:ind w:left="4500" w:hanging="360"/>
      </w:pPr>
      <w:rPr>
        <w:rFonts w:ascii="Courier New" w:hAnsi="Courier New" w:hint="default"/>
      </w:rPr>
    </w:lvl>
    <w:lvl w:ilvl="5" w:tplc="04180005" w:tentative="1">
      <w:start w:val="1"/>
      <w:numFmt w:val="bullet"/>
      <w:lvlText w:val=""/>
      <w:lvlJc w:val="left"/>
      <w:pPr>
        <w:ind w:left="5220" w:hanging="360"/>
      </w:pPr>
      <w:rPr>
        <w:rFonts w:ascii="Wingdings" w:hAnsi="Wingdings" w:hint="default"/>
      </w:rPr>
    </w:lvl>
    <w:lvl w:ilvl="6" w:tplc="04180001" w:tentative="1">
      <w:start w:val="1"/>
      <w:numFmt w:val="bullet"/>
      <w:lvlText w:val=""/>
      <w:lvlJc w:val="left"/>
      <w:pPr>
        <w:ind w:left="5940" w:hanging="360"/>
      </w:pPr>
      <w:rPr>
        <w:rFonts w:ascii="Symbol" w:hAnsi="Symbol" w:hint="default"/>
      </w:rPr>
    </w:lvl>
    <w:lvl w:ilvl="7" w:tplc="04180003" w:tentative="1">
      <w:start w:val="1"/>
      <w:numFmt w:val="bullet"/>
      <w:lvlText w:val="o"/>
      <w:lvlJc w:val="left"/>
      <w:pPr>
        <w:ind w:left="6660" w:hanging="360"/>
      </w:pPr>
      <w:rPr>
        <w:rFonts w:ascii="Courier New" w:hAnsi="Courier New" w:hint="default"/>
      </w:rPr>
    </w:lvl>
    <w:lvl w:ilvl="8" w:tplc="04180005" w:tentative="1">
      <w:start w:val="1"/>
      <w:numFmt w:val="bullet"/>
      <w:lvlText w:val=""/>
      <w:lvlJc w:val="left"/>
      <w:pPr>
        <w:ind w:left="7380" w:hanging="360"/>
      </w:pPr>
      <w:rPr>
        <w:rFonts w:ascii="Wingdings" w:hAnsi="Wingdings" w:hint="default"/>
      </w:rPr>
    </w:lvl>
  </w:abstractNum>
  <w:abstractNum w:abstractNumId="32">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3">
    <w:nsid w:val="57DA7D4A"/>
    <w:multiLevelType w:val="hybridMultilevel"/>
    <w:tmpl w:val="39EA17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58061F56"/>
    <w:multiLevelType w:val="multilevel"/>
    <w:tmpl w:val="A99C7A6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36">
    <w:nsid w:val="6A796BF7"/>
    <w:multiLevelType w:val="hybridMultilevel"/>
    <w:tmpl w:val="53D0B5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8">
    <w:nsid w:val="703D2A8C"/>
    <w:multiLevelType w:val="multilevel"/>
    <w:tmpl w:val="E69CB57C"/>
    <w:lvl w:ilvl="0">
      <w:start w:val="3"/>
      <w:numFmt w:val="decimal"/>
      <w:lvlText w:val="%1"/>
      <w:lvlJc w:val="left"/>
      <w:pPr>
        <w:ind w:left="360" w:hanging="360"/>
      </w:pPr>
      <w:rPr>
        <w:rFonts w:hint="default"/>
      </w:rPr>
    </w:lvl>
    <w:lvl w:ilvl="1">
      <w:start w:val="2"/>
      <w:numFmt w:val="decimal"/>
      <w:lvlText w:val="%1.%2"/>
      <w:lvlJc w:val="left"/>
      <w:pPr>
        <w:ind w:left="1948" w:hanging="360"/>
      </w:pPr>
      <w:rPr>
        <w:rFonts w:hint="default"/>
      </w:rPr>
    </w:lvl>
    <w:lvl w:ilvl="2">
      <w:start w:val="1"/>
      <w:numFmt w:val="upperLetter"/>
      <w:lvlText w:val="%1.%2.%3"/>
      <w:lvlJc w:val="left"/>
      <w:pPr>
        <w:ind w:left="3896" w:hanging="720"/>
      </w:pPr>
      <w:rPr>
        <w:rFonts w:hint="default"/>
      </w:rPr>
    </w:lvl>
    <w:lvl w:ilvl="3">
      <w:start w:val="1"/>
      <w:numFmt w:val="decimal"/>
      <w:lvlText w:val="%1.%2.%3.%4"/>
      <w:lvlJc w:val="left"/>
      <w:pPr>
        <w:ind w:left="5484" w:hanging="720"/>
      </w:pPr>
      <w:rPr>
        <w:rFonts w:hint="default"/>
      </w:rPr>
    </w:lvl>
    <w:lvl w:ilvl="4">
      <w:start w:val="1"/>
      <w:numFmt w:val="decimal"/>
      <w:lvlText w:val="%1.%2.%3.%4.%5"/>
      <w:lvlJc w:val="left"/>
      <w:pPr>
        <w:ind w:left="7432" w:hanging="1080"/>
      </w:pPr>
      <w:rPr>
        <w:rFonts w:hint="default"/>
      </w:rPr>
    </w:lvl>
    <w:lvl w:ilvl="5">
      <w:start w:val="1"/>
      <w:numFmt w:val="decimal"/>
      <w:lvlText w:val="%1.%2.%3.%4.%5.%6"/>
      <w:lvlJc w:val="left"/>
      <w:pPr>
        <w:ind w:left="9020" w:hanging="1080"/>
      </w:pPr>
      <w:rPr>
        <w:rFonts w:hint="default"/>
      </w:rPr>
    </w:lvl>
    <w:lvl w:ilvl="6">
      <w:start w:val="1"/>
      <w:numFmt w:val="decimal"/>
      <w:lvlText w:val="%1.%2.%3.%4.%5.%6.%7"/>
      <w:lvlJc w:val="left"/>
      <w:pPr>
        <w:ind w:left="10968" w:hanging="1440"/>
      </w:pPr>
      <w:rPr>
        <w:rFonts w:hint="default"/>
      </w:rPr>
    </w:lvl>
    <w:lvl w:ilvl="7">
      <w:start w:val="1"/>
      <w:numFmt w:val="decimal"/>
      <w:lvlText w:val="%1.%2.%3.%4.%5.%6.%7.%8"/>
      <w:lvlJc w:val="left"/>
      <w:pPr>
        <w:ind w:left="12916" w:hanging="1800"/>
      </w:pPr>
      <w:rPr>
        <w:rFonts w:hint="default"/>
      </w:rPr>
    </w:lvl>
    <w:lvl w:ilvl="8">
      <w:start w:val="1"/>
      <w:numFmt w:val="decimal"/>
      <w:lvlText w:val="%1.%2.%3.%4.%5.%6.%7.%8.%9"/>
      <w:lvlJc w:val="left"/>
      <w:pPr>
        <w:ind w:left="14504" w:hanging="1800"/>
      </w:pPr>
      <w:rPr>
        <w:rFonts w:hint="default"/>
      </w:rPr>
    </w:lvl>
  </w:abstractNum>
  <w:abstractNum w:abstractNumId="39">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06C1CC3"/>
    <w:multiLevelType w:val="hybridMultilevel"/>
    <w:tmpl w:val="0B9488B6"/>
    <w:lvl w:ilvl="0" w:tplc="37FE6844">
      <w:start w:val="1"/>
      <w:numFmt w:val="decimal"/>
      <w:lvlText w:val="%1."/>
      <w:lvlJc w:val="left"/>
      <w:pPr>
        <w:ind w:left="360" w:hanging="360"/>
      </w:pPr>
      <w:rPr>
        <w:rFonts w:ascii="Calibri" w:eastAsia="Times New Roman" w:hAnsi="Calibri" w:cs="Times New Roman"/>
        <w:color w:val="7030A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73780DF5"/>
    <w:multiLevelType w:val="hybridMultilevel"/>
    <w:tmpl w:val="2BB88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AB00AEC"/>
    <w:multiLevelType w:val="hybridMultilevel"/>
    <w:tmpl w:val="6AA81FAE"/>
    <w:lvl w:ilvl="0" w:tplc="04180001">
      <w:start w:val="1"/>
      <w:numFmt w:val="bullet"/>
      <w:lvlText w:val=""/>
      <w:lvlJc w:val="left"/>
      <w:pPr>
        <w:ind w:left="1620" w:hanging="360"/>
      </w:pPr>
      <w:rPr>
        <w:rFonts w:ascii="Symbol" w:hAnsi="Symbol"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43">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2"/>
  </w:num>
  <w:num w:numId="3">
    <w:abstractNumId w:val="26"/>
  </w:num>
  <w:num w:numId="4">
    <w:abstractNumId w:val="8"/>
  </w:num>
  <w:num w:numId="5">
    <w:abstractNumId w:val="22"/>
  </w:num>
  <w:num w:numId="6">
    <w:abstractNumId w:val="5"/>
  </w:num>
  <w:num w:numId="7">
    <w:abstractNumId w:val="31"/>
  </w:num>
  <w:num w:numId="8">
    <w:abstractNumId w:val="42"/>
  </w:num>
  <w:num w:numId="9">
    <w:abstractNumId w:val="7"/>
  </w:num>
  <w:num w:numId="10">
    <w:abstractNumId w:val="27"/>
  </w:num>
  <w:num w:numId="11">
    <w:abstractNumId w:val="36"/>
  </w:num>
  <w:num w:numId="12">
    <w:abstractNumId w:val="6"/>
  </w:num>
  <w:num w:numId="13">
    <w:abstractNumId w:val="10"/>
  </w:num>
  <w:num w:numId="14">
    <w:abstractNumId w:val="29"/>
  </w:num>
  <w:num w:numId="15">
    <w:abstractNumId w:val="40"/>
  </w:num>
  <w:num w:numId="16">
    <w:abstractNumId w:val="39"/>
  </w:num>
  <w:num w:numId="17">
    <w:abstractNumId w:val="11"/>
  </w:num>
  <w:num w:numId="18">
    <w:abstractNumId w:val="13"/>
  </w:num>
  <w:num w:numId="19">
    <w:abstractNumId w:val="37"/>
  </w:num>
  <w:num w:numId="20">
    <w:abstractNumId w:val="4"/>
  </w:num>
  <w:num w:numId="21">
    <w:abstractNumId w:val="21"/>
  </w:num>
  <w:num w:numId="22">
    <w:abstractNumId w:val="2"/>
  </w:num>
  <w:num w:numId="23">
    <w:abstractNumId w:val="44"/>
  </w:num>
  <w:num w:numId="24">
    <w:abstractNumId w:val="35"/>
  </w:num>
  <w:num w:numId="25">
    <w:abstractNumId w:val="15"/>
  </w:num>
  <w:num w:numId="26">
    <w:abstractNumId w:val="16"/>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4"/>
  </w:num>
  <w:num w:numId="30">
    <w:abstractNumId w:val="9"/>
  </w:num>
  <w:num w:numId="31">
    <w:abstractNumId w:val="12"/>
  </w:num>
  <w:num w:numId="32">
    <w:abstractNumId w:val="43"/>
  </w:num>
  <w:num w:numId="33">
    <w:abstractNumId w:val="18"/>
  </w:num>
  <w:num w:numId="34">
    <w:abstractNumId w:val="23"/>
  </w:num>
  <w:num w:numId="35">
    <w:abstractNumId w:val="0"/>
  </w:num>
  <w:num w:numId="36">
    <w:abstractNumId w:val="33"/>
  </w:num>
  <w:num w:numId="37">
    <w:abstractNumId w:val="28"/>
  </w:num>
  <w:num w:numId="38">
    <w:abstractNumId w:val="38"/>
  </w:num>
  <w:num w:numId="39">
    <w:abstractNumId w:val="14"/>
  </w:num>
  <w:num w:numId="40">
    <w:abstractNumId w:val="3"/>
  </w:num>
  <w:num w:numId="41">
    <w:abstractNumId w:val="41"/>
  </w:num>
  <w:num w:numId="42">
    <w:abstractNumId w:val="25"/>
  </w:num>
  <w:num w:numId="43">
    <w:abstractNumId w:val="1"/>
  </w:num>
  <w:num w:numId="44">
    <w:abstractNumId w:val="17"/>
  </w:num>
  <w:num w:numId="45">
    <w:abstractNumId w:val="19"/>
  </w:num>
  <w:num w:numId="46">
    <w:abstractNumId w:val="34"/>
  </w:num>
  <w:numIdMacAtCleanup w:val="4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a Maria Doru">
    <w15:presenceInfo w15:providerId="AD" w15:userId="S-1-5-21-4055720330-3796296415-3512186660-36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0DE"/>
    <w:rsid w:val="00006180"/>
    <w:rsid w:val="00007B96"/>
    <w:rsid w:val="0001000B"/>
    <w:rsid w:val="00010585"/>
    <w:rsid w:val="0001148C"/>
    <w:rsid w:val="000115C0"/>
    <w:rsid w:val="000123A2"/>
    <w:rsid w:val="00013120"/>
    <w:rsid w:val="0001528C"/>
    <w:rsid w:val="000157FE"/>
    <w:rsid w:val="000170F5"/>
    <w:rsid w:val="00017433"/>
    <w:rsid w:val="00021008"/>
    <w:rsid w:val="00025F88"/>
    <w:rsid w:val="00027169"/>
    <w:rsid w:val="00027D0B"/>
    <w:rsid w:val="00027D9F"/>
    <w:rsid w:val="000331C4"/>
    <w:rsid w:val="00034643"/>
    <w:rsid w:val="0003596C"/>
    <w:rsid w:val="00036934"/>
    <w:rsid w:val="0004132B"/>
    <w:rsid w:val="00041DBF"/>
    <w:rsid w:val="00042A63"/>
    <w:rsid w:val="00044788"/>
    <w:rsid w:val="00044B89"/>
    <w:rsid w:val="00044BF4"/>
    <w:rsid w:val="00045F75"/>
    <w:rsid w:val="00046B90"/>
    <w:rsid w:val="00050416"/>
    <w:rsid w:val="000522DC"/>
    <w:rsid w:val="00052486"/>
    <w:rsid w:val="00053D7E"/>
    <w:rsid w:val="0005602A"/>
    <w:rsid w:val="0005658A"/>
    <w:rsid w:val="000600D7"/>
    <w:rsid w:val="000620F3"/>
    <w:rsid w:val="00062BFA"/>
    <w:rsid w:val="0006372E"/>
    <w:rsid w:val="000653F2"/>
    <w:rsid w:val="00067040"/>
    <w:rsid w:val="00070D49"/>
    <w:rsid w:val="00070F08"/>
    <w:rsid w:val="0007116A"/>
    <w:rsid w:val="00073CC7"/>
    <w:rsid w:val="00073D0B"/>
    <w:rsid w:val="00075683"/>
    <w:rsid w:val="00076F08"/>
    <w:rsid w:val="00080D43"/>
    <w:rsid w:val="00086A24"/>
    <w:rsid w:val="00086F61"/>
    <w:rsid w:val="00090D80"/>
    <w:rsid w:val="00092DA5"/>
    <w:rsid w:val="000935CD"/>
    <w:rsid w:val="00093DBF"/>
    <w:rsid w:val="0009526E"/>
    <w:rsid w:val="0009627A"/>
    <w:rsid w:val="00097524"/>
    <w:rsid w:val="000A3F45"/>
    <w:rsid w:val="000A450D"/>
    <w:rsid w:val="000A545B"/>
    <w:rsid w:val="000B1A19"/>
    <w:rsid w:val="000B3D54"/>
    <w:rsid w:val="000B4ECE"/>
    <w:rsid w:val="000B5A4D"/>
    <w:rsid w:val="000B6EFD"/>
    <w:rsid w:val="000B73C8"/>
    <w:rsid w:val="000C250D"/>
    <w:rsid w:val="000C3D97"/>
    <w:rsid w:val="000C3DE1"/>
    <w:rsid w:val="000C4A5E"/>
    <w:rsid w:val="000C6A5C"/>
    <w:rsid w:val="000D05FB"/>
    <w:rsid w:val="000D06F2"/>
    <w:rsid w:val="000D1251"/>
    <w:rsid w:val="000D157A"/>
    <w:rsid w:val="000D4937"/>
    <w:rsid w:val="000D54AE"/>
    <w:rsid w:val="000D700A"/>
    <w:rsid w:val="000E03D3"/>
    <w:rsid w:val="000E3B7B"/>
    <w:rsid w:val="000E72EF"/>
    <w:rsid w:val="000F3F24"/>
    <w:rsid w:val="000F52A0"/>
    <w:rsid w:val="000F6D74"/>
    <w:rsid w:val="000F6F19"/>
    <w:rsid w:val="00101E9C"/>
    <w:rsid w:val="00104107"/>
    <w:rsid w:val="00104AD2"/>
    <w:rsid w:val="00107864"/>
    <w:rsid w:val="0011197D"/>
    <w:rsid w:val="001129FD"/>
    <w:rsid w:val="00114895"/>
    <w:rsid w:val="001178B1"/>
    <w:rsid w:val="001200DE"/>
    <w:rsid w:val="0012162B"/>
    <w:rsid w:val="001219A2"/>
    <w:rsid w:val="00121D84"/>
    <w:rsid w:val="00123304"/>
    <w:rsid w:val="00123376"/>
    <w:rsid w:val="00124869"/>
    <w:rsid w:val="0013017D"/>
    <w:rsid w:val="00130461"/>
    <w:rsid w:val="00134079"/>
    <w:rsid w:val="00140980"/>
    <w:rsid w:val="00140CC4"/>
    <w:rsid w:val="00141289"/>
    <w:rsid w:val="001422B5"/>
    <w:rsid w:val="00144808"/>
    <w:rsid w:val="001468A7"/>
    <w:rsid w:val="00147F82"/>
    <w:rsid w:val="00150089"/>
    <w:rsid w:val="0015391C"/>
    <w:rsid w:val="00153B50"/>
    <w:rsid w:val="00156479"/>
    <w:rsid w:val="001566C4"/>
    <w:rsid w:val="00156FB1"/>
    <w:rsid w:val="001575A1"/>
    <w:rsid w:val="00157F2E"/>
    <w:rsid w:val="001652DE"/>
    <w:rsid w:val="00167834"/>
    <w:rsid w:val="0017623D"/>
    <w:rsid w:val="00176418"/>
    <w:rsid w:val="00177B9B"/>
    <w:rsid w:val="00180D59"/>
    <w:rsid w:val="0018739D"/>
    <w:rsid w:val="0019087C"/>
    <w:rsid w:val="00190932"/>
    <w:rsid w:val="001925C6"/>
    <w:rsid w:val="00192955"/>
    <w:rsid w:val="00192ACB"/>
    <w:rsid w:val="001931E8"/>
    <w:rsid w:val="00194212"/>
    <w:rsid w:val="00194EC6"/>
    <w:rsid w:val="00195AEF"/>
    <w:rsid w:val="001960A3"/>
    <w:rsid w:val="00197B5A"/>
    <w:rsid w:val="001A1AA0"/>
    <w:rsid w:val="001A28CD"/>
    <w:rsid w:val="001A3D92"/>
    <w:rsid w:val="001A40AD"/>
    <w:rsid w:val="001A7900"/>
    <w:rsid w:val="001B06C2"/>
    <w:rsid w:val="001B4A40"/>
    <w:rsid w:val="001C2B30"/>
    <w:rsid w:val="001C307F"/>
    <w:rsid w:val="001C4AE2"/>
    <w:rsid w:val="001C68F3"/>
    <w:rsid w:val="001D2E3E"/>
    <w:rsid w:val="001D30CF"/>
    <w:rsid w:val="001D4A27"/>
    <w:rsid w:val="001E0C8B"/>
    <w:rsid w:val="001E38F0"/>
    <w:rsid w:val="001E4EE2"/>
    <w:rsid w:val="001E5769"/>
    <w:rsid w:val="001E63E1"/>
    <w:rsid w:val="001E7243"/>
    <w:rsid w:val="001E760D"/>
    <w:rsid w:val="001F0C55"/>
    <w:rsid w:val="001F2B3B"/>
    <w:rsid w:val="001F3615"/>
    <w:rsid w:val="001F4C2A"/>
    <w:rsid w:val="001F5169"/>
    <w:rsid w:val="001F5D14"/>
    <w:rsid w:val="001F65B3"/>
    <w:rsid w:val="0020099A"/>
    <w:rsid w:val="00200E1B"/>
    <w:rsid w:val="00201B22"/>
    <w:rsid w:val="00203BB0"/>
    <w:rsid w:val="002055B8"/>
    <w:rsid w:val="00205FB0"/>
    <w:rsid w:val="0021310D"/>
    <w:rsid w:val="00214F22"/>
    <w:rsid w:val="00216B4E"/>
    <w:rsid w:val="00220046"/>
    <w:rsid w:val="00221BFD"/>
    <w:rsid w:val="00223BBB"/>
    <w:rsid w:val="002250A5"/>
    <w:rsid w:val="0022577C"/>
    <w:rsid w:val="0023575A"/>
    <w:rsid w:val="002368BD"/>
    <w:rsid w:val="0024109C"/>
    <w:rsid w:val="00241F5E"/>
    <w:rsid w:val="0024242B"/>
    <w:rsid w:val="0024302D"/>
    <w:rsid w:val="002500BC"/>
    <w:rsid w:val="0025039B"/>
    <w:rsid w:val="002505AD"/>
    <w:rsid w:val="0025071A"/>
    <w:rsid w:val="0025139C"/>
    <w:rsid w:val="002525E4"/>
    <w:rsid w:val="0025370A"/>
    <w:rsid w:val="002571F6"/>
    <w:rsid w:val="0025780E"/>
    <w:rsid w:val="00257BF0"/>
    <w:rsid w:val="00261D61"/>
    <w:rsid w:val="00262BCB"/>
    <w:rsid w:val="00263E39"/>
    <w:rsid w:val="00265399"/>
    <w:rsid w:val="00267544"/>
    <w:rsid w:val="00267D8D"/>
    <w:rsid w:val="00270FDD"/>
    <w:rsid w:val="00271591"/>
    <w:rsid w:val="00271DE9"/>
    <w:rsid w:val="002800A9"/>
    <w:rsid w:val="00280E4E"/>
    <w:rsid w:val="00281BDC"/>
    <w:rsid w:val="00281CE4"/>
    <w:rsid w:val="00281FE3"/>
    <w:rsid w:val="00283CE1"/>
    <w:rsid w:val="00284153"/>
    <w:rsid w:val="00285150"/>
    <w:rsid w:val="00285C20"/>
    <w:rsid w:val="00286154"/>
    <w:rsid w:val="00287AF3"/>
    <w:rsid w:val="00291850"/>
    <w:rsid w:val="002965C2"/>
    <w:rsid w:val="002975AE"/>
    <w:rsid w:val="00297616"/>
    <w:rsid w:val="002A010E"/>
    <w:rsid w:val="002A16FE"/>
    <w:rsid w:val="002A2139"/>
    <w:rsid w:val="002A2324"/>
    <w:rsid w:val="002A4306"/>
    <w:rsid w:val="002A43CD"/>
    <w:rsid w:val="002A4C9D"/>
    <w:rsid w:val="002A4DAB"/>
    <w:rsid w:val="002A78C4"/>
    <w:rsid w:val="002A790A"/>
    <w:rsid w:val="002A7DA7"/>
    <w:rsid w:val="002B1C91"/>
    <w:rsid w:val="002C124B"/>
    <w:rsid w:val="002D488D"/>
    <w:rsid w:val="002E0B72"/>
    <w:rsid w:val="002E16EA"/>
    <w:rsid w:val="002E1BA3"/>
    <w:rsid w:val="002E1F27"/>
    <w:rsid w:val="002E3966"/>
    <w:rsid w:val="002F27C3"/>
    <w:rsid w:val="002F311F"/>
    <w:rsid w:val="002F39CE"/>
    <w:rsid w:val="002F59B1"/>
    <w:rsid w:val="00300DF0"/>
    <w:rsid w:val="00300E06"/>
    <w:rsid w:val="00302C90"/>
    <w:rsid w:val="003047F2"/>
    <w:rsid w:val="0030662C"/>
    <w:rsid w:val="0030797E"/>
    <w:rsid w:val="00307C12"/>
    <w:rsid w:val="00312E9C"/>
    <w:rsid w:val="00313089"/>
    <w:rsid w:val="00315213"/>
    <w:rsid w:val="0031675B"/>
    <w:rsid w:val="00322E87"/>
    <w:rsid w:val="00324B33"/>
    <w:rsid w:val="003252B7"/>
    <w:rsid w:val="00325403"/>
    <w:rsid w:val="00327975"/>
    <w:rsid w:val="00332679"/>
    <w:rsid w:val="0033296D"/>
    <w:rsid w:val="003334E8"/>
    <w:rsid w:val="003339AC"/>
    <w:rsid w:val="003339C9"/>
    <w:rsid w:val="00333F69"/>
    <w:rsid w:val="003345AE"/>
    <w:rsid w:val="00340D14"/>
    <w:rsid w:val="00342A4B"/>
    <w:rsid w:val="003433DD"/>
    <w:rsid w:val="003457BF"/>
    <w:rsid w:val="00347999"/>
    <w:rsid w:val="00350222"/>
    <w:rsid w:val="0035055D"/>
    <w:rsid w:val="00351C68"/>
    <w:rsid w:val="00352341"/>
    <w:rsid w:val="00353019"/>
    <w:rsid w:val="00353169"/>
    <w:rsid w:val="003532FB"/>
    <w:rsid w:val="00354955"/>
    <w:rsid w:val="00356560"/>
    <w:rsid w:val="0036364B"/>
    <w:rsid w:val="003638DE"/>
    <w:rsid w:val="00364A08"/>
    <w:rsid w:val="00365640"/>
    <w:rsid w:val="00370995"/>
    <w:rsid w:val="00371F30"/>
    <w:rsid w:val="00373F57"/>
    <w:rsid w:val="00374AF1"/>
    <w:rsid w:val="003755F1"/>
    <w:rsid w:val="0037667B"/>
    <w:rsid w:val="003777B8"/>
    <w:rsid w:val="003824EC"/>
    <w:rsid w:val="0038568F"/>
    <w:rsid w:val="0038583A"/>
    <w:rsid w:val="00390306"/>
    <w:rsid w:val="00391BD3"/>
    <w:rsid w:val="0039216B"/>
    <w:rsid w:val="00395C66"/>
    <w:rsid w:val="00397112"/>
    <w:rsid w:val="003A1DB1"/>
    <w:rsid w:val="003A4EDE"/>
    <w:rsid w:val="003B08D7"/>
    <w:rsid w:val="003B5216"/>
    <w:rsid w:val="003B5648"/>
    <w:rsid w:val="003B593E"/>
    <w:rsid w:val="003B6469"/>
    <w:rsid w:val="003C08AE"/>
    <w:rsid w:val="003C2C8A"/>
    <w:rsid w:val="003C5D4F"/>
    <w:rsid w:val="003D52F1"/>
    <w:rsid w:val="003D55B7"/>
    <w:rsid w:val="003E4500"/>
    <w:rsid w:val="003E582C"/>
    <w:rsid w:val="003E5A04"/>
    <w:rsid w:val="003E640C"/>
    <w:rsid w:val="003F2C5A"/>
    <w:rsid w:val="003F2FB5"/>
    <w:rsid w:val="003F5215"/>
    <w:rsid w:val="004002E9"/>
    <w:rsid w:val="00402340"/>
    <w:rsid w:val="00403C42"/>
    <w:rsid w:val="00404B9E"/>
    <w:rsid w:val="00414DC6"/>
    <w:rsid w:val="00416366"/>
    <w:rsid w:val="004176D6"/>
    <w:rsid w:val="00420FA2"/>
    <w:rsid w:val="0042336B"/>
    <w:rsid w:val="0042438F"/>
    <w:rsid w:val="0042559A"/>
    <w:rsid w:val="00425B45"/>
    <w:rsid w:val="00427180"/>
    <w:rsid w:val="00427863"/>
    <w:rsid w:val="0043299C"/>
    <w:rsid w:val="00432B40"/>
    <w:rsid w:val="00433177"/>
    <w:rsid w:val="0043363F"/>
    <w:rsid w:val="00435E10"/>
    <w:rsid w:val="004365AA"/>
    <w:rsid w:val="00436BD0"/>
    <w:rsid w:val="00441B9C"/>
    <w:rsid w:val="00447AB0"/>
    <w:rsid w:val="00454750"/>
    <w:rsid w:val="00455017"/>
    <w:rsid w:val="004565E6"/>
    <w:rsid w:val="004600E9"/>
    <w:rsid w:val="00460E46"/>
    <w:rsid w:val="00462224"/>
    <w:rsid w:val="004628C2"/>
    <w:rsid w:val="004629A3"/>
    <w:rsid w:val="004635C4"/>
    <w:rsid w:val="00463D92"/>
    <w:rsid w:val="00463E6E"/>
    <w:rsid w:val="004667D6"/>
    <w:rsid w:val="00470AB2"/>
    <w:rsid w:val="00471048"/>
    <w:rsid w:val="00472B7F"/>
    <w:rsid w:val="00473B84"/>
    <w:rsid w:val="00475D7F"/>
    <w:rsid w:val="00480A67"/>
    <w:rsid w:val="00480D51"/>
    <w:rsid w:val="00483C1F"/>
    <w:rsid w:val="00483DEC"/>
    <w:rsid w:val="004900E7"/>
    <w:rsid w:val="00495F0D"/>
    <w:rsid w:val="004A0A25"/>
    <w:rsid w:val="004A3425"/>
    <w:rsid w:val="004A3487"/>
    <w:rsid w:val="004A3D9C"/>
    <w:rsid w:val="004B1A06"/>
    <w:rsid w:val="004B4325"/>
    <w:rsid w:val="004B5EFC"/>
    <w:rsid w:val="004B6A1A"/>
    <w:rsid w:val="004B7F32"/>
    <w:rsid w:val="004B7F7E"/>
    <w:rsid w:val="004C1C53"/>
    <w:rsid w:val="004C3380"/>
    <w:rsid w:val="004C3540"/>
    <w:rsid w:val="004C6E56"/>
    <w:rsid w:val="004C73B4"/>
    <w:rsid w:val="004D25F5"/>
    <w:rsid w:val="004D2ECE"/>
    <w:rsid w:val="004D384E"/>
    <w:rsid w:val="004D3FA7"/>
    <w:rsid w:val="004D562D"/>
    <w:rsid w:val="004E1214"/>
    <w:rsid w:val="004E1547"/>
    <w:rsid w:val="004E2A33"/>
    <w:rsid w:val="004E7DEC"/>
    <w:rsid w:val="004F0C1A"/>
    <w:rsid w:val="004F159B"/>
    <w:rsid w:val="004F2598"/>
    <w:rsid w:val="004F2890"/>
    <w:rsid w:val="004F5247"/>
    <w:rsid w:val="004F6110"/>
    <w:rsid w:val="00502EAD"/>
    <w:rsid w:val="00502FA2"/>
    <w:rsid w:val="00503B4B"/>
    <w:rsid w:val="00503BCE"/>
    <w:rsid w:val="00504541"/>
    <w:rsid w:val="005048D0"/>
    <w:rsid w:val="00505139"/>
    <w:rsid w:val="00507ED4"/>
    <w:rsid w:val="0051078C"/>
    <w:rsid w:val="00513B87"/>
    <w:rsid w:val="00514AC8"/>
    <w:rsid w:val="00516007"/>
    <w:rsid w:val="0051627E"/>
    <w:rsid w:val="00516811"/>
    <w:rsid w:val="00516A28"/>
    <w:rsid w:val="00521B1C"/>
    <w:rsid w:val="0052289B"/>
    <w:rsid w:val="005242A3"/>
    <w:rsid w:val="00524513"/>
    <w:rsid w:val="00524EA3"/>
    <w:rsid w:val="00526575"/>
    <w:rsid w:val="005272EF"/>
    <w:rsid w:val="00527513"/>
    <w:rsid w:val="00527A50"/>
    <w:rsid w:val="00530076"/>
    <w:rsid w:val="005321D9"/>
    <w:rsid w:val="00532C6D"/>
    <w:rsid w:val="00534659"/>
    <w:rsid w:val="005351CE"/>
    <w:rsid w:val="00536308"/>
    <w:rsid w:val="005426E7"/>
    <w:rsid w:val="00542B97"/>
    <w:rsid w:val="005434DE"/>
    <w:rsid w:val="005440DC"/>
    <w:rsid w:val="00550025"/>
    <w:rsid w:val="0055210A"/>
    <w:rsid w:val="00552C52"/>
    <w:rsid w:val="0055412C"/>
    <w:rsid w:val="00554EF8"/>
    <w:rsid w:val="005605E3"/>
    <w:rsid w:val="005622CF"/>
    <w:rsid w:val="00564915"/>
    <w:rsid w:val="00571B93"/>
    <w:rsid w:val="00572E1B"/>
    <w:rsid w:val="00574856"/>
    <w:rsid w:val="00581940"/>
    <w:rsid w:val="0058339A"/>
    <w:rsid w:val="005860D4"/>
    <w:rsid w:val="005917E6"/>
    <w:rsid w:val="00592FDA"/>
    <w:rsid w:val="00596466"/>
    <w:rsid w:val="00597C98"/>
    <w:rsid w:val="005A0409"/>
    <w:rsid w:val="005A0799"/>
    <w:rsid w:val="005A0A30"/>
    <w:rsid w:val="005A1090"/>
    <w:rsid w:val="005A12C2"/>
    <w:rsid w:val="005A5A72"/>
    <w:rsid w:val="005A69ED"/>
    <w:rsid w:val="005B0ABB"/>
    <w:rsid w:val="005B2B74"/>
    <w:rsid w:val="005B2BD5"/>
    <w:rsid w:val="005B3CC3"/>
    <w:rsid w:val="005B56B3"/>
    <w:rsid w:val="005B5B9B"/>
    <w:rsid w:val="005B6CF5"/>
    <w:rsid w:val="005C0464"/>
    <w:rsid w:val="005C0B62"/>
    <w:rsid w:val="005C36C7"/>
    <w:rsid w:val="005C5E3E"/>
    <w:rsid w:val="005C705C"/>
    <w:rsid w:val="005D1126"/>
    <w:rsid w:val="005D2995"/>
    <w:rsid w:val="005D32C0"/>
    <w:rsid w:val="005D52AB"/>
    <w:rsid w:val="005D7A03"/>
    <w:rsid w:val="005E3F22"/>
    <w:rsid w:val="005E4F62"/>
    <w:rsid w:val="005E5191"/>
    <w:rsid w:val="005E7837"/>
    <w:rsid w:val="005F059B"/>
    <w:rsid w:val="005F0EC7"/>
    <w:rsid w:val="005F190F"/>
    <w:rsid w:val="005F3939"/>
    <w:rsid w:val="005F3EB7"/>
    <w:rsid w:val="005F3FC6"/>
    <w:rsid w:val="005F4CD4"/>
    <w:rsid w:val="005F5650"/>
    <w:rsid w:val="005F578E"/>
    <w:rsid w:val="005F683B"/>
    <w:rsid w:val="00601FA3"/>
    <w:rsid w:val="00602A6F"/>
    <w:rsid w:val="00604440"/>
    <w:rsid w:val="00605652"/>
    <w:rsid w:val="00605CEE"/>
    <w:rsid w:val="00610036"/>
    <w:rsid w:val="0061193B"/>
    <w:rsid w:val="0061379E"/>
    <w:rsid w:val="00613B1F"/>
    <w:rsid w:val="00620989"/>
    <w:rsid w:val="006220A2"/>
    <w:rsid w:val="00622247"/>
    <w:rsid w:val="00622686"/>
    <w:rsid w:val="00624FF5"/>
    <w:rsid w:val="006265AC"/>
    <w:rsid w:val="00633A53"/>
    <w:rsid w:val="006343F7"/>
    <w:rsid w:val="00634983"/>
    <w:rsid w:val="00635E7E"/>
    <w:rsid w:val="006407B8"/>
    <w:rsid w:val="006413B3"/>
    <w:rsid w:val="00642C20"/>
    <w:rsid w:val="00643752"/>
    <w:rsid w:val="006439D5"/>
    <w:rsid w:val="00652FEB"/>
    <w:rsid w:val="00653100"/>
    <w:rsid w:val="00653253"/>
    <w:rsid w:val="00653DCD"/>
    <w:rsid w:val="00654799"/>
    <w:rsid w:val="00655E5F"/>
    <w:rsid w:val="0066266E"/>
    <w:rsid w:val="0067016A"/>
    <w:rsid w:val="006709BC"/>
    <w:rsid w:val="006812FE"/>
    <w:rsid w:val="00682B5F"/>
    <w:rsid w:val="006847AD"/>
    <w:rsid w:val="00684FD2"/>
    <w:rsid w:val="006904D1"/>
    <w:rsid w:val="00690722"/>
    <w:rsid w:val="0069136E"/>
    <w:rsid w:val="00691A8E"/>
    <w:rsid w:val="00694AFD"/>
    <w:rsid w:val="00695D49"/>
    <w:rsid w:val="006A250E"/>
    <w:rsid w:val="006A289F"/>
    <w:rsid w:val="006B0206"/>
    <w:rsid w:val="006B2D51"/>
    <w:rsid w:val="006B3416"/>
    <w:rsid w:val="006B49C5"/>
    <w:rsid w:val="006B50FA"/>
    <w:rsid w:val="006D0295"/>
    <w:rsid w:val="006D2F6E"/>
    <w:rsid w:val="006D3092"/>
    <w:rsid w:val="006D471F"/>
    <w:rsid w:val="006D4814"/>
    <w:rsid w:val="006D4DC9"/>
    <w:rsid w:val="006E1500"/>
    <w:rsid w:val="006E2722"/>
    <w:rsid w:val="006E3B85"/>
    <w:rsid w:val="006E477A"/>
    <w:rsid w:val="006E6CD9"/>
    <w:rsid w:val="006F34DD"/>
    <w:rsid w:val="006F7171"/>
    <w:rsid w:val="00701430"/>
    <w:rsid w:val="007016FB"/>
    <w:rsid w:val="00701BE7"/>
    <w:rsid w:val="00703083"/>
    <w:rsid w:val="007032EF"/>
    <w:rsid w:val="00706BB3"/>
    <w:rsid w:val="00707CBE"/>
    <w:rsid w:val="00712BC7"/>
    <w:rsid w:val="00714DFC"/>
    <w:rsid w:val="00716810"/>
    <w:rsid w:val="00722CB2"/>
    <w:rsid w:val="00724080"/>
    <w:rsid w:val="00727479"/>
    <w:rsid w:val="00730695"/>
    <w:rsid w:val="007335B0"/>
    <w:rsid w:val="00733A95"/>
    <w:rsid w:val="00735512"/>
    <w:rsid w:val="00737E8D"/>
    <w:rsid w:val="0074364E"/>
    <w:rsid w:val="0074659E"/>
    <w:rsid w:val="007466FD"/>
    <w:rsid w:val="0074705D"/>
    <w:rsid w:val="007479EE"/>
    <w:rsid w:val="00747FA7"/>
    <w:rsid w:val="007522AF"/>
    <w:rsid w:val="0075300D"/>
    <w:rsid w:val="007536E2"/>
    <w:rsid w:val="00753F4D"/>
    <w:rsid w:val="00760C78"/>
    <w:rsid w:val="00761920"/>
    <w:rsid w:val="0076254C"/>
    <w:rsid w:val="00762B5F"/>
    <w:rsid w:val="007654F9"/>
    <w:rsid w:val="0076753A"/>
    <w:rsid w:val="00773ECF"/>
    <w:rsid w:val="00774B73"/>
    <w:rsid w:val="0077790A"/>
    <w:rsid w:val="007802B2"/>
    <w:rsid w:val="00780CD7"/>
    <w:rsid w:val="007818D0"/>
    <w:rsid w:val="00781C77"/>
    <w:rsid w:val="00782A02"/>
    <w:rsid w:val="0078307C"/>
    <w:rsid w:val="007852FC"/>
    <w:rsid w:val="007863B8"/>
    <w:rsid w:val="00787C58"/>
    <w:rsid w:val="00792C36"/>
    <w:rsid w:val="007933E4"/>
    <w:rsid w:val="0079484B"/>
    <w:rsid w:val="007948E5"/>
    <w:rsid w:val="00796113"/>
    <w:rsid w:val="00797035"/>
    <w:rsid w:val="0079723A"/>
    <w:rsid w:val="00797ADF"/>
    <w:rsid w:val="007A1B16"/>
    <w:rsid w:val="007A1B90"/>
    <w:rsid w:val="007A2908"/>
    <w:rsid w:val="007A3B55"/>
    <w:rsid w:val="007A4D79"/>
    <w:rsid w:val="007A55B6"/>
    <w:rsid w:val="007B1801"/>
    <w:rsid w:val="007B5150"/>
    <w:rsid w:val="007B5270"/>
    <w:rsid w:val="007B5D3E"/>
    <w:rsid w:val="007C2CD9"/>
    <w:rsid w:val="007C5614"/>
    <w:rsid w:val="007C6EA4"/>
    <w:rsid w:val="007C7230"/>
    <w:rsid w:val="007C7407"/>
    <w:rsid w:val="007D3DFB"/>
    <w:rsid w:val="007D471A"/>
    <w:rsid w:val="007D53D1"/>
    <w:rsid w:val="007E0F3E"/>
    <w:rsid w:val="007E34A3"/>
    <w:rsid w:val="007F0BA4"/>
    <w:rsid w:val="007F1149"/>
    <w:rsid w:val="007F204A"/>
    <w:rsid w:val="007F236B"/>
    <w:rsid w:val="007F3265"/>
    <w:rsid w:val="007F4CAD"/>
    <w:rsid w:val="007F5B80"/>
    <w:rsid w:val="007F785D"/>
    <w:rsid w:val="00800027"/>
    <w:rsid w:val="00800FDD"/>
    <w:rsid w:val="008015C4"/>
    <w:rsid w:val="00801D9A"/>
    <w:rsid w:val="008029D9"/>
    <w:rsid w:val="00802EA7"/>
    <w:rsid w:val="008042B0"/>
    <w:rsid w:val="00804F64"/>
    <w:rsid w:val="00806118"/>
    <w:rsid w:val="008070A6"/>
    <w:rsid w:val="00807641"/>
    <w:rsid w:val="00810944"/>
    <w:rsid w:val="008174EF"/>
    <w:rsid w:val="0082370F"/>
    <w:rsid w:val="00823DDB"/>
    <w:rsid w:val="008241B6"/>
    <w:rsid w:val="00824946"/>
    <w:rsid w:val="008261A7"/>
    <w:rsid w:val="00826674"/>
    <w:rsid w:val="00826BAA"/>
    <w:rsid w:val="00827DFD"/>
    <w:rsid w:val="0083183E"/>
    <w:rsid w:val="008329BB"/>
    <w:rsid w:val="00832DC2"/>
    <w:rsid w:val="00832E2E"/>
    <w:rsid w:val="00836088"/>
    <w:rsid w:val="00836329"/>
    <w:rsid w:val="008405FA"/>
    <w:rsid w:val="00845D09"/>
    <w:rsid w:val="00845D11"/>
    <w:rsid w:val="00847FDE"/>
    <w:rsid w:val="0085248E"/>
    <w:rsid w:val="0085321E"/>
    <w:rsid w:val="00854CB4"/>
    <w:rsid w:val="008558A7"/>
    <w:rsid w:val="008568D3"/>
    <w:rsid w:val="00860745"/>
    <w:rsid w:val="00861274"/>
    <w:rsid w:val="00861D42"/>
    <w:rsid w:val="00865C07"/>
    <w:rsid w:val="00865FE8"/>
    <w:rsid w:val="00866361"/>
    <w:rsid w:val="0086791F"/>
    <w:rsid w:val="00872358"/>
    <w:rsid w:val="00873230"/>
    <w:rsid w:val="00877019"/>
    <w:rsid w:val="00880D3B"/>
    <w:rsid w:val="00882028"/>
    <w:rsid w:val="00883781"/>
    <w:rsid w:val="00883E97"/>
    <w:rsid w:val="00894084"/>
    <w:rsid w:val="008957C4"/>
    <w:rsid w:val="008A00A1"/>
    <w:rsid w:val="008A1CD2"/>
    <w:rsid w:val="008A24AB"/>
    <w:rsid w:val="008A2695"/>
    <w:rsid w:val="008A269E"/>
    <w:rsid w:val="008A6F94"/>
    <w:rsid w:val="008A7078"/>
    <w:rsid w:val="008B1B16"/>
    <w:rsid w:val="008B5BC0"/>
    <w:rsid w:val="008B669D"/>
    <w:rsid w:val="008B73DD"/>
    <w:rsid w:val="008C08B6"/>
    <w:rsid w:val="008C0D0D"/>
    <w:rsid w:val="008D04D4"/>
    <w:rsid w:val="008D0C4E"/>
    <w:rsid w:val="008D1F54"/>
    <w:rsid w:val="008D3459"/>
    <w:rsid w:val="008D4781"/>
    <w:rsid w:val="008D5EE3"/>
    <w:rsid w:val="008D5F78"/>
    <w:rsid w:val="008D6396"/>
    <w:rsid w:val="008E1E5B"/>
    <w:rsid w:val="008E3D63"/>
    <w:rsid w:val="008F277C"/>
    <w:rsid w:val="008F49DA"/>
    <w:rsid w:val="008F4D4D"/>
    <w:rsid w:val="008F5C2A"/>
    <w:rsid w:val="008F60F7"/>
    <w:rsid w:val="008F6BD6"/>
    <w:rsid w:val="00901E99"/>
    <w:rsid w:val="009020A5"/>
    <w:rsid w:val="0090362E"/>
    <w:rsid w:val="0090414E"/>
    <w:rsid w:val="00904515"/>
    <w:rsid w:val="00905EB6"/>
    <w:rsid w:val="009060C7"/>
    <w:rsid w:val="00906A2B"/>
    <w:rsid w:val="00907AD6"/>
    <w:rsid w:val="00907D6F"/>
    <w:rsid w:val="00910649"/>
    <w:rsid w:val="009110CF"/>
    <w:rsid w:val="00913307"/>
    <w:rsid w:val="0091440D"/>
    <w:rsid w:val="009149EE"/>
    <w:rsid w:val="0091515B"/>
    <w:rsid w:val="00916D8C"/>
    <w:rsid w:val="00917471"/>
    <w:rsid w:val="0091794C"/>
    <w:rsid w:val="00917CDB"/>
    <w:rsid w:val="009209D4"/>
    <w:rsid w:val="00920F07"/>
    <w:rsid w:val="009221B8"/>
    <w:rsid w:val="00923C88"/>
    <w:rsid w:val="0092469C"/>
    <w:rsid w:val="00925395"/>
    <w:rsid w:val="00925D7B"/>
    <w:rsid w:val="00925D9B"/>
    <w:rsid w:val="00927981"/>
    <w:rsid w:val="0093075E"/>
    <w:rsid w:val="00930C7C"/>
    <w:rsid w:val="009324BC"/>
    <w:rsid w:val="00933986"/>
    <w:rsid w:val="00935FF4"/>
    <w:rsid w:val="009414AD"/>
    <w:rsid w:val="00941E9C"/>
    <w:rsid w:val="009425C3"/>
    <w:rsid w:val="00944C42"/>
    <w:rsid w:val="0094555C"/>
    <w:rsid w:val="00945E84"/>
    <w:rsid w:val="00946E17"/>
    <w:rsid w:val="00951158"/>
    <w:rsid w:val="00952143"/>
    <w:rsid w:val="009546B2"/>
    <w:rsid w:val="00954F20"/>
    <w:rsid w:val="0095562D"/>
    <w:rsid w:val="00955E88"/>
    <w:rsid w:val="009570B8"/>
    <w:rsid w:val="009605B0"/>
    <w:rsid w:val="009611E4"/>
    <w:rsid w:val="00961685"/>
    <w:rsid w:val="00962240"/>
    <w:rsid w:val="0096464C"/>
    <w:rsid w:val="00965E2A"/>
    <w:rsid w:val="0096607F"/>
    <w:rsid w:val="00972DFE"/>
    <w:rsid w:val="00973D71"/>
    <w:rsid w:val="00975020"/>
    <w:rsid w:val="00981637"/>
    <w:rsid w:val="00982B6E"/>
    <w:rsid w:val="00982BE2"/>
    <w:rsid w:val="00982E2B"/>
    <w:rsid w:val="00986819"/>
    <w:rsid w:val="00992A8E"/>
    <w:rsid w:val="009938CF"/>
    <w:rsid w:val="00994338"/>
    <w:rsid w:val="00995975"/>
    <w:rsid w:val="00995F14"/>
    <w:rsid w:val="00996B2E"/>
    <w:rsid w:val="00997660"/>
    <w:rsid w:val="009A0788"/>
    <w:rsid w:val="009A0C52"/>
    <w:rsid w:val="009A3C4F"/>
    <w:rsid w:val="009A43B8"/>
    <w:rsid w:val="009A6EE4"/>
    <w:rsid w:val="009A7244"/>
    <w:rsid w:val="009B042F"/>
    <w:rsid w:val="009B0721"/>
    <w:rsid w:val="009B0D21"/>
    <w:rsid w:val="009B1B4F"/>
    <w:rsid w:val="009C0C9B"/>
    <w:rsid w:val="009C210C"/>
    <w:rsid w:val="009C2C93"/>
    <w:rsid w:val="009C345F"/>
    <w:rsid w:val="009C4769"/>
    <w:rsid w:val="009C4D9B"/>
    <w:rsid w:val="009C4DB0"/>
    <w:rsid w:val="009C5BEA"/>
    <w:rsid w:val="009C5DD9"/>
    <w:rsid w:val="009C78A9"/>
    <w:rsid w:val="009D4FA7"/>
    <w:rsid w:val="009E288D"/>
    <w:rsid w:val="009E3D24"/>
    <w:rsid w:val="009E3FBA"/>
    <w:rsid w:val="009E4EDD"/>
    <w:rsid w:val="009E695C"/>
    <w:rsid w:val="009E7105"/>
    <w:rsid w:val="009F3F0B"/>
    <w:rsid w:val="009F46F8"/>
    <w:rsid w:val="009F4B38"/>
    <w:rsid w:val="009F667B"/>
    <w:rsid w:val="00A024FA"/>
    <w:rsid w:val="00A02C22"/>
    <w:rsid w:val="00A0333A"/>
    <w:rsid w:val="00A043BD"/>
    <w:rsid w:val="00A056F9"/>
    <w:rsid w:val="00A05B80"/>
    <w:rsid w:val="00A0695D"/>
    <w:rsid w:val="00A06C7A"/>
    <w:rsid w:val="00A0716E"/>
    <w:rsid w:val="00A11E82"/>
    <w:rsid w:val="00A139F4"/>
    <w:rsid w:val="00A143D6"/>
    <w:rsid w:val="00A1616A"/>
    <w:rsid w:val="00A21242"/>
    <w:rsid w:val="00A21D60"/>
    <w:rsid w:val="00A22C0C"/>
    <w:rsid w:val="00A233B3"/>
    <w:rsid w:val="00A2389C"/>
    <w:rsid w:val="00A251FE"/>
    <w:rsid w:val="00A2694B"/>
    <w:rsid w:val="00A30A31"/>
    <w:rsid w:val="00A31CA5"/>
    <w:rsid w:val="00A3232F"/>
    <w:rsid w:val="00A345AD"/>
    <w:rsid w:val="00A35410"/>
    <w:rsid w:val="00A359DD"/>
    <w:rsid w:val="00A35DFA"/>
    <w:rsid w:val="00A367A2"/>
    <w:rsid w:val="00A401B3"/>
    <w:rsid w:val="00A41219"/>
    <w:rsid w:val="00A4198A"/>
    <w:rsid w:val="00A41D92"/>
    <w:rsid w:val="00A4233A"/>
    <w:rsid w:val="00A4252D"/>
    <w:rsid w:val="00A42585"/>
    <w:rsid w:val="00A43FF4"/>
    <w:rsid w:val="00A44F18"/>
    <w:rsid w:val="00A50912"/>
    <w:rsid w:val="00A51AEB"/>
    <w:rsid w:val="00A54C3C"/>
    <w:rsid w:val="00A5687A"/>
    <w:rsid w:val="00A56889"/>
    <w:rsid w:val="00A57C95"/>
    <w:rsid w:val="00A60A8F"/>
    <w:rsid w:val="00A6144E"/>
    <w:rsid w:val="00A6195B"/>
    <w:rsid w:val="00A63451"/>
    <w:rsid w:val="00A70701"/>
    <w:rsid w:val="00A72012"/>
    <w:rsid w:val="00A732B1"/>
    <w:rsid w:val="00A74DB5"/>
    <w:rsid w:val="00A75C5D"/>
    <w:rsid w:val="00A76FBF"/>
    <w:rsid w:val="00A80727"/>
    <w:rsid w:val="00A81874"/>
    <w:rsid w:val="00A843B0"/>
    <w:rsid w:val="00A85AC3"/>
    <w:rsid w:val="00A870B8"/>
    <w:rsid w:val="00A917D4"/>
    <w:rsid w:val="00A9444C"/>
    <w:rsid w:val="00A95ECC"/>
    <w:rsid w:val="00AA23B5"/>
    <w:rsid w:val="00AA442D"/>
    <w:rsid w:val="00AA4944"/>
    <w:rsid w:val="00AA6296"/>
    <w:rsid w:val="00AA7D47"/>
    <w:rsid w:val="00AA7FF8"/>
    <w:rsid w:val="00AB004C"/>
    <w:rsid w:val="00AB123A"/>
    <w:rsid w:val="00AB140F"/>
    <w:rsid w:val="00AB18CA"/>
    <w:rsid w:val="00AB1995"/>
    <w:rsid w:val="00AB1E04"/>
    <w:rsid w:val="00AB21E3"/>
    <w:rsid w:val="00AB45DD"/>
    <w:rsid w:val="00AB4974"/>
    <w:rsid w:val="00AB5AA5"/>
    <w:rsid w:val="00AB69E5"/>
    <w:rsid w:val="00AB7A92"/>
    <w:rsid w:val="00AC35CE"/>
    <w:rsid w:val="00AC701C"/>
    <w:rsid w:val="00AD0206"/>
    <w:rsid w:val="00AD2398"/>
    <w:rsid w:val="00AD25FA"/>
    <w:rsid w:val="00AD2811"/>
    <w:rsid w:val="00AD5A3D"/>
    <w:rsid w:val="00AE05ED"/>
    <w:rsid w:val="00AE15E3"/>
    <w:rsid w:val="00AE6BE9"/>
    <w:rsid w:val="00AE6DBC"/>
    <w:rsid w:val="00AE70B2"/>
    <w:rsid w:val="00AF0286"/>
    <w:rsid w:val="00AF189F"/>
    <w:rsid w:val="00AF1E69"/>
    <w:rsid w:val="00AF4FA1"/>
    <w:rsid w:val="00AF5D40"/>
    <w:rsid w:val="00AF5F2B"/>
    <w:rsid w:val="00AF620C"/>
    <w:rsid w:val="00B0171F"/>
    <w:rsid w:val="00B03247"/>
    <w:rsid w:val="00B03DA9"/>
    <w:rsid w:val="00B041A9"/>
    <w:rsid w:val="00B04D9C"/>
    <w:rsid w:val="00B05509"/>
    <w:rsid w:val="00B1121F"/>
    <w:rsid w:val="00B115EF"/>
    <w:rsid w:val="00B12E44"/>
    <w:rsid w:val="00B131BA"/>
    <w:rsid w:val="00B145CF"/>
    <w:rsid w:val="00B146C9"/>
    <w:rsid w:val="00B156E2"/>
    <w:rsid w:val="00B15FE9"/>
    <w:rsid w:val="00B207A2"/>
    <w:rsid w:val="00B21B47"/>
    <w:rsid w:val="00B257B1"/>
    <w:rsid w:val="00B25EFB"/>
    <w:rsid w:val="00B32B7C"/>
    <w:rsid w:val="00B32E7D"/>
    <w:rsid w:val="00B349FD"/>
    <w:rsid w:val="00B35AC0"/>
    <w:rsid w:val="00B40401"/>
    <w:rsid w:val="00B435A6"/>
    <w:rsid w:val="00B44BC1"/>
    <w:rsid w:val="00B465B7"/>
    <w:rsid w:val="00B50739"/>
    <w:rsid w:val="00B5216B"/>
    <w:rsid w:val="00B5220C"/>
    <w:rsid w:val="00B53537"/>
    <w:rsid w:val="00B575C5"/>
    <w:rsid w:val="00B579BC"/>
    <w:rsid w:val="00B6248C"/>
    <w:rsid w:val="00B670E0"/>
    <w:rsid w:val="00B67979"/>
    <w:rsid w:val="00B72959"/>
    <w:rsid w:val="00B740AF"/>
    <w:rsid w:val="00B74476"/>
    <w:rsid w:val="00B75A35"/>
    <w:rsid w:val="00B76FCA"/>
    <w:rsid w:val="00B77343"/>
    <w:rsid w:val="00B77775"/>
    <w:rsid w:val="00B77D72"/>
    <w:rsid w:val="00B82A09"/>
    <w:rsid w:val="00B8485D"/>
    <w:rsid w:val="00B9002D"/>
    <w:rsid w:val="00B9165E"/>
    <w:rsid w:val="00B91876"/>
    <w:rsid w:val="00B96E31"/>
    <w:rsid w:val="00BA0124"/>
    <w:rsid w:val="00BA0FE6"/>
    <w:rsid w:val="00BA5CE5"/>
    <w:rsid w:val="00BA7149"/>
    <w:rsid w:val="00BB0321"/>
    <w:rsid w:val="00BB0DD5"/>
    <w:rsid w:val="00BB2585"/>
    <w:rsid w:val="00BB2758"/>
    <w:rsid w:val="00BB66E4"/>
    <w:rsid w:val="00BB6FE1"/>
    <w:rsid w:val="00BB7529"/>
    <w:rsid w:val="00BB7851"/>
    <w:rsid w:val="00BC00E8"/>
    <w:rsid w:val="00BC01E8"/>
    <w:rsid w:val="00BC18A4"/>
    <w:rsid w:val="00BC1A88"/>
    <w:rsid w:val="00BC4C37"/>
    <w:rsid w:val="00BC572B"/>
    <w:rsid w:val="00BD21FE"/>
    <w:rsid w:val="00BD3CB8"/>
    <w:rsid w:val="00BD58F9"/>
    <w:rsid w:val="00BD682B"/>
    <w:rsid w:val="00BE314E"/>
    <w:rsid w:val="00BE347D"/>
    <w:rsid w:val="00BE4EC7"/>
    <w:rsid w:val="00BE4F47"/>
    <w:rsid w:val="00BE64FE"/>
    <w:rsid w:val="00BF0530"/>
    <w:rsid w:val="00BF1772"/>
    <w:rsid w:val="00BF1B7E"/>
    <w:rsid w:val="00BF26BF"/>
    <w:rsid w:val="00BF574D"/>
    <w:rsid w:val="00BF7815"/>
    <w:rsid w:val="00C00372"/>
    <w:rsid w:val="00C01194"/>
    <w:rsid w:val="00C032F8"/>
    <w:rsid w:val="00C050D4"/>
    <w:rsid w:val="00C06A1B"/>
    <w:rsid w:val="00C0761A"/>
    <w:rsid w:val="00C10DCF"/>
    <w:rsid w:val="00C126E3"/>
    <w:rsid w:val="00C134B7"/>
    <w:rsid w:val="00C14B8D"/>
    <w:rsid w:val="00C15B02"/>
    <w:rsid w:val="00C2176E"/>
    <w:rsid w:val="00C219AF"/>
    <w:rsid w:val="00C21D91"/>
    <w:rsid w:val="00C226A2"/>
    <w:rsid w:val="00C245EA"/>
    <w:rsid w:val="00C24C5F"/>
    <w:rsid w:val="00C25C99"/>
    <w:rsid w:val="00C338AB"/>
    <w:rsid w:val="00C340C7"/>
    <w:rsid w:val="00C34575"/>
    <w:rsid w:val="00C36922"/>
    <w:rsid w:val="00C40796"/>
    <w:rsid w:val="00C40D40"/>
    <w:rsid w:val="00C4159A"/>
    <w:rsid w:val="00C41DBE"/>
    <w:rsid w:val="00C4443B"/>
    <w:rsid w:val="00C4503B"/>
    <w:rsid w:val="00C46E42"/>
    <w:rsid w:val="00C472F1"/>
    <w:rsid w:val="00C5121D"/>
    <w:rsid w:val="00C51A5D"/>
    <w:rsid w:val="00C5435F"/>
    <w:rsid w:val="00C54531"/>
    <w:rsid w:val="00C5529A"/>
    <w:rsid w:val="00C56A0E"/>
    <w:rsid w:val="00C60C0E"/>
    <w:rsid w:val="00C60F1B"/>
    <w:rsid w:val="00C70D9D"/>
    <w:rsid w:val="00C7141C"/>
    <w:rsid w:val="00C7208A"/>
    <w:rsid w:val="00C7245D"/>
    <w:rsid w:val="00C73FB6"/>
    <w:rsid w:val="00C74AF6"/>
    <w:rsid w:val="00C74E2E"/>
    <w:rsid w:val="00C760C2"/>
    <w:rsid w:val="00C77C3A"/>
    <w:rsid w:val="00C84AFB"/>
    <w:rsid w:val="00C85C03"/>
    <w:rsid w:val="00C87790"/>
    <w:rsid w:val="00C90322"/>
    <w:rsid w:val="00C924AA"/>
    <w:rsid w:val="00C93E99"/>
    <w:rsid w:val="00C95D3F"/>
    <w:rsid w:val="00C95E2B"/>
    <w:rsid w:val="00CA0692"/>
    <w:rsid w:val="00CA0A78"/>
    <w:rsid w:val="00CA2719"/>
    <w:rsid w:val="00CA2D10"/>
    <w:rsid w:val="00CA340C"/>
    <w:rsid w:val="00CA36EC"/>
    <w:rsid w:val="00CA4A26"/>
    <w:rsid w:val="00CA5620"/>
    <w:rsid w:val="00CB1ECD"/>
    <w:rsid w:val="00CB32C2"/>
    <w:rsid w:val="00CB53EA"/>
    <w:rsid w:val="00CB7120"/>
    <w:rsid w:val="00CC33EC"/>
    <w:rsid w:val="00CC4838"/>
    <w:rsid w:val="00CC4BFC"/>
    <w:rsid w:val="00CC7743"/>
    <w:rsid w:val="00CD5AB8"/>
    <w:rsid w:val="00CE194B"/>
    <w:rsid w:val="00CE2140"/>
    <w:rsid w:val="00CE3072"/>
    <w:rsid w:val="00CE4290"/>
    <w:rsid w:val="00CE4464"/>
    <w:rsid w:val="00CE57C4"/>
    <w:rsid w:val="00CE6F36"/>
    <w:rsid w:val="00CE7467"/>
    <w:rsid w:val="00CE74D0"/>
    <w:rsid w:val="00CE7779"/>
    <w:rsid w:val="00CF17D1"/>
    <w:rsid w:val="00CF2210"/>
    <w:rsid w:val="00CF4267"/>
    <w:rsid w:val="00CF5507"/>
    <w:rsid w:val="00D00C07"/>
    <w:rsid w:val="00D024B3"/>
    <w:rsid w:val="00D04C24"/>
    <w:rsid w:val="00D04F5C"/>
    <w:rsid w:val="00D05AEB"/>
    <w:rsid w:val="00D06898"/>
    <w:rsid w:val="00D07286"/>
    <w:rsid w:val="00D076E9"/>
    <w:rsid w:val="00D1035E"/>
    <w:rsid w:val="00D10CC2"/>
    <w:rsid w:val="00D11606"/>
    <w:rsid w:val="00D12F7D"/>
    <w:rsid w:val="00D13AD0"/>
    <w:rsid w:val="00D16974"/>
    <w:rsid w:val="00D174F9"/>
    <w:rsid w:val="00D20233"/>
    <w:rsid w:val="00D202CF"/>
    <w:rsid w:val="00D23140"/>
    <w:rsid w:val="00D25460"/>
    <w:rsid w:val="00D257EF"/>
    <w:rsid w:val="00D26944"/>
    <w:rsid w:val="00D274A6"/>
    <w:rsid w:val="00D32172"/>
    <w:rsid w:val="00D34C11"/>
    <w:rsid w:val="00D34C7A"/>
    <w:rsid w:val="00D37D98"/>
    <w:rsid w:val="00D40563"/>
    <w:rsid w:val="00D4065C"/>
    <w:rsid w:val="00D45D05"/>
    <w:rsid w:val="00D5017C"/>
    <w:rsid w:val="00D506A8"/>
    <w:rsid w:val="00D52535"/>
    <w:rsid w:val="00D5292C"/>
    <w:rsid w:val="00D52DEB"/>
    <w:rsid w:val="00D531D8"/>
    <w:rsid w:val="00D55E8E"/>
    <w:rsid w:val="00D56D18"/>
    <w:rsid w:val="00D57028"/>
    <w:rsid w:val="00D61725"/>
    <w:rsid w:val="00D64370"/>
    <w:rsid w:val="00D64BE7"/>
    <w:rsid w:val="00D65E9A"/>
    <w:rsid w:val="00D67888"/>
    <w:rsid w:val="00D75644"/>
    <w:rsid w:val="00D76FC4"/>
    <w:rsid w:val="00D770B1"/>
    <w:rsid w:val="00D7732B"/>
    <w:rsid w:val="00D84982"/>
    <w:rsid w:val="00D85D1B"/>
    <w:rsid w:val="00D8735A"/>
    <w:rsid w:val="00D91E68"/>
    <w:rsid w:val="00D93B8E"/>
    <w:rsid w:val="00D96125"/>
    <w:rsid w:val="00DA11C3"/>
    <w:rsid w:val="00DA3CFE"/>
    <w:rsid w:val="00DA42A8"/>
    <w:rsid w:val="00DA6514"/>
    <w:rsid w:val="00DB0A89"/>
    <w:rsid w:val="00DB1E15"/>
    <w:rsid w:val="00DB2864"/>
    <w:rsid w:val="00DB2F79"/>
    <w:rsid w:val="00DB3F85"/>
    <w:rsid w:val="00DB55E8"/>
    <w:rsid w:val="00DB7012"/>
    <w:rsid w:val="00DC0798"/>
    <w:rsid w:val="00DC2E57"/>
    <w:rsid w:val="00DC3AE2"/>
    <w:rsid w:val="00DC6172"/>
    <w:rsid w:val="00DD0073"/>
    <w:rsid w:val="00DD2259"/>
    <w:rsid w:val="00DD2BA5"/>
    <w:rsid w:val="00DD3E7C"/>
    <w:rsid w:val="00DD4188"/>
    <w:rsid w:val="00DD5EF5"/>
    <w:rsid w:val="00DD7539"/>
    <w:rsid w:val="00DE32B4"/>
    <w:rsid w:val="00DE3556"/>
    <w:rsid w:val="00DE79C0"/>
    <w:rsid w:val="00DF0DB4"/>
    <w:rsid w:val="00DF3371"/>
    <w:rsid w:val="00DF3C4D"/>
    <w:rsid w:val="00DF4207"/>
    <w:rsid w:val="00E00767"/>
    <w:rsid w:val="00E0158F"/>
    <w:rsid w:val="00E038D3"/>
    <w:rsid w:val="00E05EFA"/>
    <w:rsid w:val="00E06EA1"/>
    <w:rsid w:val="00E11802"/>
    <w:rsid w:val="00E11EC1"/>
    <w:rsid w:val="00E1262A"/>
    <w:rsid w:val="00E15BEE"/>
    <w:rsid w:val="00E16BD6"/>
    <w:rsid w:val="00E16D94"/>
    <w:rsid w:val="00E17DE5"/>
    <w:rsid w:val="00E17EAD"/>
    <w:rsid w:val="00E201C8"/>
    <w:rsid w:val="00E20C24"/>
    <w:rsid w:val="00E239A5"/>
    <w:rsid w:val="00E30DA5"/>
    <w:rsid w:val="00E3105F"/>
    <w:rsid w:val="00E37BDE"/>
    <w:rsid w:val="00E40B92"/>
    <w:rsid w:val="00E45E2A"/>
    <w:rsid w:val="00E46CEF"/>
    <w:rsid w:val="00E478F1"/>
    <w:rsid w:val="00E47EEC"/>
    <w:rsid w:val="00E50C93"/>
    <w:rsid w:val="00E51F3B"/>
    <w:rsid w:val="00E529AD"/>
    <w:rsid w:val="00E538F1"/>
    <w:rsid w:val="00E55E20"/>
    <w:rsid w:val="00E60341"/>
    <w:rsid w:val="00E623E0"/>
    <w:rsid w:val="00E62A5A"/>
    <w:rsid w:val="00E64792"/>
    <w:rsid w:val="00E64CE5"/>
    <w:rsid w:val="00E65EC3"/>
    <w:rsid w:val="00E66596"/>
    <w:rsid w:val="00E7011A"/>
    <w:rsid w:val="00E70C34"/>
    <w:rsid w:val="00E70E5C"/>
    <w:rsid w:val="00E710E8"/>
    <w:rsid w:val="00E72B41"/>
    <w:rsid w:val="00E73CDE"/>
    <w:rsid w:val="00E74E6B"/>
    <w:rsid w:val="00E75395"/>
    <w:rsid w:val="00E82BD9"/>
    <w:rsid w:val="00E849AF"/>
    <w:rsid w:val="00E84ADB"/>
    <w:rsid w:val="00E85173"/>
    <w:rsid w:val="00E8792D"/>
    <w:rsid w:val="00E92F3B"/>
    <w:rsid w:val="00E9449C"/>
    <w:rsid w:val="00E944C8"/>
    <w:rsid w:val="00E95C18"/>
    <w:rsid w:val="00EA224F"/>
    <w:rsid w:val="00EA43BF"/>
    <w:rsid w:val="00EA4BF0"/>
    <w:rsid w:val="00EA51D4"/>
    <w:rsid w:val="00EA6189"/>
    <w:rsid w:val="00EA6AD8"/>
    <w:rsid w:val="00EB1ECE"/>
    <w:rsid w:val="00EB3BF5"/>
    <w:rsid w:val="00EB3CEF"/>
    <w:rsid w:val="00EB4AEC"/>
    <w:rsid w:val="00EB5669"/>
    <w:rsid w:val="00EB5EA4"/>
    <w:rsid w:val="00EC3FB3"/>
    <w:rsid w:val="00EC559A"/>
    <w:rsid w:val="00EC58BB"/>
    <w:rsid w:val="00EC5DC4"/>
    <w:rsid w:val="00EC6E18"/>
    <w:rsid w:val="00ED0123"/>
    <w:rsid w:val="00ED0537"/>
    <w:rsid w:val="00ED1786"/>
    <w:rsid w:val="00ED22FC"/>
    <w:rsid w:val="00ED277C"/>
    <w:rsid w:val="00ED2E55"/>
    <w:rsid w:val="00ED331C"/>
    <w:rsid w:val="00ED5BB5"/>
    <w:rsid w:val="00ED6A8A"/>
    <w:rsid w:val="00EE17D2"/>
    <w:rsid w:val="00EE491D"/>
    <w:rsid w:val="00EE4BA7"/>
    <w:rsid w:val="00EF0A74"/>
    <w:rsid w:val="00EF29A6"/>
    <w:rsid w:val="00EF2C23"/>
    <w:rsid w:val="00EF3022"/>
    <w:rsid w:val="00EF4B0B"/>
    <w:rsid w:val="00EF505E"/>
    <w:rsid w:val="00EF5F1B"/>
    <w:rsid w:val="00F0036A"/>
    <w:rsid w:val="00F00EFD"/>
    <w:rsid w:val="00F01A20"/>
    <w:rsid w:val="00F01B73"/>
    <w:rsid w:val="00F0645A"/>
    <w:rsid w:val="00F06910"/>
    <w:rsid w:val="00F0696F"/>
    <w:rsid w:val="00F06D56"/>
    <w:rsid w:val="00F07135"/>
    <w:rsid w:val="00F07814"/>
    <w:rsid w:val="00F111AC"/>
    <w:rsid w:val="00F1181E"/>
    <w:rsid w:val="00F1473E"/>
    <w:rsid w:val="00F14E6B"/>
    <w:rsid w:val="00F21F24"/>
    <w:rsid w:val="00F260B5"/>
    <w:rsid w:val="00F265DF"/>
    <w:rsid w:val="00F270C1"/>
    <w:rsid w:val="00F270D3"/>
    <w:rsid w:val="00F31F3A"/>
    <w:rsid w:val="00F31F50"/>
    <w:rsid w:val="00F32712"/>
    <w:rsid w:val="00F33E9E"/>
    <w:rsid w:val="00F35B55"/>
    <w:rsid w:val="00F3651A"/>
    <w:rsid w:val="00F403ED"/>
    <w:rsid w:val="00F41CFB"/>
    <w:rsid w:val="00F43092"/>
    <w:rsid w:val="00F44AB7"/>
    <w:rsid w:val="00F46CF0"/>
    <w:rsid w:val="00F507B2"/>
    <w:rsid w:val="00F53C52"/>
    <w:rsid w:val="00F574AE"/>
    <w:rsid w:val="00F600F3"/>
    <w:rsid w:val="00F6090A"/>
    <w:rsid w:val="00F61A55"/>
    <w:rsid w:val="00F6227B"/>
    <w:rsid w:val="00F6229D"/>
    <w:rsid w:val="00F6296E"/>
    <w:rsid w:val="00F62A34"/>
    <w:rsid w:val="00F6472D"/>
    <w:rsid w:val="00F65AE2"/>
    <w:rsid w:val="00F67127"/>
    <w:rsid w:val="00F67A43"/>
    <w:rsid w:val="00F728B0"/>
    <w:rsid w:val="00F73462"/>
    <w:rsid w:val="00F752DE"/>
    <w:rsid w:val="00F75811"/>
    <w:rsid w:val="00F75AD6"/>
    <w:rsid w:val="00F76856"/>
    <w:rsid w:val="00F80F05"/>
    <w:rsid w:val="00F8187E"/>
    <w:rsid w:val="00F8190D"/>
    <w:rsid w:val="00F82000"/>
    <w:rsid w:val="00F82F65"/>
    <w:rsid w:val="00F84CCD"/>
    <w:rsid w:val="00F852C1"/>
    <w:rsid w:val="00F85E03"/>
    <w:rsid w:val="00F8649E"/>
    <w:rsid w:val="00F869A4"/>
    <w:rsid w:val="00F925B1"/>
    <w:rsid w:val="00F97F8C"/>
    <w:rsid w:val="00FA1D08"/>
    <w:rsid w:val="00FA3703"/>
    <w:rsid w:val="00FA4A94"/>
    <w:rsid w:val="00FA542B"/>
    <w:rsid w:val="00FA6A71"/>
    <w:rsid w:val="00FA6FD0"/>
    <w:rsid w:val="00FA7DD7"/>
    <w:rsid w:val="00FB0216"/>
    <w:rsid w:val="00FB1E48"/>
    <w:rsid w:val="00FB3F69"/>
    <w:rsid w:val="00FB4A0D"/>
    <w:rsid w:val="00FB4FB4"/>
    <w:rsid w:val="00FB56F3"/>
    <w:rsid w:val="00FB5B34"/>
    <w:rsid w:val="00FB7BBD"/>
    <w:rsid w:val="00FC19F1"/>
    <w:rsid w:val="00FC5488"/>
    <w:rsid w:val="00FC7412"/>
    <w:rsid w:val="00FC78A6"/>
    <w:rsid w:val="00FC7986"/>
    <w:rsid w:val="00FD09E3"/>
    <w:rsid w:val="00FD1965"/>
    <w:rsid w:val="00FD1F4F"/>
    <w:rsid w:val="00FD2E1D"/>
    <w:rsid w:val="00FD4BBD"/>
    <w:rsid w:val="00FE002D"/>
    <w:rsid w:val="00FE00DE"/>
    <w:rsid w:val="00FE1D14"/>
    <w:rsid w:val="00FE312E"/>
    <w:rsid w:val="00FE3CED"/>
    <w:rsid w:val="00FE4831"/>
    <w:rsid w:val="00FE57CD"/>
    <w:rsid w:val="00FE711A"/>
    <w:rsid w:val="00FE76C9"/>
    <w:rsid w:val="00FF18B5"/>
    <w:rsid w:val="00FF1972"/>
    <w:rsid w:val="00FF1C2A"/>
    <w:rsid w:val="00FF41B8"/>
    <w:rsid w:val="00FF4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6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C760C2"/>
    <w:pPr>
      <w:keepNext/>
      <w:keepLines/>
      <w:spacing w:before="240" w:after="240"/>
      <w:ind w:left="1021" w:hanging="737"/>
      <w:jc w:val="both"/>
      <w:outlineLvl w:val="0"/>
    </w:pPr>
    <w:rPr>
      <w:rFonts w:ascii="Trebuchet MS" w:hAnsi="Trebuchet MS"/>
      <w:color w:val="7030A0"/>
      <w:sz w:val="24"/>
      <w:szCs w:val="24"/>
    </w:rPr>
  </w:style>
  <w:style w:type="paragraph" w:styleId="Heading2">
    <w:name w:val="heading 2"/>
    <w:basedOn w:val="Heading1"/>
    <w:next w:val="Normal"/>
    <w:link w:val="Heading2Char"/>
    <w:autoRedefine/>
    <w:uiPriority w:val="9"/>
    <w:unhideWhenUsed/>
    <w:qFormat/>
    <w:rsid w:val="00F32712"/>
    <w:pPr>
      <w:ind w:left="851" w:firstLine="0"/>
      <w:outlineLvl w:val="1"/>
    </w:pPr>
  </w:style>
  <w:style w:type="paragraph" w:styleId="Heading3">
    <w:name w:val="heading 3"/>
    <w:basedOn w:val="Normal"/>
    <w:next w:val="Normal"/>
    <w:link w:val="Heading3Char"/>
    <w:autoRedefine/>
    <w:uiPriority w:val="9"/>
    <w:unhideWhenUsed/>
    <w:qFormat/>
    <w:rsid w:val="0019087C"/>
    <w:pPr>
      <w:keepNext/>
      <w:shd w:val="clear" w:color="auto" w:fill="FFFFFF"/>
      <w:spacing w:before="240" w:after="60"/>
      <w:outlineLvl w:val="2"/>
    </w:pPr>
    <w:rPr>
      <w:rFonts w:ascii="Trebuchet MS" w:hAnsi="Trebuchet MS"/>
      <w:bCs/>
      <w:color w:val="7030A0"/>
      <w:sz w:val="20"/>
      <w:szCs w:val="20"/>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0C2"/>
    <w:rPr>
      <w:rFonts w:ascii="Trebuchet MS" w:eastAsia="Times New Roman" w:hAnsi="Trebuchet MS" w:cs="Times New Roman"/>
      <w:color w:val="7030A0"/>
      <w:sz w:val="24"/>
      <w:szCs w:val="24"/>
      <w:lang w:val="ro-RO"/>
    </w:rPr>
  </w:style>
  <w:style w:type="character" w:customStyle="1" w:styleId="Heading2Char">
    <w:name w:val="Heading 2 Char"/>
    <w:basedOn w:val="DefaultParagraphFont"/>
    <w:link w:val="Heading2"/>
    <w:uiPriority w:val="9"/>
    <w:rsid w:val="00F32712"/>
    <w:rPr>
      <w:rFonts w:ascii="Trebuchet MS" w:eastAsia="Times New Roman" w:hAnsi="Trebuchet MS" w:cs="Times New Roman"/>
      <w:color w:val="7030A0"/>
      <w:sz w:val="24"/>
      <w:lang w:val="ro-RO"/>
    </w:rPr>
  </w:style>
  <w:style w:type="character" w:customStyle="1" w:styleId="Heading3Char">
    <w:name w:val="Heading 3 Char"/>
    <w:basedOn w:val="DefaultParagraphFont"/>
    <w:link w:val="Heading3"/>
    <w:uiPriority w:val="9"/>
    <w:rsid w:val="0019087C"/>
    <w:rPr>
      <w:rFonts w:ascii="Trebuchet MS" w:eastAsia="Times New Roman" w:hAnsi="Trebuchet MS" w:cs="Times New Roman"/>
      <w:bCs/>
      <w:color w:val="7030A0"/>
      <w:sz w:val="20"/>
      <w:szCs w:val="20"/>
      <w:shd w:val="clear" w:color="auto" w:fill="FFFFFF"/>
      <w:lang w:val="ro-RO"/>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653DCD"/>
    <w:pPr>
      <w:tabs>
        <w:tab w:val="left" w:pos="426"/>
        <w:tab w:val="right" w:pos="9749"/>
      </w:tabs>
      <w:spacing w:after="100"/>
      <w:jc w:val="both"/>
    </w:p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16A28"/>
    <w:pPr>
      <w:spacing w:after="0" w:line="240" w:lineRule="auto"/>
      <w:contextualSpacing/>
      <w:jc w:val="both"/>
    </w:pPr>
    <w:rPr>
      <w:rFonts w:ascii="Trebuchet MS" w:hAnsi="Trebuchet MS"/>
      <w:color w:val="7030A0"/>
      <w:sz w:val="20"/>
      <w:szCs w:val="20"/>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16A28"/>
    <w:rPr>
      <w:rFonts w:ascii="Trebuchet MS" w:eastAsia="Times New Roman" w:hAnsi="Trebuchet MS" w:cs="Times New Roman"/>
      <w:color w:val="7030A0"/>
      <w:sz w:val="20"/>
      <w:szCs w:val="20"/>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31"/>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34"/>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 w:type="character" w:customStyle="1" w:styleId="CommentSubjectChar1">
    <w:name w:val="Comment Subject Char1"/>
    <w:basedOn w:val="CommentTextChar"/>
    <w:uiPriority w:val="99"/>
    <w:semiHidden/>
    <w:rsid w:val="00073D0B"/>
    <w:rPr>
      <w:rFonts w:ascii="Calibri" w:eastAsia="Times New Roman" w:hAnsi="Calibri" w:cs="Times New Roman"/>
      <w:b/>
      <w:bCs/>
      <w:sz w:val="20"/>
      <w:szCs w:val="20"/>
      <w:lang w:val="ro-RO"/>
    </w:rPr>
  </w:style>
  <w:style w:type="paragraph" w:styleId="BodyTextIndent">
    <w:name w:val="Body Text Indent"/>
    <w:basedOn w:val="Normal"/>
    <w:link w:val="BodyTextIndentChar"/>
    <w:rsid w:val="00270FDD"/>
    <w:pPr>
      <w:spacing w:before="120" w:after="120" w:line="240" w:lineRule="auto"/>
      <w:ind w:left="45"/>
      <w:jc w:val="both"/>
    </w:pPr>
    <w:rPr>
      <w:rFonts w:ascii="Trebuchet MS" w:hAnsi="Trebuchet MS" w:cs="Arial"/>
      <w:sz w:val="20"/>
      <w:szCs w:val="24"/>
    </w:rPr>
  </w:style>
  <w:style w:type="character" w:customStyle="1" w:styleId="BodyTextIndentChar">
    <w:name w:val="Body Text Indent Char"/>
    <w:basedOn w:val="DefaultParagraphFont"/>
    <w:link w:val="BodyTextIndent"/>
    <w:rsid w:val="00270FDD"/>
    <w:rPr>
      <w:rFonts w:ascii="Trebuchet MS" w:eastAsia="Times New Roman" w:hAnsi="Trebuchet MS" w:cs="Arial"/>
      <w:sz w:val="20"/>
      <w:szCs w:val="24"/>
      <w:lang w:val="ro-RO"/>
    </w:rPr>
  </w:style>
  <w:style w:type="paragraph" w:styleId="TOC6">
    <w:name w:val="toc 6"/>
    <w:basedOn w:val="Normal"/>
    <w:next w:val="Normal"/>
    <w:autoRedefine/>
    <w:uiPriority w:val="39"/>
    <w:unhideWhenUsed/>
    <w:rsid w:val="007C5614"/>
    <w:pPr>
      <w:numPr>
        <w:numId w:val="42"/>
      </w:numPr>
      <w:spacing w:after="100"/>
    </w:pPr>
    <w:rPr>
      <w:rFonts w:ascii="Trebuchet MS" w:hAnsi="Trebuchet MS"/>
      <w:b/>
      <w:color w:val="7030A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C760C2"/>
    <w:pPr>
      <w:keepNext/>
      <w:keepLines/>
      <w:spacing w:before="240" w:after="240"/>
      <w:ind w:left="1021" w:hanging="737"/>
      <w:jc w:val="both"/>
      <w:outlineLvl w:val="0"/>
    </w:pPr>
    <w:rPr>
      <w:rFonts w:ascii="Trebuchet MS" w:hAnsi="Trebuchet MS"/>
      <w:color w:val="7030A0"/>
      <w:sz w:val="24"/>
      <w:szCs w:val="24"/>
    </w:rPr>
  </w:style>
  <w:style w:type="paragraph" w:styleId="Heading2">
    <w:name w:val="heading 2"/>
    <w:basedOn w:val="Heading1"/>
    <w:next w:val="Normal"/>
    <w:link w:val="Heading2Char"/>
    <w:autoRedefine/>
    <w:uiPriority w:val="9"/>
    <w:unhideWhenUsed/>
    <w:qFormat/>
    <w:rsid w:val="00F32712"/>
    <w:pPr>
      <w:ind w:left="851" w:firstLine="0"/>
      <w:outlineLvl w:val="1"/>
    </w:pPr>
  </w:style>
  <w:style w:type="paragraph" w:styleId="Heading3">
    <w:name w:val="heading 3"/>
    <w:basedOn w:val="Normal"/>
    <w:next w:val="Normal"/>
    <w:link w:val="Heading3Char"/>
    <w:autoRedefine/>
    <w:uiPriority w:val="9"/>
    <w:unhideWhenUsed/>
    <w:qFormat/>
    <w:rsid w:val="0019087C"/>
    <w:pPr>
      <w:keepNext/>
      <w:shd w:val="clear" w:color="auto" w:fill="FFFFFF"/>
      <w:spacing w:before="240" w:after="60"/>
      <w:outlineLvl w:val="2"/>
    </w:pPr>
    <w:rPr>
      <w:rFonts w:ascii="Trebuchet MS" w:hAnsi="Trebuchet MS"/>
      <w:bCs/>
      <w:color w:val="7030A0"/>
      <w:sz w:val="20"/>
      <w:szCs w:val="20"/>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0C2"/>
    <w:rPr>
      <w:rFonts w:ascii="Trebuchet MS" w:eastAsia="Times New Roman" w:hAnsi="Trebuchet MS" w:cs="Times New Roman"/>
      <w:color w:val="7030A0"/>
      <w:sz w:val="24"/>
      <w:szCs w:val="24"/>
      <w:lang w:val="ro-RO"/>
    </w:rPr>
  </w:style>
  <w:style w:type="character" w:customStyle="1" w:styleId="Heading2Char">
    <w:name w:val="Heading 2 Char"/>
    <w:basedOn w:val="DefaultParagraphFont"/>
    <w:link w:val="Heading2"/>
    <w:uiPriority w:val="9"/>
    <w:rsid w:val="00F32712"/>
    <w:rPr>
      <w:rFonts w:ascii="Trebuchet MS" w:eastAsia="Times New Roman" w:hAnsi="Trebuchet MS" w:cs="Times New Roman"/>
      <w:color w:val="7030A0"/>
      <w:sz w:val="24"/>
      <w:lang w:val="ro-RO"/>
    </w:rPr>
  </w:style>
  <w:style w:type="character" w:customStyle="1" w:styleId="Heading3Char">
    <w:name w:val="Heading 3 Char"/>
    <w:basedOn w:val="DefaultParagraphFont"/>
    <w:link w:val="Heading3"/>
    <w:uiPriority w:val="9"/>
    <w:rsid w:val="0019087C"/>
    <w:rPr>
      <w:rFonts w:ascii="Trebuchet MS" w:eastAsia="Times New Roman" w:hAnsi="Trebuchet MS" w:cs="Times New Roman"/>
      <w:bCs/>
      <w:color w:val="7030A0"/>
      <w:sz w:val="20"/>
      <w:szCs w:val="20"/>
      <w:shd w:val="clear" w:color="auto" w:fill="FFFFFF"/>
      <w:lang w:val="ro-RO"/>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653DCD"/>
    <w:pPr>
      <w:tabs>
        <w:tab w:val="left" w:pos="426"/>
        <w:tab w:val="right" w:pos="9749"/>
      </w:tabs>
      <w:spacing w:after="100"/>
      <w:jc w:val="both"/>
    </w:p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16A28"/>
    <w:pPr>
      <w:spacing w:after="0" w:line="240" w:lineRule="auto"/>
      <w:contextualSpacing/>
      <w:jc w:val="both"/>
    </w:pPr>
    <w:rPr>
      <w:rFonts w:ascii="Trebuchet MS" w:hAnsi="Trebuchet MS"/>
      <w:color w:val="7030A0"/>
      <w:sz w:val="20"/>
      <w:szCs w:val="20"/>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16A28"/>
    <w:rPr>
      <w:rFonts w:ascii="Trebuchet MS" w:eastAsia="Times New Roman" w:hAnsi="Trebuchet MS" w:cs="Times New Roman"/>
      <w:color w:val="7030A0"/>
      <w:sz w:val="20"/>
      <w:szCs w:val="20"/>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31"/>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34"/>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 w:type="character" w:customStyle="1" w:styleId="CommentSubjectChar1">
    <w:name w:val="Comment Subject Char1"/>
    <w:basedOn w:val="CommentTextChar"/>
    <w:uiPriority w:val="99"/>
    <w:semiHidden/>
    <w:rsid w:val="00073D0B"/>
    <w:rPr>
      <w:rFonts w:ascii="Calibri" w:eastAsia="Times New Roman" w:hAnsi="Calibri" w:cs="Times New Roman"/>
      <w:b/>
      <w:bCs/>
      <w:sz w:val="20"/>
      <w:szCs w:val="20"/>
      <w:lang w:val="ro-RO"/>
    </w:rPr>
  </w:style>
  <w:style w:type="paragraph" w:styleId="BodyTextIndent">
    <w:name w:val="Body Text Indent"/>
    <w:basedOn w:val="Normal"/>
    <w:link w:val="BodyTextIndentChar"/>
    <w:rsid w:val="00270FDD"/>
    <w:pPr>
      <w:spacing w:before="120" w:after="120" w:line="240" w:lineRule="auto"/>
      <w:ind w:left="45"/>
      <w:jc w:val="both"/>
    </w:pPr>
    <w:rPr>
      <w:rFonts w:ascii="Trebuchet MS" w:hAnsi="Trebuchet MS" w:cs="Arial"/>
      <w:sz w:val="20"/>
      <w:szCs w:val="24"/>
    </w:rPr>
  </w:style>
  <w:style w:type="character" w:customStyle="1" w:styleId="BodyTextIndentChar">
    <w:name w:val="Body Text Indent Char"/>
    <w:basedOn w:val="DefaultParagraphFont"/>
    <w:link w:val="BodyTextIndent"/>
    <w:rsid w:val="00270FDD"/>
    <w:rPr>
      <w:rFonts w:ascii="Trebuchet MS" w:eastAsia="Times New Roman" w:hAnsi="Trebuchet MS" w:cs="Arial"/>
      <w:sz w:val="20"/>
      <w:szCs w:val="24"/>
      <w:lang w:val="ro-RO"/>
    </w:rPr>
  </w:style>
  <w:style w:type="paragraph" w:styleId="TOC6">
    <w:name w:val="toc 6"/>
    <w:basedOn w:val="Normal"/>
    <w:next w:val="Normal"/>
    <w:autoRedefine/>
    <w:uiPriority w:val="39"/>
    <w:unhideWhenUsed/>
    <w:rsid w:val="007C5614"/>
    <w:pPr>
      <w:numPr>
        <w:numId w:val="42"/>
      </w:numPr>
      <w:spacing w:after="100"/>
    </w:pPr>
    <w:rPr>
      <w:rFonts w:ascii="Trebuchet MS" w:hAnsi="Trebuchet MS"/>
      <w:b/>
      <w:color w:val="7030A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16238">
      <w:bodyDiv w:val="1"/>
      <w:marLeft w:val="0"/>
      <w:marRight w:val="0"/>
      <w:marTop w:val="0"/>
      <w:marBottom w:val="0"/>
      <w:divBdr>
        <w:top w:val="none" w:sz="0" w:space="0" w:color="auto"/>
        <w:left w:val="none" w:sz="0" w:space="0" w:color="auto"/>
        <w:bottom w:val="none" w:sz="0" w:space="0" w:color="auto"/>
        <w:right w:val="none" w:sz="0" w:space="0" w:color="auto"/>
      </w:divBdr>
    </w:div>
    <w:div w:id="460923635">
      <w:bodyDiv w:val="1"/>
      <w:marLeft w:val="0"/>
      <w:marRight w:val="0"/>
      <w:marTop w:val="0"/>
      <w:marBottom w:val="0"/>
      <w:divBdr>
        <w:top w:val="none" w:sz="0" w:space="0" w:color="auto"/>
        <w:left w:val="none" w:sz="0" w:space="0" w:color="auto"/>
        <w:bottom w:val="none" w:sz="0" w:space="0" w:color="auto"/>
        <w:right w:val="none" w:sz="0" w:space="0" w:color="auto"/>
      </w:divBdr>
    </w:div>
    <w:div w:id="512184485">
      <w:bodyDiv w:val="1"/>
      <w:marLeft w:val="0"/>
      <w:marRight w:val="0"/>
      <w:marTop w:val="0"/>
      <w:marBottom w:val="0"/>
      <w:divBdr>
        <w:top w:val="none" w:sz="0" w:space="0" w:color="auto"/>
        <w:left w:val="none" w:sz="0" w:space="0" w:color="auto"/>
        <w:bottom w:val="none" w:sz="0" w:space="0" w:color="auto"/>
        <w:right w:val="none" w:sz="0" w:space="0" w:color="auto"/>
      </w:divBdr>
    </w:div>
    <w:div w:id="559361759">
      <w:bodyDiv w:val="1"/>
      <w:marLeft w:val="0"/>
      <w:marRight w:val="0"/>
      <w:marTop w:val="0"/>
      <w:marBottom w:val="0"/>
      <w:divBdr>
        <w:top w:val="none" w:sz="0" w:space="0" w:color="auto"/>
        <w:left w:val="none" w:sz="0" w:space="0" w:color="auto"/>
        <w:bottom w:val="none" w:sz="0" w:space="0" w:color="auto"/>
        <w:right w:val="none" w:sz="0" w:space="0" w:color="auto"/>
      </w:divBdr>
    </w:div>
    <w:div w:id="977077972">
      <w:bodyDiv w:val="1"/>
      <w:marLeft w:val="0"/>
      <w:marRight w:val="0"/>
      <w:marTop w:val="0"/>
      <w:marBottom w:val="0"/>
      <w:divBdr>
        <w:top w:val="none" w:sz="0" w:space="0" w:color="auto"/>
        <w:left w:val="none" w:sz="0" w:space="0" w:color="auto"/>
        <w:bottom w:val="none" w:sz="0" w:space="0" w:color="auto"/>
        <w:right w:val="none" w:sz="0" w:space="0" w:color="auto"/>
      </w:divBdr>
    </w:div>
    <w:div w:id="1128164304">
      <w:bodyDiv w:val="1"/>
      <w:marLeft w:val="0"/>
      <w:marRight w:val="0"/>
      <w:marTop w:val="0"/>
      <w:marBottom w:val="0"/>
      <w:divBdr>
        <w:top w:val="none" w:sz="0" w:space="0" w:color="auto"/>
        <w:left w:val="none" w:sz="0" w:space="0" w:color="auto"/>
        <w:bottom w:val="none" w:sz="0" w:space="0" w:color="auto"/>
        <w:right w:val="none" w:sz="0" w:space="0" w:color="auto"/>
      </w:divBdr>
    </w:div>
    <w:div w:id="1325619924">
      <w:bodyDiv w:val="1"/>
      <w:marLeft w:val="0"/>
      <w:marRight w:val="0"/>
      <w:marTop w:val="0"/>
      <w:marBottom w:val="0"/>
      <w:divBdr>
        <w:top w:val="none" w:sz="0" w:space="0" w:color="auto"/>
        <w:left w:val="none" w:sz="0" w:space="0" w:color="auto"/>
        <w:bottom w:val="none" w:sz="0" w:space="0" w:color="auto"/>
        <w:right w:val="none" w:sz="0" w:space="0" w:color="auto"/>
      </w:divBdr>
    </w:div>
    <w:div w:id="1647852673">
      <w:bodyDiv w:val="1"/>
      <w:marLeft w:val="0"/>
      <w:marRight w:val="0"/>
      <w:marTop w:val="0"/>
      <w:marBottom w:val="0"/>
      <w:divBdr>
        <w:top w:val="none" w:sz="0" w:space="0" w:color="auto"/>
        <w:left w:val="none" w:sz="0" w:space="0" w:color="auto"/>
        <w:bottom w:val="none" w:sz="0" w:space="0" w:color="auto"/>
        <w:right w:val="none" w:sz="0" w:space="0" w:color="auto"/>
      </w:divBdr>
    </w:div>
    <w:div w:id="1766223723">
      <w:bodyDiv w:val="1"/>
      <w:marLeft w:val="0"/>
      <w:marRight w:val="0"/>
      <w:marTop w:val="0"/>
      <w:marBottom w:val="0"/>
      <w:divBdr>
        <w:top w:val="none" w:sz="0" w:space="0" w:color="auto"/>
        <w:left w:val="none" w:sz="0" w:space="0" w:color="auto"/>
        <w:bottom w:val="none" w:sz="0" w:space="0" w:color="auto"/>
        <w:right w:val="none" w:sz="0" w:space="0" w:color="auto"/>
      </w:divBdr>
    </w:div>
    <w:div w:id="1809519135">
      <w:bodyDiv w:val="1"/>
      <w:marLeft w:val="0"/>
      <w:marRight w:val="0"/>
      <w:marTop w:val="0"/>
      <w:marBottom w:val="0"/>
      <w:divBdr>
        <w:top w:val="none" w:sz="0" w:space="0" w:color="auto"/>
        <w:left w:val="none" w:sz="0" w:space="0" w:color="auto"/>
        <w:bottom w:val="none" w:sz="0" w:space="0" w:color="auto"/>
        <w:right w:val="none" w:sz="0" w:space="0" w:color="auto"/>
      </w:divBdr>
    </w:div>
    <w:div w:id="187296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nduri&#8211;ue.ro/mysmis" TargetMode="External"/><Relationship Id="rId18" Type="http://schemas.openxmlformats.org/officeDocument/2006/relationships/hyperlink" Target="http://mdrap.ro/constructii/reglementari-tehnic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yperlink" Target="http://www.fonduri-ue.ro/orientari-beneficiari"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inforegio.ro/ro/por-2014-2020/ghid-2014-2020.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ideltadunarii.com"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itideltadunarii.com" TargetMode="External"/><Relationship Id="rId23" Type="http://schemas.microsoft.com/office/2011/relationships/commentsExtended" Target="commentsExtended.xml"/><Relationship Id="rId10" Type="http://schemas.openxmlformats.org/officeDocument/2006/relationships/hyperlink" Target="http://www.inforegio.ro/ro/contact.html"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hyperlink" Target="http://www.inforegio.ro/ro/contact.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png@01D39E9E.9287056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8EED4-CCB7-4997-9EAD-EF876AAF8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Pages>
  <Words>15546</Words>
  <Characters>90173</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Doru</dc:creator>
  <cp:lastModifiedBy>Laurentiu CAPRIAN</cp:lastModifiedBy>
  <cp:revision>36</cp:revision>
  <cp:lastPrinted>2018-06-15T07:48:00Z</cp:lastPrinted>
  <dcterms:created xsi:type="dcterms:W3CDTF">2018-06-11T06:14:00Z</dcterms:created>
  <dcterms:modified xsi:type="dcterms:W3CDTF">2018-06-15T07:48:00Z</dcterms:modified>
</cp:coreProperties>
</file>